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C6D6" w14:textId="75D0F1A7" w:rsidR="00470B5B" w:rsidRDefault="00470B5B" w:rsidP="005603D9"/>
    <w:p w14:paraId="7E8A9E9C" w14:textId="77777777" w:rsidR="001B0061" w:rsidRPr="005603D9" w:rsidRDefault="001B0061" w:rsidP="005603D9"/>
    <w:p w14:paraId="7BA5AD1C" w14:textId="77777777" w:rsidR="0003356D" w:rsidRPr="005603D9" w:rsidRDefault="0003356D"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3690"/>
      </w:tblGrid>
      <w:tr w:rsidR="009A206C" w:rsidRPr="005603D9" w14:paraId="6FE12563" w14:textId="77777777" w:rsidTr="00A747AE">
        <w:trPr>
          <w:trHeight w:val="217"/>
        </w:trPr>
        <w:tc>
          <w:tcPr>
            <w:tcW w:w="9639" w:type="dxa"/>
            <w:gridSpan w:val="4"/>
            <w:shd w:val="clear" w:color="auto" w:fill="F26522" w:themeFill="accent1"/>
          </w:tcPr>
          <w:p w14:paraId="088EF888"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65EF9385" w14:textId="77777777" w:rsidTr="00A747AE">
        <w:trPr>
          <w:trHeight w:val="5669"/>
        </w:trPr>
        <w:tc>
          <w:tcPr>
            <w:tcW w:w="5103" w:type="dxa"/>
            <w:gridSpan w:val="2"/>
            <w:shd w:val="clear" w:color="auto" w:fill="auto"/>
          </w:tcPr>
          <w:p w14:paraId="2B6438B5" w14:textId="15108D4F" w:rsidR="00514EED" w:rsidRPr="00F80295" w:rsidRDefault="00514EED" w:rsidP="009D3CD2">
            <w:pPr>
              <w:ind w:right="113"/>
              <w:rPr>
                <w:rFonts w:cs="Arial"/>
                <w:b/>
                <w:color w:val="F26522" w:themeColor="accent1"/>
                <w:sz w:val="44"/>
                <w:szCs w:val="44"/>
              </w:rPr>
            </w:pPr>
            <w:r w:rsidRPr="00F80295">
              <w:rPr>
                <w:rFonts w:cs="Arial"/>
                <w:b/>
                <w:color w:val="F26522" w:themeColor="accent1"/>
                <w:sz w:val="56"/>
                <w:szCs w:val="56"/>
              </w:rPr>
              <w:t>GC</w:t>
            </w:r>
            <w:r w:rsidR="00F80295" w:rsidRPr="00F80295">
              <w:rPr>
                <w:rFonts w:cs="Arial"/>
                <w:b/>
                <w:color w:val="F26522" w:themeColor="accent1"/>
                <w:sz w:val="56"/>
                <w:szCs w:val="56"/>
              </w:rPr>
              <w:t>0</w:t>
            </w:r>
            <w:r w:rsidR="00F80295">
              <w:rPr>
                <w:rFonts w:cs="Arial"/>
                <w:b/>
                <w:color w:val="F26522" w:themeColor="accent1"/>
                <w:sz w:val="56"/>
                <w:szCs w:val="56"/>
              </w:rPr>
              <w:t>117</w:t>
            </w:r>
            <w:r>
              <w:rPr>
                <w:rFonts w:cs="Arial"/>
                <w:b/>
                <w:color w:val="F26522" w:themeColor="accent1"/>
                <w:sz w:val="56"/>
                <w:szCs w:val="56"/>
              </w:rPr>
              <w:t>:</w:t>
            </w:r>
            <w:r w:rsidR="00F80295">
              <w:rPr>
                <w:rFonts w:cs="Arial"/>
                <w:b/>
                <w:color w:val="F26522" w:themeColor="accent1"/>
                <w:sz w:val="56"/>
                <w:szCs w:val="56"/>
              </w:rPr>
              <w:t xml:space="preserve"> </w:t>
            </w:r>
            <w:r w:rsidR="00F80295" w:rsidRPr="00F80295">
              <w:rPr>
                <w:rStyle w:val="normaltextrun"/>
                <w:rFonts w:ascii="Arial" w:hAnsi="Arial" w:cs="Arial"/>
                <w:b/>
                <w:bCs/>
                <w:color w:val="F26522"/>
                <w:sz w:val="44"/>
                <w:szCs w:val="44"/>
                <w:shd w:val="clear" w:color="auto" w:fill="FFFFFF"/>
              </w:rPr>
              <w:t xml:space="preserve">Improving transparency and consistency of access arrangements across GB by the creation of a pan-GB commonality of Power Station </w:t>
            </w:r>
            <w:proofErr w:type="gramStart"/>
            <w:r w:rsidR="00F80295" w:rsidRPr="00F80295">
              <w:rPr>
                <w:rStyle w:val="normaltextrun"/>
                <w:rFonts w:ascii="Arial" w:hAnsi="Arial" w:cs="Arial"/>
                <w:b/>
                <w:bCs/>
                <w:color w:val="F26522"/>
                <w:sz w:val="44"/>
                <w:szCs w:val="44"/>
                <w:shd w:val="clear" w:color="auto" w:fill="FFFFFF"/>
              </w:rPr>
              <w:t>requirements</w:t>
            </w:r>
            <w:proofErr w:type="gramEnd"/>
            <w:r w:rsidR="00F80295" w:rsidRPr="00F80295">
              <w:rPr>
                <w:rStyle w:val="eop"/>
                <w:rFonts w:ascii="Arial" w:hAnsi="Arial" w:cs="Arial"/>
                <w:color w:val="F26522"/>
                <w:sz w:val="44"/>
                <w:szCs w:val="44"/>
                <w:shd w:val="clear" w:color="auto" w:fill="FFFFFF"/>
              </w:rPr>
              <w:t> </w:t>
            </w:r>
          </w:p>
          <w:p w14:paraId="03C753EC" w14:textId="77777777" w:rsidR="00F80295" w:rsidRDefault="00F80295" w:rsidP="009D3CD2">
            <w:pPr>
              <w:rPr>
                <w:rFonts w:cs="Arial"/>
                <w:b/>
              </w:rPr>
            </w:pPr>
          </w:p>
          <w:p w14:paraId="3D20177B" w14:textId="1AE5FA7D" w:rsidR="00470B5B" w:rsidRDefault="00514EED" w:rsidP="009D3CD2">
            <w:r>
              <w:rPr>
                <w:rFonts w:cs="Arial"/>
                <w:b/>
              </w:rPr>
              <w:t>Overview:</w:t>
            </w:r>
            <w:r w:rsidRPr="6DC9E538">
              <w:rPr>
                <w:noProof/>
              </w:rPr>
              <w:t xml:space="preserve"> </w:t>
            </w:r>
            <w:r w:rsidR="00F80295">
              <w:rPr>
                <w:rStyle w:val="normaltextrun"/>
                <w:rFonts w:ascii="Arial" w:hAnsi="Arial" w:cs="Arial"/>
                <w:color w:val="000000"/>
                <w:shd w:val="clear" w:color="auto" w:fill="FFFFFF"/>
              </w:rPr>
              <w:t>This modification will set out within the Grid Code a consistent connection process and enduring operational requirements across Great Britain. </w:t>
            </w:r>
            <w:r>
              <w:t xml:space="preserve"> </w:t>
            </w:r>
          </w:p>
          <w:p w14:paraId="13319417" w14:textId="77777777" w:rsidR="005603D9" w:rsidRPr="005603D9" w:rsidRDefault="005603D9" w:rsidP="009D3CD2"/>
        </w:tc>
        <w:tc>
          <w:tcPr>
            <w:tcW w:w="4536" w:type="dxa"/>
            <w:gridSpan w:val="2"/>
            <w:shd w:val="clear" w:color="auto" w:fill="auto"/>
          </w:tcPr>
          <w:p w14:paraId="700AF7FD" w14:textId="77777777" w:rsidR="008B5413" w:rsidRDefault="00470B5B" w:rsidP="009D3CD2">
            <w:pPr>
              <w:rPr>
                <w:b/>
              </w:rPr>
            </w:pPr>
            <w:r w:rsidRPr="005603D9">
              <w:rPr>
                <w:b/>
              </w:rPr>
              <w:t xml:space="preserve">Modification process &amp; timetable     </w:t>
            </w:r>
          </w:p>
          <w:p w14:paraId="6FD8A99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67DBE398" wp14:editId="79B71F3F">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CC709A"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4-01-17T00:00:00Z">
                                        <w:dateFormat w:val="dd MMMM yyyy"/>
                                        <w:lid w:val="en-GB"/>
                                        <w:storeMappedDataAs w:val="dateTime"/>
                                        <w:calendar w:val="gregorian"/>
                                      </w:date>
                                    </w:sdtPr>
                                    <w:sdtContent>
                                      <w:p w14:paraId="0372D64F" w14:textId="6587EB1E" w:rsidR="009446C6" w:rsidRPr="004162CB" w:rsidRDefault="00925A1A" w:rsidP="004162CB">
                                        <w:pPr>
                                          <w:pStyle w:val="Timeline"/>
                                          <w:rPr>
                                            <w:rStyle w:val="TimelineChar"/>
                                            <w:color w:val="FFFFFF" w:themeColor="background1"/>
                                          </w:rPr>
                                        </w:pPr>
                                        <w:r>
                                          <w:rPr>
                                            <w:rStyle w:val="TimelineChar"/>
                                            <w:color w:val="FFFFFF" w:themeColor="background1"/>
                                          </w:rPr>
                                          <w:t>17 January 202</w:t>
                                        </w:r>
                                        <w:r w:rsidR="0022641F">
                                          <w:rPr>
                                            <w:rStyle w:val="TimelineChar"/>
                                            <w:color w:val="FFFFFF" w:themeColor="background1"/>
                                          </w:rPr>
                                          <w:t>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2C9340C1" w:rsidR="009446C6" w:rsidRPr="004162CB" w:rsidRDefault="007316A5" w:rsidP="004162CB">
                                    <w:pPr>
                                      <w:pStyle w:val="Timeline"/>
                                    </w:pPr>
                                    <w:r>
                                      <w:rPr>
                                        <w:rStyle w:val="TimelineChar"/>
                                      </w:rPr>
                                      <w:t xml:space="preserve">31 January 2024 to </w:t>
                                    </w:r>
                                    <w:r w:rsidR="0022641F">
                                      <w:rPr>
                                        <w:rStyle w:val="TimelineChar"/>
                                      </w:rPr>
                                      <w:t>01 March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3T00:00:00Z">
                                        <w:dateFormat w:val="dd MMMM yyyy"/>
                                        <w:lid w:val="en-GB"/>
                                        <w:storeMappedDataAs w:val="dateTime"/>
                                        <w:calendar w:val="gregorian"/>
                                      </w:date>
                                    </w:sdtPr>
                                    <w:sdtContent>
                                      <w:p w14:paraId="099164CB" w14:textId="060C3F7C" w:rsidR="009446C6" w:rsidRPr="004F10E6" w:rsidRDefault="00780568" w:rsidP="008B5413">
                                        <w:pPr>
                                          <w:rPr>
                                            <w:color w:val="000000"/>
                                          </w:rPr>
                                        </w:pPr>
                                        <w:r>
                                          <w:rPr>
                                            <w:rStyle w:val="TimelineChar"/>
                                          </w:rPr>
                                          <w:t>13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4-01T00:00:00Z">
                                        <w:dateFormat w:val="dd MMMM yyyy"/>
                                        <w:lid w:val="en-GB"/>
                                        <w:storeMappedDataAs w:val="dateTime"/>
                                        <w:calendar w:val="gregorian"/>
                                      </w:date>
                                    </w:sdtPr>
                                    <w:sdtContent>
                                      <w:p w14:paraId="49F8811F" w14:textId="1EEC2C20" w:rsidR="009446C6" w:rsidRPr="004F10E6" w:rsidRDefault="00780568" w:rsidP="008B5413">
                                        <w:pPr>
                                          <w:rPr>
                                            <w:color w:val="000000"/>
                                          </w:rPr>
                                        </w:pPr>
                                        <w:r>
                                          <w:rPr>
                                            <w:rStyle w:val="TimelineChar"/>
                                          </w:rPr>
                                          <w:t>01 April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81ADA0"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034825"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A49093"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2219"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388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B4FA"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8A923"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DBE398"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CC709A"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4-01-17T00:00:00Z">
                                  <w:dateFormat w:val="dd MMMM yyyy"/>
                                  <w:lid w:val="en-GB"/>
                                  <w:storeMappedDataAs w:val="dateTime"/>
                                  <w:calendar w:val="gregorian"/>
                                </w:date>
                              </w:sdtPr>
                              <w:sdtContent>
                                <w:p w14:paraId="0372D64F" w14:textId="6587EB1E" w:rsidR="009446C6" w:rsidRPr="004162CB" w:rsidRDefault="00925A1A" w:rsidP="004162CB">
                                  <w:pPr>
                                    <w:pStyle w:val="Timeline"/>
                                    <w:rPr>
                                      <w:rStyle w:val="TimelineChar"/>
                                      <w:color w:val="FFFFFF" w:themeColor="background1"/>
                                    </w:rPr>
                                  </w:pPr>
                                  <w:r>
                                    <w:rPr>
                                      <w:rStyle w:val="TimelineChar"/>
                                      <w:color w:val="FFFFFF" w:themeColor="background1"/>
                                    </w:rPr>
                                    <w:t>17 January 202</w:t>
                                  </w:r>
                                  <w:r w:rsidR="0022641F">
                                    <w:rPr>
                                      <w:rStyle w:val="TimelineChar"/>
                                      <w:color w:val="FFFFFF" w:themeColor="background1"/>
                                    </w:rPr>
                                    <w:t>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2C9340C1" w:rsidR="009446C6" w:rsidRPr="004162CB" w:rsidRDefault="007316A5" w:rsidP="004162CB">
                              <w:pPr>
                                <w:pStyle w:val="Timeline"/>
                              </w:pPr>
                              <w:r>
                                <w:rPr>
                                  <w:rStyle w:val="TimelineChar"/>
                                </w:rPr>
                                <w:t xml:space="preserve">31 January 2024 to </w:t>
                              </w:r>
                              <w:r w:rsidR="0022641F">
                                <w:rPr>
                                  <w:rStyle w:val="TimelineChar"/>
                                </w:rPr>
                                <w:t>01 March 2024</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3T00:00:00Z">
                                  <w:dateFormat w:val="dd MMMM yyyy"/>
                                  <w:lid w:val="en-GB"/>
                                  <w:storeMappedDataAs w:val="dateTime"/>
                                  <w:calendar w:val="gregorian"/>
                                </w:date>
                              </w:sdtPr>
                              <w:sdtContent>
                                <w:p w14:paraId="099164CB" w14:textId="060C3F7C" w:rsidR="009446C6" w:rsidRPr="004F10E6" w:rsidRDefault="00780568" w:rsidP="008B5413">
                                  <w:pPr>
                                    <w:rPr>
                                      <w:color w:val="000000"/>
                                    </w:rPr>
                                  </w:pPr>
                                  <w:r>
                                    <w:rPr>
                                      <w:rStyle w:val="TimelineChar"/>
                                    </w:rPr>
                                    <w:t>13 March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4-01T00:00:00Z">
                                  <w:dateFormat w:val="dd MMMM yyyy"/>
                                  <w:lid w:val="en-GB"/>
                                  <w:storeMappedDataAs w:val="dateTime"/>
                                  <w:calendar w:val="gregorian"/>
                                </w:date>
                              </w:sdtPr>
                              <w:sdtContent>
                                <w:p w14:paraId="49F8811F" w14:textId="1EEC2C20" w:rsidR="009446C6" w:rsidRPr="004F10E6" w:rsidRDefault="00780568" w:rsidP="008B5413">
                                  <w:pPr>
                                    <w:rPr>
                                      <w:color w:val="000000"/>
                                    </w:rPr>
                                  </w:pPr>
                                  <w:r>
                                    <w:rPr>
                                      <w:rStyle w:val="TimelineChar"/>
                                    </w:rPr>
                                    <w:t>01 April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381ADA0"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3034825"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1A49093"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7BC2219"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E138856"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51BB4FA"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428A923"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AC8F2E3" w14:textId="77777777" w:rsidTr="00A747AE">
        <w:trPr>
          <w:trHeight w:val="792"/>
        </w:trPr>
        <w:tc>
          <w:tcPr>
            <w:tcW w:w="9639" w:type="dxa"/>
            <w:gridSpan w:val="4"/>
            <w:shd w:val="clear" w:color="auto" w:fill="auto"/>
          </w:tcPr>
          <w:p w14:paraId="32FB4B08"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6D7A3317" w14:textId="27FB474E" w:rsidR="00A132B4" w:rsidRDefault="00A132B4" w:rsidP="009D3CD2">
            <w:pPr>
              <w:pStyle w:val="BodyText2"/>
              <w:spacing w:before="0" w:after="0"/>
              <w:rPr>
                <w:rStyle w:val="Hyperlink"/>
                <w:rFonts w:eastAsiaTheme="majorEastAsia"/>
                <w:sz w:val="24"/>
              </w:rPr>
            </w:pPr>
            <w:r w:rsidRPr="00657D3D">
              <w:rPr>
                <w:b/>
                <w:noProof/>
                <w:sz w:val="24"/>
              </w:rPr>
              <w:t xml:space="preserve">Have </w:t>
            </w:r>
            <w:r w:rsidR="009F7C21">
              <w:rPr>
                <w:b/>
                <w:noProof/>
                <w:sz w:val="24"/>
              </w:rPr>
              <w:t>12</w:t>
            </w:r>
            <w:r w:rsidRPr="00657D3D">
              <w:rPr>
                <w:b/>
                <w:noProof/>
                <w:sz w:val="24"/>
              </w:rPr>
              <w:t>0 minutes?</w:t>
            </w:r>
            <w:r w:rsidRPr="0034387B">
              <w:rPr>
                <w:noProof/>
                <w:sz w:val="24"/>
              </w:rPr>
              <w:t xml:space="preserve"> Read the full </w:t>
            </w:r>
            <w:hyperlink w:anchor="_Why_change?" w:history="1">
              <w:r w:rsidR="0039436B" w:rsidRPr="009F3DD4">
                <w:rPr>
                  <w:rStyle w:val="Hyperlink"/>
                  <w:rFonts w:eastAsiaTheme="majorEastAsia"/>
                  <w:sz w:val="24"/>
                </w:rPr>
                <w:t>Workgroup</w:t>
              </w:r>
            </w:hyperlink>
            <w:r w:rsidR="0039436B">
              <w:rPr>
                <w:rStyle w:val="Hyperlink"/>
                <w:rFonts w:eastAsiaTheme="majorEastAsia"/>
                <w:sz w:val="24"/>
              </w:rPr>
              <w:t xml:space="preserve"> </w:t>
            </w:r>
            <w:proofErr w:type="gramStart"/>
            <w:r w:rsidR="0039436B">
              <w:rPr>
                <w:rStyle w:val="Hyperlink"/>
                <w:rFonts w:eastAsiaTheme="majorEastAsia"/>
                <w:sz w:val="24"/>
              </w:rPr>
              <w:t>Report</w:t>
            </w:r>
            <w:proofErr w:type="gramEnd"/>
          </w:p>
          <w:p w14:paraId="0406FA9C" w14:textId="6DEB3B2C" w:rsidR="00E52308" w:rsidRPr="005603D9" w:rsidRDefault="00A132B4" w:rsidP="009D3CD2">
            <w:pPr>
              <w:pStyle w:val="BodyText2"/>
              <w:spacing w:before="0" w:after="0"/>
              <w:rPr>
                <w:b/>
              </w:rPr>
            </w:pPr>
            <w:r w:rsidRPr="00657D3D">
              <w:rPr>
                <w:rFonts w:cs="Arial"/>
                <w:b/>
                <w:bCs/>
                <w:sz w:val="24"/>
              </w:rPr>
              <w:t xml:space="preserve">Have </w:t>
            </w:r>
            <w:r w:rsidR="009F7C21">
              <w:rPr>
                <w:rFonts w:cs="Arial"/>
                <w:b/>
                <w:bCs/>
                <w:sz w:val="24"/>
              </w:rPr>
              <w:t>3</w:t>
            </w:r>
            <w:r w:rsidR="00E91BBD">
              <w:rPr>
                <w:rFonts w:cs="Arial"/>
                <w:b/>
                <w:bCs/>
                <w:sz w:val="24"/>
              </w:rPr>
              <w:t xml:space="preserve"> Working Day</w:t>
            </w:r>
            <w:r w:rsidR="009F7C21">
              <w:rPr>
                <w:rFonts w:cs="Arial"/>
                <w:b/>
                <w:bCs/>
                <w:sz w:val="24"/>
              </w:rPr>
              <w:t>s</w:t>
            </w:r>
            <w:r w:rsidRPr="00657D3D">
              <w:rPr>
                <w:rFonts w:cs="Arial"/>
                <w:b/>
                <w:bCs/>
                <w:sz w:val="24"/>
              </w:rPr>
              <w:t>?</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E97A01F" w14:textId="77777777" w:rsidTr="00A747AE">
        <w:trPr>
          <w:trHeight w:val="585"/>
        </w:trPr>
        <w:tc>
          <w:tcPr>
            <w:tcW w:w="9639" w:type="dxa"/>
            <w:gridSpan w:val="4"/>
            <w:shd w:val="clear" w:color="auto" w:fill="auto"/>
          </w:tcPr>
          <w:p w14:paraId="2A1ABB7E" w14:textId="757F3A0E"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B85154">
              <w:t xml:space="preserve">The Workgroup have finalised the proposer’s solution as well as </w:t>
            </w:r>
            <w:r w:rsidR="00991609">
              <w:t>1</w:t>
            </w:r>
            <w:r w:rsidR="00B85154">
              <w:t xml:space="preserve"> alternative solution.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5A195C5A" w14:textId="77777777" w:rsidTr="00A747AE">
        <w:trPr>
          <w:trHeight w:val="395"/>
        </w:trPr>
        <w:tc>
          <w:tcPr>
            <w:tcW w:w="9639" w:type="dxa"/>
            <w:gridSpan w:val="4"/>
            <w:shd w:val="clear" w:color="auto" w:fill="FFFFFF" w:themeFill="background1"/>
          </w:tcPr>
          <w:p w14:paraId="21808274" w14:textId="06178E89"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9F3DD4">
              <w:rPr>
                <w:rStyle w:val="normaltextrun"/>
                <w:rFonts w:ascii="Arial" w:hAnsi="Arial" w:cs="Arial"/>
                <w:b/>
                <w:bCs/>
                <w:color w:val="FF0000"/>
                <w:shd w:val="clear" w:color="auto" w:fill="FFFFFF"/>
              </w:rPr>
              <w:t xml:space="preserve">High impact </w:t>
            </w:r>
            <w:r w:rsidR="003B03D7">
              <w:rPr>
                <w:rStyle w:val="normaltextrun"/>
                <w:rFonts w:ascii="Arial" w:hAnsi="Arial" w:cs="Arial"/>
                <w:color w:val="000000"/>
                <w:shd w:val="clear" w:color="auto" w:fill="FFFFFF"/>
              </w:rPr>
              <w:t>on Generators</w:t>
            </w:r>
            <w:r w:rsidR="009B1436">
              <w:rPr>
                <w:rStyle w:val="normaltextrun"/>
                <w:rFonts w:ascii="Arial" w:hAnsi="Arial" w:cs="Arial"/>
                <w:color w:val="000000"/>
                <w:shd w:val="clear" w:color="auto" w:fill="FFFFFF"/>
              </w:rPr>
              <w:t xml:space="preserve"> </w:t>
            </w:r>
            <w:r w:rsidR="00BB315F">
              <w:rPr>
                <w:rStyle w:val="normaltextrun"/>
                <w:rFonts w:ascii="Arial" w:hAnsi="Arial" w:cs="Arial"/>
                <w:color w:val="000000"/>
                <w:shd w:val="clear" w:color="auto" w:fill="FFFFFF"/>
              </w:rPr>
              <w:t xml:space="preserve">who own and operate </w:t>
            </w:r>
            <w:r w:rsidR="004A7174">
              <w:rPr>
                <w:rStyle w:val="normaltextrun"/>
                <w:rFonts w:ascii="Arial" w:hAnsi="Arial" w:cs="Arial"/>
                <w:color w:val="000000"/>
                <w:shd w:val="clear" w:color="auto" w:fill="FFFFFF"/>
              </w:rPr>
              <w:t xml:space="preserve">Embedded Power Stations with a Registered Capacity of </w:t>
            </w:r>
            <w:r w:rsidR="009B1436">
              <w:rPr>
                <w:rStyle w:val="normaltextrun"/>
                <w:rFonts w:ascii="Arial" w:hAnsi="Arial" w:cs="Arial"/>
                <w:color w:val="000000"/>
                <w:shd w:val="clear" w:color="auto" w:fill="FFFFFF"/>
              </w:rPr>
              <w:t>less than 100MW</w:t>
            </w:r>
            <w:r w:rsidR="009F3DD4">
              <w:rPr>
                <w:rStyle w:val="normaltextrun"/>
                <w:rFonts w:ascii="Arial" w:hAnsi="Arial" w:cs="Arial"/>
                <w:color w:val="000000"/>
                <w:shd w:val="clear" w:color="auto" w:fill="FFFFFF"/>
              </w:rPr>
              <w:t>, Distribution Network Operators B</w:t>
            </w:r>
            <w:r w:rsidR="001F40A8">
              <w:rPr>
                <w:rStyle w:val="normaltextrun"/>
                <w:rFonts w:ascii="Arial" w:hAnsi="Arial" w:cs="Arial"/>
                <w:color w:val="000000"/>
                <w:shd w:val="clear" w:color="auto" w:fill="FFFFFF"/>
              </w:rPr>
              <w:t xml:space="preserve">alancing </w:t>
            </w:r>
            <w:r w:rsidR="009F3DD4">
              <w:rPr>
                <w:rStyle w:val="normaltextrun"/>
                <w:rFonts w:ascii="Arial" w:hAnsi="Arial" w:cs="Arial"/>
                <w:color w:val="000000"/>
                <w:shd w:val="clear" w:color="auto" w:fill="FFFFFF"/>
              </w:rPr>
              <w:t>M</w:t>
            </w:r>
            <w:r w:rsidR="001F40A8">
              <w:rPr>
                <w:rStyle w:val="normaltextrun"/>
                <w:rFonts w:ascii="Arial" w:hAnsi="Arial" w:cs="Arial"/>
                <w:color w:val="000000"/>
                <w:shd w:val="clear" w:color="auto" w:fill="FFFFFF"/>
              </w:rPr>
              <w:t>echanism</w:t>
            </w:r>
            <w:r w:rsidR="009F3DD4">
              <w:rPr>
                <w:rStyle w:val="normaltextrun"/>
                <w:rFonts w:ascii="Arial" w:hAnsi="Arial" w:cs="Arial"/>
                <w:color w:val="000000"/>
                <w:shd w:val="clear" w:color="auto" w:fill="FFFFFF"/>
              </w:rPr>
              <w:t xml:space="preserve"> participants</w:t>
            </w:r>
            <w:r w:rsidR="00505761">
              <w:rPr>
                <w:rStyle w:val="normaltextrun"/>
                <w:rFonts w:ascii="Arial" w:hAnsi="Arial" w:cs="Arial"/>
                <w:color w:val="000000"/>
                <w:shd w:val="clear" w:color="auto" w:fill="FFFFFF"/>
              </w:rPr>
              <w:t>,</w:t>
            </w:r>
            <w:r w:rsidR="00F43600">
              <w:rPr>
                <w:rStyle w:val="normaltextrun"/>
                <w:rFonts w:ascii="Arial" w:hAnsi="Arial" w:cs="Arial"/>
                <w:color w:val="000000"/>
                <w:shd w:val="clear" w:color="auto" w:fill="FFFFFF"/>
              </w:rPr>
              <w:t xml:space="preserve"> National Grid ESO</w:t>
            </w:r>
            <w:r w:rsidR="00505761">
              <w:rPr>
                <w:rStyle w:val="normaltextrun"/>
                <w:rFonts w:ascii="Arial" w:hAnsi="Arial" w:cs="Arial"/>
                <w:color w:val="000000"/>
                <w:shd w:val="clear" w:color="auto" w:fill="FFFFFF"/>
              </w:rPr>
              <w:t xml:space="preserve"> and Transmission Licensees</w:t>
            </w:r>
            <w:r w:rsidR="009F3DD4">
              <w:rPr>
                <w:rStyle w:val="normaltextrun"/>
                <w:rFonts w:ascii="Arial" w:hAnsi="Arial" w:cs="Arial"/>
                <w:color w:val="000000"/>
                <w:shd w:val="clear" w:color="auto" w:fill="FFFFFF"/>
              </w:rPr>
              <w:t>.</w:t>
            </w:r>
            <w:r w:rsidR="009F3DD4">
              <w:rPr>
                <w:rStyle w:val="normaltextrun"/>
                <w:rFonts w:ascii="Segoe UI" w:hAnsi="Segoe UI" w:cs="Segoe UI"/>
                <w:color w:val="333333"/>
                <w:sz w:val="18"/>
                <w:szCs w:val="18"/>
                <w:shd w:val="clear" w:color="auto" w:fill="FFFFFF"/>
              </w:rPr>
              <w:t xml:space="preserve"> </w:t>
            </w:r>
          </w:p>
        </w:tc>
      </w:tr>
      <w:tr w:rsidR="000F7116" w:rsidRPr="005603D9" w14:paraId="7B200757" w14:textId="77777777" w:rsidTr="00A747AE">
        <w:trPr>
          <w:trHeight w:val="395"/>
        </w:trPr>
        <w:tc>
          <w:tcPr>
            <w:tcW w:w="9639" w:type="dxa"/>
            <w:gridSpan w:val="4"/>
            <w:shd w:val="clear" w:color="auto" w:fill="FFFFFF" w:themeFill="background1"/>
          </w:tcPr>
          <w:p w14:paraId="19F8DC16" w14:textId="5D7D5499" w:rsidR="000F7116" w:rsidRPr="00B00090" w:rsidRDefault="00C3241B" w:rsidP="009D3CD2">
            <w:pPr>
              <w:spacing w:line="240" w:lineRule="auto"/>
              <w:rPr>
                <w:rFonts w:cs="Arial"/>
                <w:b/>
              </w:rPr>
            </w:pPr>
            <w:r>
              <w:rPr>
                <w:rFonts w:cs="Arial"/>
                <w:b/>
              </w:rPr>
              <w:t>Modification drivers</w:t>
            </w:r>
            <w:r w:rsidR="00FC3A02">
              <w:rPr>
                <w:rStyle w:val="normaltextrun"/>
                <w:rFonts w:ascii="Arial" w:hAnsi="Arial" w:cs="Arial"/>
                <w:color w:val="000000"/>
                <w:bdr w:val="none" w:sz="0" w:space="0" w:color="auto" w:frame="1"/>
              </w:rPr>
              <w:t xml:space="preserve"> Consistency of </w:t>
            </w:r>
            <w:r w:rsidR="00C314AD">
              <w:rPr>
                <w:rStyle w:val="normaltextrun"/>
                <w:rFonts w:ascii="Arial" w:hAnsi="Arial" w:cs="Arial"/>
                <w:color w:val="000000"/>
                <w:bdr w:val="none" w:sz="0" w:space="0" w:color="auto" w:frame="1"/>
              </w:rPr>
              <w:t>the Connections Process across GB,</w:t>
            </w:r>
            <w:r w:rsidR="009F3DD4" w:rsidRPr="00B00090">
              <w:rPr>
                <w:rFonts w:cs="Arial"/>
                <w:b/>
              </w:rPr>
              <w:t xml:space="preserve"> </w:t>
            </w:r>
          </w:p>
        </w:tc>
      </w:tr>
      <w:tr w:rsidR="0056792D" w:rsidRPr="005603D9" w14:paraId="2C94E01E" w14:textId="77777777" w:rsidTr="009D3CD2">
        <w:trPr>
          <w:trHeight w:val="388"/>
        </w:trPr>
        <w:tc>
          <w:tcPr>
            <w:tcW w:w="2268" w:type="dxa"/>
            <w:shd w:val="clear" w:color="auto" w:fill="FFFFFF" w:themeFill="background1"/>
          </w:tcPr>
          <w:p w14:paraId="16C67C29"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795E591" w14:textId="6A9F64A2" w:rsidR="0056792D" w:rsidRPr="0056792D" w:rsidRDefault="009F3DD4" w:rsidP="009D3CD2">
            <w:pPr>
              <w:spacing w:line="240" w:lineRule="auto"/>
              <w:rPr>
                <w:rFonts w:ascii="Times New Roman" w:hAnsi="Times New Roman"/>
              </w:rPr>
            </w:pPr>
            <w:r>
              <w:rPr>
                <w:rStyle w:val="normaltextrun"/>
                <w:rFonts w:ascii="Arial" w:hAnsi="Arial" w:cs="Arial"/>
                <w:color w:val="000000"/>
                <w:shd w:val="clear" w:color="auto" w:fill="FFFFFF"/>
              </w:rPr>
              <w:t>This modification has been assessed by a Workgroup and Ofgem will make the decision on whether it should be implemented.</w:t>
            </w:r>
            <w:r w:rsidR="0056792D">
              <w:rPr>
                <w:rFonts w:ascii="Times New Roman" w:hAnsi="Times New Roman"/>
              </w:rPr>
              <w:t xml:space="preserve"> </w:t>
            </w:r>
          </w:p>
        </w:tc>
      </w:tr>
      <w:tr w:rsidR="00820EAF" w:rsidRPr="005603D9" w14:paraId="0DAA8826" w14:textId="77777777" w:rsidTr="00960E10">
        <w:trPr>
          <w:trHeight w:val="1302"/>
        </w:trPr>
        <w:tc>
          <w:tcPr>
            <w:tcW w:w="2268" w:type="dxa"/>
            <w:shd w:val="clear" w:color="auto" w:fill="FFFFFF" w:themeFill="background1"/>
          </w:tcPr>
          <w:p w14:paraId="66669CB6" w14:textId="77777777" w:rsidR="00820EAF" w:rsidRPr="005603D9" w:rsidRDefault="00820EAF" w:rsidP="00A747AE">
            <w:pPr>
              <w:rPr>
                <w:b/>
              </w:rPr>
            </w:pPr>
            <w:r w:rsidRPr="005603D9">
              <w:rPr>
                <w:b/>
              </w:rPr>
              <w:t>Who can I talk to about the change?</w:t>
            </w:r>
          </w:p>
          <w:p w14:paraId="0996ECB4" w14:textId="77777777" w:rsidR="00820EAF" w:rsidRPr="005603D9" w:rsidRDefault="00820EAF" w:rsidP="00A747AE"/>
        </w:tc>
        <w:tc>
          <w:tcPr>
            <w:tcW w:w="3681" w:type="dxa"/>
            <w:gridSpan w:val="2"/>
            <w:shd w:val="clear" w:color="auto" w:fill="FFFFFF" w:themeFill="background1"/>
          </w:tcPr>
          <w:p w14:paraId="4A0CA46D" w14:textId="77777777" w:rsidR="00960E10" w:rsidRPr="00960E10" w:rsidRDefault="00820EAF" w:rsidP="00960E10">
            <w:pPr>
              <w:pStyle w:val="paragraph"/>
              <w:spacing w:before="0" w:beforeAutospacing="0" w:after="0" w:afterAutospacing="0"/>
              <w:textAlignment w:val="baseline"/>
              <w:rPr>
                <w:rFonts w:asciiTheme="minorHAnsi" w:eastAsiaTheme="minorHAnsi" w:hAnsiTheme="minorHAnsi" w:cs="Arial"/>
                <w:b/>
                <w:szCs w:val="20"/>
                <w:lang w:eastAsia="en-US"/>
              </w:rPr>
            </w:pPr>
            <w:r w:rsidRPr="00960E10">
              <w:rPr>
                <w:rFonts w:asciiTheme="minorHAnsi" w:eastAsiaTheme="minorHAnsi" w:hAnsiTheme="minorHAnsi" w:cs="Arial"/>
                <w:b/>
                <w:szCs w:val="20"/>
                <w:lang w:eastAsia="en-US"/>
              </w:rPr>
              <w:t xml:space="preserve">Proposer: </w:t>
            </w:r>
          </w:p>
          <w:p w14:paraId="2B86035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24C60CCE" w14:textId="4CDF3F23"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Garth Graham  </w:t>
            </w:r>
            <w:r>
              <w:rPr>
                <w:rStyle w:val="eop"/>
                <w:rFonts w:ascii="Arial" w:hAnsi="Arial" w:cs="Arial"/>
              </w:rPr>
              <w:t> </w:t>
            </w:r>
          </w:p>
          <w:p w14:paraId="5CE606E3"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FF"/>
                <w:u w:val="single"/>
              </w:rPr>
              <w:t>Garth.Graham@sse.com</w:t>
            </w:r>
            <w:r>
              <w:rPr>
                <w:rStyle w:val="normaltextrun"/>
                <w:rFonts w:ascii="Arial" w:eastAsiaTheme="majorEastAsia" w:hAnsi="Arial" w:cs="Arial"/>
                <w:color w:val="0000FF"/>
              </w:rPr>
              <w:t>  </w:t>
            </w:r>
            <w:r>
              <w:rPr>
                <w:rStyle w:val="eop"/>
                <w:rFonts w:ascii="Arial" w:hAnsi="Arial" w:cs="Arial"/>
                <w:color w:val="0000FF"/>
              </w:rPr>
              <w:t> </w:t>
            </w:r>
          </w:p>
          <w:p w14:paraId="7FA31A50"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Phone: 01738 456000 </w:t>
            </w:r>
          </w:p>
          <w:p w14:paraId="7E036F28" w14:textId="20CBF92D" w:rsidR="00820EAF" w:rsidRPr="005603D9" w:rsidRDefault="00820EAF" w:rsidP="009D3CD2"/>
        </w:tc>
        <w:tc>
          <w:tcPr>
            <w:tcW w:w="3690" w:type="dxa"/>
            <w:shd w:val="clear" w:color="auto" w:fill="FFFFFF" w:themeFill="background1"/>
          </w:tcPr>
          <w:p w14:paraId="32D7BAEC"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0DB4890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6C9658D4" w14:textId="402218D2"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Milly Lewis</w:t>
            </w:r>
          </w:p>
          <w:p w14:paraId="062A1B3C" w14:textId="1A4224BE" w:rsidR="00960E10" w:rsidRDefault="00CC709A" w:rsidP="00960E10">
            <w:pPr>
              <w:pStyle w:val="paragraph"/>
              <w:spacing w:before="0" w:beforeAutospacing="0" w:after="0" w:afterAutospacing="0"/>
              <w:textAlignment w:val="baseline"/>
              <w:rPr>
                <w:rFonts w:ascii="Segoe UI" w:hAnsi="Segoe UI" w:cs="Segoe UI"/>
                <w:sz w:val="18"/>
                <w:szCs w:val="18"/>
              </w:rPr>
            </w:pPr>
            <w:hyperlink r:id="rId11" w:history="1">
              <w:r w:rsidR="00960E10" w:rsidRPr="001A23BB">
                <w:rPr>
                  <w:rStyle w:val="Hyperlink"/>
                  <w:rFonts w:ascii="Arial" w:eastAsiaTheme="majorEastAsia" w:hAnsi="Arial" w:cs="Arial"/>
                </w:rPr>
                <w:t>Milly.Lewis@nationalgrideso.com</w:t>
              </w:r>
            </w:hyperlink>
            <w:r w:rsidR="00960E10">
              <w:rPr>
                <w:rStyle w:val="normaltextrun"/>
                <w:rFonts w:ascii="Arial" w:eastAsiaTheme="majorEastAsia" w:hAnsi="Arial" w:cs="Arial"/>
              </w:rPr>
              <w:t xml:space="preserve">Phone: </w:t>
            </w:r>
            <w:r w:rsidR="00960E10">
              <w:rPr>
                <w:rFonts w:ascii="Arial" w:hAnsi="Arial" w:cs="Arial"/>
                <w:color w:val="000000"/>
              </w:rPr>
              <w:t>07811 036380</w:t>
            </w:r>
          </w:p>
          <w:p w14:paraId="64CC5374" w14:textId="1311F459" w:rsidR="00960E10" w:rsidRPr="005603D9" w:rsidRDefault="00960E10" w:rsidP="009D3CD2"/>
        </w:tc>
      </w:tr>
    </w:tbl>
    <w:p w14:paraId="7491A712" w14:textId="77777777" w:rsidR="009A206C" w:rsidRDefault="009A206C" w:rsidP="009A206C">
      <w:pPr>
        <w:pStyle w:val="Heading1"/>
      </w:pPr>
      <w:bookmarkStart w:id="0" w:name="_Executive_Summary"/>
      <w:bookmarkStart w:id="1" w:name="_Workgroup_Consultation_Introduction"/>
      <w:bookmarkStart w:id="2" w:name="_Toc153972750"/>
      <w:bookmarkEnd w:id="0"/>
      <w:bookmarkEnd w:id="1"/>
      <w:r>
        <w:lastRenderedPageBreak/>
        <w:t>Contents</w:t>
      </w:r>
      <w:bookmarkEnd w:id="2"/>
    </w:p>
    <w:p w14:paraId="12C361A4" w14:textId="77777777" w:rsidR="009A206C" w:rsidRPr="009A206C" w:rsidRDefault="009A206C" w:rsidP="009A206C"/>
    <w:p w14:paraId="56772E1B" w14:textId="63C3E574" w:rsidR="009F7C21" w:rsidRDefault="005603D9" w:rsidP="009F7C21">
      <w:pPr>
        <w:pStyle w:val="TOC1"/>
        <w:rPr>
          <w:rFonts w:eastAsiaTheme="minorEastAsia"/>
          <w:noProof/>
          <w:sz w:val="22"/>
          <w:lang w:eastAsia="en-GB"/>
        </w:rPr>
      </w:pPr>
      <w:r>
        <w:fldChar w:fldCharType="begin"/>
      </w:r>
      <w:r>
        <w:instrText xml:space="preserve"> TOC \o "1-3" \h \z \u </w:instrText>
      </w:r>
      <w:r>
        <w:fldChar w:fldCharType="separate"/>
      </w:r>
      <w:hyperlink w:anchor="_Toc153972750" w:history="1">
        <w:r w:rsidR="009F7C21" w:rsidRPr="00B024BA">
          <w:rPr>
            <w:rStyle w:val="Hyperlink"/>
            <w:noProof/>
          </w:rPr>
          <w:t>Contents</w:t>
        </w:r>
        <w:r w:rsidR="009F7C21">
          <w:rPr>
            <w:noProof/>
            <w:webHidden/>
          </w:rPr>
          <w:tab/>
        </w:r>
        <w:r w:rsidR="009F7C21">
          <w:rPr>
            <w:noProof/>
            <w:webHidden/>
          </w:rPr>
          <w:fldChar w:fldCharType="begin"/>
        </w:r>
        <w:r w:rsidR="009F7C21">
          <w:rPr>
            <w:noProof/>
            <w:webHidden/>
          </w:rPr>
          <w:instrText xml:space="preserve"> PAGEREF _Toc153972750 \h </w:instrText>
        </w:r>
        <w:r w:rsidR="009F7C21">
          <w:rPr>
            <w:noProof/>
            <w:webHidden/>
          </w:rPr>
        </w:r>
        <w:r w:rsidR="009F7C21">
          <w:rPr>
            <w:noProof/>
            <w:webHidden/>
          </w:rPr>
          <w:fldChar w:fldCharType="separate"/>
        </w:r>
        <w:r w:rsidR="009F7C21">
          <w:rPr>
            <w:noProof/>
            <w:webHidden/>
          </w:rPr>
          <w:t>2</w:t>
        </w:r>
        <w:r w:rsidR="009F7C21">
          <w:rPr>
            <w:noProof/>
            <w:webHidden/>
          </w:rPr>
          <w:fldChar w:fldCharType="end"/>
        </w:r>
      </w:hyperlink>
    </w:p>
    <w:p w14:paraId="3530A1F1" w14:textId="65D3533E" w:rsidR="009F7C21" w:rsidRDefault="00CC709A" w:rsidP="009F7C21">
      <w:pPr>
        <w:pStyle w:val="TOC1"/>
        <w:rPr>
          <w:rFonts w:eastAsiaTheme="minorEastAsia"/>
          <w:noProof/>
          <w:sz w:val="22"/>
          <w:lang w:eastAsia="en-GB"/>
        </w:rPr>
      </w:pPr>
      <w:hyperlink w:anchor="_Toc153972751" w:history="1">
        <w:r w:rsidR="009F7C21" w:rsidRPr="00B024BA">
          <w:rPr>
            <w:rStyle w:val="Hyperlink"/>
            <w:noProof/>
          </w:rPr>
          <w:t>Executive summary</w:t>
        </w:r>
        <w:r w:rsidR="009F7C21">
          <w:rPr>
            <w:noProof/>
            <w:webHidden/>
          </w:rPr>
          <w:tab/>
        </w:r>
        <w:r w:rsidR="009F7C21">
          <w:rPr>
            <w:noProof/>
            <w:webHidden/>
          </w:rPr>
          <w:fldChar w:fldCharType="begin"/>
        </w:r>
        <w:r w:rsidR="009F7C21">
          <w:rPr>
            <w:noProof/>
            <w:webHidden/>
          </w:rPr>
          <w:instrText xml:space="preserve"> PAGEREF _Toc153972751 \h </w:instrText>
        </w:r>
        <w:r w:rsidR="009F7C21">
          <w:rPr>
            <w:noProof/>
            <w:webHidden/>
          </w:rPr>
        </w:r>
        <w:r w:rsidR="009F7C21">
          <w:rPr>
            <w:noProof/>
            <w:webHidden/>
          </w:rPr>
          <w:fldChar w:fldCharType="separate"/>
        </w:r>
        <w:r w:rsidR="009F7C21">
          <w:rPr>
            <w:noProof/>
            <w:webHidden/>
          </w:rPr>
          <w:t>3</w:t>
        </w:r>
        <w:r w:rsidR="009F7C21">
          <w:rPr>
            <w:noProof/>
            <w:webHidden/>
          </w:rPr>
          <w:fldChar w:fldCharType="end"/>
        </w:r>
      </w:hyperlink>
    </w:p>
    <w:p w14:paraId="25C1761D" w14:textId="442A6C58" w:rsidR="009F7C21" w:rsidRDefault="00CC709A" w:rsidP="009F7C21">
      <w:pPr>
        <w:pStyle w:val="TOC1"/>
        <w:rPr>
          <w:rFonts w:eastAsiaTheme="minorEastAsia"/>
          <w:noProof/>
          <w:sz w:val="22"/>
          <w:lang w:eastAsia="en-GB"/>
        </w:rPr>
      </w:pPr>
      <w:hyperlink w:anchor="_Toc153972752" w:history="1">
        <w:r w:rsidR="009F7C21" w:rsidRPr="00B024BA">
          <w:rPr>
            <w:rStyle w:val="Hyperlink"/>
            <w:rFonts w:cstheme="minorHAnsi"/>
            <w:noProof/>
          </w:rPr>
          <w:t>What is the issue?</w:t>
        </w:r>
        <w:r w:rsidR="009F7C21">
          <w:rPr>
            <w:noProof/>
            <w:webHidden/>
          </w:rPr>
          <w:tab/>
        </w:r>
        <w:r w:rsidR="009F7C21">
          <w:rPr>
            <w:noProof/>
            <w:webHidden/>
          </w:rPr>
          <w:fldChar w:fldCharType="begin"/>
        </w:r>
        <w:r w:rsidR="009F7C21">
          <w:rPr>
            <w:noProof/>
            <w:webHidden/>
          </w:rPr>
          <w:instrText xml:space="preserve"> PAGEREF _Toc153972752 \h </w:instrText>
        </w:r>
        <w:r w:rsidR="009F7C21">
          <w:rPr>
            <w:noProof/>
            <w:webHidden/>
          </w:rPr>
        </w:r>
        <w:r w:rsidR="009F7C21">
          <w:rPr>
            <w:noProof/>
            <w:webHidden/>
          </w:rPr>
          <w:fldChar w:fldCharType="separate"/>
        </w:r>
        <w:r w:rsidR="009F7C21">
          <w:rPr>
            <w:noProof/>
            <w:webHidden/>
          </w:rPr>
          <w:t>5</w:t>
        </w:r>
        <w:r w:rsidR="009F7C21">
          <w:rPr>
            <w:noProof/>
            <w:webHidden/>
          </w:rPr>
          <w:fldChar w:fldCharType="end"/>
        </w:r>
      </w:hyperlink>
    </w:p>
    <w:p w14:paraId="09DD0F07" w14:textId="26879DFA" w:rsidR="009F7C21" w:rsidRDefault="00CC709A">
      <w:pPr>
        <w:pStyle w:val="TOC2"/>
        <w:tabs>
          <w:tab w:val="right" w:leader="dot" w:pos="9486"/>
        </w:tabs>
        <w:rPr>
          <w:rFonts w:eastAsiaTheme="minorEastAsia"/>
          <w:noProof/>
          <w:sz w:val="22"/>
          <w:lang w:eastAsia="en-GB"/>
        </w:rPr>
      </w:pPr>
      <w:hyperlink w:anchor="_Toc153972753" w:history="1">
        <w:r w:rsidR="009F7C21" w:rsidRPr="00B024BA">
          <w:rPr>
            <w:rStyle w:val="Hyperlink"/>
            <w:noProof/>
          </w:rPr>
          <w:t>Why change?</w:t>
        </w:r>
        <w:r w:rsidR="009F7C21">
          <w:rPr>
            <w:noProof/>
            <w:webHidden/>
          </w:rPr>
          <w:tab/>
        </w:r>
        <w:r w:rsidR="009F7C21">
          <w:rPr>
            <w:noProof/>
            <w:webHidden/>
          </w:rPr>
          <w:fldChar w:fldCharType="begin"/>
        </w:r>
        <w:r w:rsidR="009F7C21">
          <w:rPr>
            <w:noProof/>
            <w:webHidden/>
          </w:rPr>
          <w:instrText xml:space="preserve"> PAGEREF _Toc153972753 \h </w:instrText>
        </w:r>
        <w:r w:rsidR="009F7C21">
          <w:rPr>
            <w:noProof/>
            <w:webHidden/>
          </w:rPr>
        </w:r>
        <w:r w:rsidR="009F7C21">
          <w:rPr>
            <w:noProof/>
            <w:webHidden/>
          </w:rPr>
          <w:fldChar w:fldCharType="separate"/>
        </w:r>
        <w:r w:rsidR="009F7C21">
          <w:rPr>
            <w:noProof/>
            <w:webHidden/>
          </w:rPr>
          <w:t>5</w:t>
        </w:r>
        <w:r w:rsidR="009F7C21">
          <w:rPr>
            <w:noProof/>
            <w:webHidden/>
          </w:rPr>
          <w:fldChar w:fldCharType="end"/>
        </w:r>
      </w:hyperlink>
    </w:p>
    <w:p w14:paraId="009646E1" w14:textId="03518B68" w:rsidR="009F7C21" w:rsidRDefault="00CC709A" w:rsidP="009F7C21">
      <w:pPr>
        <w:pStyle w:val="TOC1"/>
        <w:rPr>
          <w:rFonts w:eastAsiaTheme="minorEastAsia"/>
          <w:noProof/>
          <w:sz w:val="22"/>
          <w:lang w:eastAsia="en-GB"/>
        </w:rPr>
      </w:pPr>
      <w:hyperlink w:anchor="_Toc153972754" w:history="1">
        <w:r w:rsidR="009F7C21" w:rsidRPr="00B024BA">
          <w:rPr>
            <w:rStyle w:val="Hyperlink"/>
            <w:noProof/>
          </w:rPr>
          <w:t>What is the solution?</w:t>
        </w:r>
        <w:r w:rsidR="009F7C21">
          <w:rPr>
            <w:noProof/>
            <w:webHidden/>
          </w:rPr>
          <w:tab/>
        </w:r>
        <w:r w:rsidR="009F7C21">
          <w:rPr>
            <w:noProof/>
            <w:webHidden/>
          </w:rPr>
          <w:fldChar w:fldCharType="begin"/>
        </w:r>
        <w:r w:rsidR="009F7C21">
          <w:rPr>
            <w:noProof/>
            <w:webHidden/>
          </w:rPr>
          <w:instrText xml:space="preserve"> PAGEREF _Toc153972754 \h </w:instrText>
        </w:r>
        <w:r w:rsidR="009F7C21">
          <w:rPr>
            <w:noProof/>
            <w:webHidden/>
          </w:rPr>
        </w:r>
        <w:r w:rsidR="009F7C21">
          <w:rPr>
            <w:noProof/>
            <w:webHidden/>
          </w:rPr>
          <w:fldChar w:fldCharType="separate"/>
        </w:r>
        <w:r w:rsidR="009F7C21">
          <w:rPr>
            <w:noProof/>
            <w:webHidden/>
          </w:rPr>
          <w:t>7</w:t>
        </w:r>
        <w:r w:rsidR="009F7C21">
          <w:rPr>
            <w:noProof/>
            <w:webHidden/>
          </w:rPr>
          <w:fldChar w:fldCharType="end"/>
        </w:r>
      </w:hyperlink>
    </w:p>
    <w:p w14:paraId="2029D638" w14:textId="050A99C1" w:rsidR="009F7C21" w:rsidRDefault="00CC709A">
      <w:pPr>
        <w:pStyle w:val="TOC2"/>
        <w:tabs>
          <w:tab w:val="right" w:leader="dot" w:pos="9486"/>
        </w:tabs>
        <w:rPr>
          <w:rFonts w:eastAsiaTheme="minorEastAsia"/>
          <w:noProof/>
          <w:sz w:val="22"/>
          <w:lang w:eastAsia="en-GB"/>
        </w:rPr>
      </w:pPr>
      <w:hyperlink w:anchor="_Toc153972755" w:history="1">
        <w:r w:rsidR="009F7C21" w:rsidRPr="00B024BA">
          <w:rPr>
            <w:rStyle w:val="Hyperlink"/>
            <w:noProof/>
          </w:rPr>
          <w:t>Proposer’s solution</w:t>
        </w:r>
        <w:r w:rsidR="009F7C21">
          <w:rPr>
            <w:noProof/>
            <w:webHidden/>
          </w:rPr>
          <w:tab/>
        </w:r>
        <w:r w:rsidR="009F7C21">
          <w:rPr>
            <w:noProof/>
            <w:webHidden/>
          </w:rPr>
          <w:fldChar w:fldCharType="begin"/>
        </w:r>
        <w:r w:rsidR="009F7C21">
          <w:rPr>
            <w:noProof/>
            <w:webHidden/>
          </w:rPr>
          <w:instrText xml:space="preserve"> PAGEREF _Toc153972755 \h </w:instrText>
        </w:r>
        <w:r w:rsidR="009F7C21">
          <w:rPr>
            <w:noProof/>
            <w:webHidden/>
          </w:rPr>
        </w:r>
        <w:r w:rsidR="009F7C21">
          <w:rPr>
            <w:noProof/>
            <w:webHidden/>
          </w:rPr>
          <w:fldChar w:fldCharType="separate"/>
        </w:r>
        <w:r w:rsidR="009F7C21">
          <w:rPr>
            <w:noProof/>
            <w:webHidden/>
          </w:rPr>
          <w:t>7</w:t>
        </w:r>
        <w:r w:rsidR="009F7C21">
          <w:rPr>
            <w:noProof/>
            <w:webHidden/>
          </w:rPr>
          <w:fldChar w:fldCharType="end"/>
        </w:r>
      </w:hyperlink>
    </w:p>
    <w:p w14:paraId="000BE9D5" w14:textId="50BD80F1" w:rsidR="009F7C21" w:rsidRDefault="00CC709A" w:rsidP="009F7C21">
      <w:pPr>
        <w:pStyle w:val="TOC1"/>
        <w:rPr>
          <w:rFonts w:eastAsiaTheme="minorEastAsia"/>
          <w:noProof/>
          <w:sz w:val="22"/>
          <w:lang w:eastAsia="en-GB"/>
        </w:rPr>
      </w:pPr>
      <w:hyperlink w:anchor="_Toc153972756" w:history="1">
        <w:r w:rsidR="009F7C21" w:rsidRPr="00B024BA">
          <w:rPr>
            <w:rStyle w:val="Hyperlink"/>
            <w:noProof/>
          </w:rPr>
          <w:t>Workgroup considerations</w:t>
        </w:r>
        <w:r w:rsidR="009F7C21">
          <w:rPr>
            <w:noProof/>
            <w:webHidden/>
          </w:rPr>
          <w:tab/>
        </w:r>
        <w:r w:rsidR="009F7C21">
          <w:rPr>
            <w:noProof/>
            <w:webHidden/>
          </w:rPr>
          <w:fldChar w:fldCharType="begin"/>
        </w:r>
        <w:r w:rsidR="009F7C21">
          <w:rPr>
            <w:noProof/>
            <w:webHidden/>
          </w:rPr>
          <w:instrText xml:space="preserve"> PAGEREF _Toc153972756 \h </w:instrText>
        </w:r>
        <w:r w:rsidR="009F7C21">
          <w:rPr>
            <w:noProof/>
            <w:webHidden/>
          </w:rPr>
        </w:r>
        <w:r w:rsidR="009F7C21">
          <w:rPr>
            <w:noProof/>
            <w:webHidden/>
          </w:rPr>
          <w:fldChar w:fldCharType="separate"/>
        </w:r>
        <w:r w:rsidR="009F7C21">
          <w:rPr>
            <w:noProof/>
            <w:webHidden/>
          </w:rPr>
          <w:t>7</w:t>
        </w:r>
        <w:r w:rsidR="009F7C21">
          <w:rPr>
            <w:noProof/>
            <w:webHidden/>
          </w:rPr>
          <w:fldChar w:fldCharType="end"/>
        </w:r>
      </w:hyperlink>
    </w:p>
    <w:p w14:paraId="641633EE" w14:textId="796D5642" w:rsidR="009F7C21" w:rsidRDefault="00CC709A">
      <w:pPr>
        <w:pStyle w:val="TOC3"/>
        <w:tabs>
          <w:tab w:val="right" w:leader="dot" w:pos="9486"/>
        </w:tabs>
        <w:rPr>
          <w:rFonts w:eastAsiaTheme="minorEastAsia"/>
          <w:noProof/>
          <w:sz w:val="22"/>
          <w:lang w:eastAsia="en-GB"/>
        </w:rPr>
      </w:pPr>
      <w:hyperlink w:anchor="_Toc153972757" w:history="1">
        <w:r w:rsidR="009F7C21" w:rsidRPr="00B024BA">
          <w:rPr>
            <w:rStyle w:val="Hyperlink"/>
            <w:noProof/>
          </w:rPr>
          <w:t>Consideration of the proposer’s solution</w:t>
        </w:r>
        <w:r w:rsidR="009F7C21">
          <w:rPr>
            <w:noProof/>
            <w:webHidden/>
          </w:rPr>
          <w:tab/>
        </w:r>
        <w:r w:rsidR="009F7C21">
          <w:rPr>
            <w:noProof/>
            <w:webHidden/>
          </w:rPr>
          <w:fldChar w:fldCharType="begin"/>
        </w:r>
        <w:r w:rsidR="009F7C21">
          <w:rPr>
            <w:noProof/>
            <w:webHidden/>
          </w:rPr>
          <w:instrText xml:space="preserve"> PAGEREF _Toc153972757 \h </w:instrText>
        </w:r>
        <w:r w:rsidR="009F7C21">
          <w:rPr>
            <w:noProof/>
            <w:webHidden/>
          </w:rPr>
        </w:r>
        <w:r w:rsidR="009F7C21">
          <w:rPr>
            <w:noProof/>
            <w:webHidden/>
          </w:rPr>
          <w:fldChar w:fldCharType="separate"/>
        </w:r>
        <w:r w:rsidR="009F7C21">
          <w:rPr>
            <w:noProof/>
            <w:webHidden/>
          </w:rPr>
          <w:t>8</w:t>
        </w:r>
        <w:r w:rsidR="009F7C21">
          <w:rPr>
            <w:noProof/>
            <w:webHidden/>
          </w:rPr>
          <w:fldChar w:fldCharType="end"/>
        </w:r>
      </w:hyperlink>
    </w:p>
    <w:p w14:paraId="42D325B7" w14:textId="07151B66" w:rsidR="009F7C21" w:rsidRDefault="00CC709A">
      <w:pPr>
        <w:pStyle w:val="TOC2"/>
        <w:tabs>
          <w:tab w:val="right" w:leader="dot" w:pos="9486"/>
        </w:tabs>
        <w:rPr>
          <w:rFonts w:eastAsiaTheme="minorEastAsia"/>
          <w:noProof/>
          <w:sz w:val="22"/>
          <w:lang w:eastAsia="en-GB"/>
        </w:rPr>
      </w:pPr>
      <w:hyperlink w:anchor="_Toc153972758" w:history="1">
        <w:r w:rsidR="009F7C21" w:rsidRPr="00B024BA">
          <w:rPr>
            <w:rStyle w:val="Hyperlink"/>
            <w:noProof/>
          </w:rPr>
          <w:t>Workgroup consultation summary</w:t>
        </w:r>
        <w:r w:rsidR="009F7C21">
          <w:rPr>
            <w:noProof/>
            <w:webHidden/>
          </w:rPr>
          <w:tab/>
        </w:r>
        <w:r w:rsidR="009F7C21">
          <w:rPr>
            <w:noProof/>
            <w:webHidden/>
          </w:rPr>
          <w:fldChar w:fldCharType="begin"/>
        </w:r>
        <w:r w:rsidR="009F7C21">
          <w:rPr>
            <w:noProof/>
            <w:webHidden/>
          </w:rPr>
          <w:instrText xml:space="preserve"> PAGEREF _Toc153972758 \h </w:instrText>
        </w:r>
        <w:r w:rsidR="009F7C21">
          <w:rPr>
            <w:noProof/>
            <w:webHidden/>
          </w:rPr>
        </w:r>
        <w:r w:rsidR="009F7C21">
          <w:rPr>
            <w:noProof/>
            <w:webHidden/>
          </w:rPr>
          <w:fldChar w:fldCharType="separate"/>
        </w:r>
        <w:r w:rsidR="009F7C21">
          <w:rPr>
            <w:noProof/>
            <w:webHidden/>
          </w:rPr>
          <w:t>18</w:t>
        </w:r>
        <w:r w:rsidR="009F7C21">
          <w:rPr>
            <w:noProof/>
            <w:webHidden/>
          </w:rPr>
          <w:fldChar w:fldCharType="end"/>
        </w:r>
      </w:hyperlink>
    </w:p>
    <w:p w14:paraId="395AAABB" w14:textId="1009E914" w:rsidR="009F7C21" w:rsidRDefault="00CC709A">
      <w:pPr>
        <w:pStyle w:val="TOC2"/>
        <w:tabs>
          <w:tab w:val="right" w:leader="dot" w:pos="9486"/>
        </w:tabs>
        <w:rPr>
          <w:rFonts w:eastAsiaTheme="minorEastAsia"/>
          <w:noProof/>
          <w:sz w:val="22"/>
          <w:lang w:eastAsia="en-GB"/>
        </w:rPr>
      </w:pPr>
      <w:hyperlink w:anchor="_Toc153972759" w:history="1">
        <w:r w:rsidR="009F7C21" w:rsidRPr="00B024BA">
          <w:rPr>
            <w:rStyle w:val="Hyperlink"/>
            <w:noProof/>
          </w:rPr>
          <w:t>Post Workgroup Consultation Discussions</w:t>
        </w:r>
        <w:r w:rsidR="009F7C21">
          <w:rPr>
            <w:noProof/>
            <w:webHidden/>
          </w:rPr>
          <w:tab/>
        </w:r>
        <w:r w:rsidR="009F7C21">
          <w:rPr>
            <w:noProof/>
            <w:webHidden/>
          </w:rPr>
          <w:fldChar w:fldCharType="begin"/>
        </w:r>
        <w:r w:rsidR="009F7C21">
          <w:rPr>
            <w:noProof/>
            <w:webHidden/>
          </w:rPr>
          <w:instrText xml:space="preserve"> PAGEREF _Toc153972759 \h </w:instrText>
        </w:r>
        <w:r w:rsidR="009F7C21">
          <w:rPr>
            <w:noProof/>
            <w:webHidden/>
          </w:rPr>
        </w:r>
        <w:r w:rsidR="009F7C21">
          <w:rPr>
            <w:noProof/>
            <w:webHidden/>
          </w:rPr>
          <w:fldChar w:fldCharType="separate"/>
        </w:r>
        <w:r w:rsidR="009F7C21">
          <w:rPr>
            <w:noProof/>
            <w:webHidden/>
          </w:rPr>
          <w:t>19</w:t>
        </w:r>
        <w:r w:rsidR="009F7C21">
          <w:rPr>
            <w:noProof/>
            <w:webHidden/>
          </w:rPr>
          <w:fldChar w:fldCharType="end"/>
        </w:r>
      </w:hyperlink>
    </w:p>
    <w:p w14:paraId="6654AC30" w14:textId="4766221D" w:rsidR="009F7C21" w:rsidRDefault="00CC709A">
      <w:pPr>
        <w:pStyle w:val="TOC2"/>
        <w:tabs>
          <w:tab w:val="right" w:leader="dot" w:pos="9486"/>
        </w:tabs>
        <w:rPr>
          <w:rFonts w:eastAsiaTheme="minorEastAsia"/>
          <w:noProof/>
          <w:sz w:val="22"/>
          <w:lang w:eastAsia="en-GB"/>
        </w:rPr>
      </w:pPr>
      <w:hyperlink w:anchor="_Toc153972760" w:history="1">
        <w:r w:rsidR="009F7C21" w:rsidRPr="00B024BA">
          <w:rPr>
            <w:rStyle w:val="Hyperlink"/>
            <w:noProof/>
          </w:rPr>
          <w:t>Legal text</w:t>
        </w:r>
        <w:r w:rsidR="009F7C21">
          <w:rPr>
            <w:noProof/>
            <w:webHidden/>
          </w:rPr>
          <w:tab/>
        </w:r>
        <w:r w:rsidR="009F7C21">
          <w:rPr>
            <w:noProof/>
            <w:webHidden/>
          </w:rPr>
          <w:fldChar w:fldCharType="begin"/>
        </w:r>
        <w:r w:rsidR="009F7C21">
          <w:rPr>
            <w:noProof/>
            <w:webHidden/>
          </w:rPr>
          <w:instrText xml:space="preserve"> PAGEREF _Toc153972760 \h </w:instrText>
        </w:r>
        <w:r w:rsidR="009F7C21">
          <w:rPr>
            <w:noProof/>
            <w:webHidden/>
          </w:rPr>
        </w:r>
        <w:r w:rsidR="009F7C21">
          <w:rPr>
            <w:noProof/>
            <w:webHidden/>
          </w:rPr>
          <w:fldChar w:fldCharType="separate"/>
        </w:r>
        <w:r w:rsidR="009F7C21">
          <w:rPr>
            <w:noProof/>
            <w:webHidden/>
          </w:rPr>
          <w:t>25</w:t>
        </w:r>
        <w:r w:rsidR="009F7C21">
          <w:rPr>
            <w:noProof/>
            <w:webHidden/>
          </w:rPr>
          <w:fldChar w:fldCharType="end"/>
        </w:r>
      </w:hyperlink>
    </w:p>
    <w:p w14:paraId="595E88A0" w14:textId="6D646685" w:rsidR="009F7C21" w:rsidRDefault="00CC709A" w:rsidP="009F7C21">
      <w:pPr>
        <w:pStyle w:val="TOC1"/>
        <w:rPr>
          <w:rFonts w:eastAsiaTheme="minorEastAsia"/>
          <w:noProof/>
          <w:sz w:val="22"/>
          <w:lang w:eastAsia="en-GB"/>
        </w:rPr>
      </w:pPr>
      <w:hyperlink w:anchor="_Toc153972761" w:history="1">
        <w:r w:rsidR="009F7C21" w:rsidRPr="00B024BA">
          <w:rPr>
            <w:rStyle w:val="Hyperlink"/>
            <w:noProof/>
          </w:rPr>
          <w:t>What is the impact of this change?</w:t>
        </w:r>
        <w:r w:rsidR="009F7C21">
          <w:rPr>
            <w:noProof/>
            <w:webHidden/>
          </w:rPr>
          <w:tab/>
        </w:r>
        <w:r w:rsidR="009F7C21">
          <w:rPr>
            <w:noProof/>
            <w:webHidden/>
          </w:rPr>
          <w:fldChar w:fldCharType="begin"/>
        </w:r>
        <w:r w:rsidR="009F7C21">
          <w:rPr>
            <w:noProof/>
            <w:webHidden/>
          </w:rPr>
          <w:instrText xml:space="preserve"> PAGEREF _Toc153972761 \h </w:instrText>
        </w:r>
        <w:r w:rsidR="009F7C21">
          <w:rPr>
            <w:noProof/>
            <w:webHidden/>
          </w:rPr>
        </w:r>
        <w:r w:rsidR="009F7C21">
          <w:rPr>
            <w:noProof/>
            <w:webHidden/>
          </w:rPr>
          <w:fldChar w:fldCharType="separate"/>
        </w:r>
        <w:r w:rsidR="009F7C21">
          <w:rPr>
            <w:noProof/>
            <w:webHidden/>
          </w:rPr>
          <w:t>25</w:t>
        </w:r>
        <w:r w:rsidR="009F7C21">
          <w:rPr>
            <w:noProof/>
            <w:webHidden/>
          </w:rPr>
          <w:fldChar w:fldCharType="end"/>
        </w:r>
      </w:hyperlink>
    </w:p>
    <w:p w14:paraId="1AAC3E24" w14:textId="27D10073" w:rsidR="009F7C21" w:rsidRDefault="00CC709A">
      <w:pPr>
        <w:pStyle w:val="TOC2"/>
        <w:tabs>
          <w:tab w:val="right" w:leader="dot" w:pos="9486"/>
        </w:tabs>
        <w:rPr>
          <w:rFonts w:eastAsiaTheme="minorEastAsia"/>
          <w:noProof/>
          <w:sz w:val="22"/>
          <w:lang w:eastAsia="en-GB"/>
        </w:rPr>
      </w:pPr>
      <w:hyperlink w:anchor="_Toc153972762" w:history="1">
        <w:r w:rsidR="009F7C21" w:rsidRPr="00B024BA">
          <w:rPr>
            <w:rStyle w:val="Hyperlink"/>
            <w:noProof/>
          </w:rPr>
          <w:t>Workgroup vote</w:t>
        </w:r>
        <w:r w:rsidR="009F7C21">
          <w:rPr>
            <w:noProof/>
            <w:webHidden/>
          </w:rPr>
          <w:tab/>
        </w:r>
        <w:r w:rsidR="009F7C21">
          <w:rPr>
            <w:noProof/>
            <w:webHidden/>
          </w:rPr>
          <w:fldChar w:fldCharType="begin"/>
        </w:r>
        <w:r w:rsidR="009F7C21">
          <w:rPr>
            <w:noProof/>
            <w:webHidden/>
          </w:rPr>
          <w:instrText xml:space="preserve"> PAGEREF _Toc153972762 \h </w:instrText>
        </w:r>
        <w:r w:rsidR="009F7C21">
          <w:rPr>
            <w:noProof/>
            <w:webHidden/>
          </w:rPr>
        </w:r>
        <w:r w:rsidR="009F7C21">
          <w:rPr>
            <w:noProof/>
            <w:webHidden/>
          </w:rPr>
          <w:fldChar w:fldCharType="separate"/>
        </w:r>
        <w:r w:rsidR="009F7C21">
          <w:rPr>
            <w:noProof/>
            <w:webHidden/>
          </w:rPr>
          <w:t>26</w:t>
        </w:r>
        <w:r w:rsidR="009F7C21">
          <w:rPr>
            <w:noProof/>
            <w:webHidden/>
          </w:rPr>
          <w:fldChar w:fldCharType="end"/>
        </w:r>
      </w:hyperlink>
    </w:p>
    <w:p w14:paraId="5CD8A0A7" w14:textId="3E2AAE4C" w:rsidR="009F7C21" w:rsidRDefault="00CC709A" w:rsidP="009F7C21">
      <w:pPr>
        <w:pStyle w:val="TOC1"/>
        <w:rPr>
          <w:rFonts w:eastAsiaTheme="minorEastAsia"/>
          <w:noProof/>
          <w:sz w:val="22"/>
          <w:lang w:eastAsia="en-GB"/>
        </w:rPr>
      </w:pPr>
      <w:hyperlink w:anchor="_Toc153972763" w:history="1">
        <w:r w:rsidR="009F7C21" w:rsidRPr="00B024BA">
          <w:rPr>
            <w:rStyle w:val="Hyperlink"/>
            <w:noProof/>
          </w:rPr>
          <w:t>When will this change take place?</w:t>
        </w:r>
        <w:r w:rsidR="009F7C21">
          <w:rPr>
            <w:noProof/>
            <w:webHidden/>
          </w:rPr>
          <w:tab/>
        </w:r>
        <w:r w:rsidR="009F7C21">
          <w:rPr>
            <w:noProof/>
            <w:webHidden/>
          </w:rPr>
          <w:fldChar w:fldCharType="begin"/>
        </w:r>
        <w:r w:rsidR="009F7C21">
          <w:rPr>
            <w:noProof/>
            <w:webHidden/>
          </w:rPr>
          <w:instrText xml:space="preserve"> PAGEREF _Toc153972763 \h </w:instrText>
        </w:r>
        <w:r w:rsidR="009F7C21">
          <w:rPr>
            <w:noProof/>
            <w:webHidden/>
          </w:rPr>
        </w:r>
        <w:r w:rsidR="009F7C21">
          <w:rPr>
            <w:noProof/>
            <w:webHidden/>
          </w:rPr>
          <w:fldChar w:fldCharType="separate"/>
        </w:r>
        <w:r w:rsidR="009F7C21">
          <w:rPr>
            <w:noProof/>
            <w:webHidden/>
          </w:rPr>
          <w:t>27</w:t>
        </w:r>
        <w:r w:rsidR="009F7C21">
          <w:rPr>
            <w:noProof/>
            <w:webHidden/>
          </w:rPr>
          <w:fldChar w:fldCharType="end"/>
        </w:r>
      </w:hyperlink>
    </w:p>
    <w:p w14:paraId="7D97FBA2" w14:textId="7E0D81E2" w:rsidR="009F7C21" w:rsidRDefault="00CC709A">
      <w:pPr>
        <w:pStyle w:val="TOC3"/>
        <w:tabs>
          <w:tab w:val="right" w:leader="dot" w:pos="9486"/>
        </w:tabs>
        <w:rPr>
          <w:rFonts w:eastAsiaTheme="minorEastAsia"/>
          <w:noProof/>
          <w:sz w:val="22"/>
          <w:lang w:eastAsia="en-GB"/>
        </w:rPr>
      </w:pPr>
      <w:hyperlink w:anchor="_Toc153972764" w:history="1">
        <w:r w:rsidR="009F7C21" w:rsidRPr="00B024BA">
          <w:rPr>
            <w:rStyle w:val="Hyperlink"/>
            <w:noProof/>
          </w:rPr>
          <w:t>Implementation date</w:t>
        </w:r>
        <w:r w:rsidR="009F7C21">
          <w:rPr>
            <w:noProof/>
            <w:webHidden/>
          </w:rPr>
          <w:tab/>
        </w:r>
        <w:r w:rsidR="009F7C21">
          <w:rPr>
            <w:noProof/>
            <w:webHidden/>
          </w:rPr>
          <w:fldChar w:fldCharType="begin"/>
        </w:r>
        <w:r w:rsidR="009F7C21">
          <w:rPr>
            <w:noProof/>
            <w:webHidden/>
          </w:rPr>
          <w:instrText xml:space="preserve"> PAGEREF _Toc153972764 \h </w:instrText>
        </w:r>
        <w:r w:rsidR="009F7C21">
          <w:rPr>
            <w:noProof/>
            <w:webHidden/>
          </w:rPr>
        </w:r>
        <w:r w:rsidR="009F7C21">
          <w:rPr>
            <w:noProof/>
            <w:webHidden/>
          </w:rPr>
          <w:fldChar w:fldCharType="separate"/>
        </w:r>
        <w:r w:rsidR="009F7C21">
          <w:rPr>
            <w:noProof/>
            <w:webHidden/>
          </w:rPr>
          <w:t>27</w:t>
        </w:r>
        <w:r w:rsidR="009F7C21">
          <w:rPr>
            <w:noProof/>
            <w:webHidden/>
          </w:rPr>
          <w:fldChar w:fldCharType="end"/>
        </w:r>
      </w:hyperlink>
    </w:p>
    <w:p w14:paraId="4A9D754E" w14:textId="58A3E167" w:rsidR="009F7C21" w:rsidRDefault="00CC709A">
      <w:pPr>
        <w:pStyle w:val="TOC3"/>
        <w:tabs>
          <w:tab w:val="right" w:leader="dot" w:pos="9486"/>
        </w:tabs>
        <w:rPr>
          <w:rFonts w:eastAsiaTheme="minorEastAsia"/>
          <w:noProof/>
          <w:sz w:val="22"/>
          <w:lang w:eastAsia="en-GB"/>
        </w:rPr>
      </w:pPr>
      <w:hyperlink w:anchor="_Toc153972765" w:history="1">
        <w:r w:rsidR="009F7C21" w:rsidRPr="00B024BA">
          <w:rPr>
            <w:rStyle w:val="Hyperlink"/>
            <w:noProof/>
          </w:rPr>
          <w:t>Date decision required by</w:t>
        </w:r>
        <w:r w:rsidR="009F7C21">
          <w:rPr>
            <w:noProof/>
            <w:webHidden/>
          </w:rPr>
          <w:tab/>
        </w:r>
        <w:r w:rsidR="009F7C21">
          <w:rPr>
            <w:noProof/>
            <w:webHidden/>
          </w:rPr>
          <w:fldChar w:fldCharType="begin"/>
        </w:r>
        <w:r w:rsidR="009F7C21">
          <w:rPr>
            <w:noProof/>
            <w:webHidden/>
          </w:rPr>
          <w:instrText xml:space="preserve"> PAGEREF _Toc153972765 \h </w:instrText>
        </w:r>
        <w:r w:rsidR="009F7C21">
          <w:rPr>
            <w:noProof/>
            <w:webHidden/>
          </w:rPr>
        </w:r>
        <w:r w:rsidR="009F7C21">
          <w:rPr>
            <w:noProof/>
            <w:webHidden/>
          </w:rPr>
          <w:fldChar w:fldCharType="separate"/>
        </w:r>
        <w:r w:rsidR="009F7C21">
          <w:rPr>
            <w:noProof/>
            <w:webHidden/>
          </w:rPr>
          <w:t>27</w:t>
        </w:r>
        <w:r w:rsidR="009F7C21">
          <w:rPr>
            <w:noProof/>
            <w:webHidden/>
          </w:rPr>
          <w:fldChar w:fldCharType="end"/>
        </w:r>
      </w:hyperlink>
    </w:p>
    <w:p w14:paraId="15AA0A21" w14:textId="4A69046C" w:rsidR="009F7C21" w:rsidRDefault="00CC709A">
      <w:pPr>
        <w:pStyle w:val="TOC3"/>
        <w:tabs>
          <w:tab w:val="right" w:leader="dot" w:pos="9486"/>
        </w:tabs>
        <w:rPr>
          <w:rFonts w:eastAsiaTheme="minorEastAsia"/>
          <w:noProof/>
          <w:sz w:val="22"/>
          <w:lang w:eastAsia="en-GB"/>
        </w:rPr>
      </w:pPr>
      <w:hyperlink w:anchor="_Toc153972766" w:history="1">
        <w:r w:rsidR="009F7C21" w:rsidRPr="00B024BA">
          <w:rPr>
            <w:rStyle w:val="Hyperlink"/>
            <w:noProof/>
          </w:rPr>
          <w:t>Implementation approach</w:t>
        </w:r>
        <w:r w:rsidR="009F7C21">
          <w:rPr>
            <w:noProof/>
            <w:webHidden/>
          </w:rPr>
          <w:tab/>
        </w:r>
        <w:r w:rsidR="009F7C21">
          <w:rPr>
            <w:noProof/>
            <w:webHidden/>
          </w:rPr>
          <w:fldChar w:fldCharType="begin"/>
        </w:r>
        <w:r w:rsidR="009F7C21">
          <w:rPr>
            <w:noProof/>
            <w:webHidden/>
          </w:rPr>
          <w:instrText xml:space="preserve"> PAGEREF _Toc153972766 \h </w:instrText>
        </w:r>
        <w:r w:rsidR="009F7C21">
          <w:rPr>
            <w:noProof/>
            <w:webHidden/>
          </w:rPr>
        </w:r>
        <w:r w:rsidR="009F7C21">
          <w:rPr>
            <w:noProof/>
            <w:webHidden/>
          </w:rPr>
          <w:fldChar w:fldCharType="separate"/>
        </w:r>
        <w:r w:rsidR="009F7C21">
          <w:rPr>
            <w:noProof/>
            <w:webHidden/>
          </w:rPr>
          <w:t>27</w:t>
        </w:r>
        <w:r w:rsidR="009F7C21">
          <w:rPr>
            <w:noProof/>
            <w:webHidden/>
          </w:rPr>
          <w:fldChar w:fldCharType="end"/>
        </w:r>
      </w:hyperlink>
    </w:p>
    <w:p w14:paraId="375350D5" w14:textId="45B33D56" w:rsidR="009F7C21" w:rsidRDefault="00CC709A" w:rsidP="009F7C21">
      <w:pPr>
        <w:pStyle w:val="TOC1"/>
        <w:rPr>
          <w:rFonts w:eastAsiaTheme="minorEastAsia"/>
          <w:noProof/>
          <w:sz w:val="22"/>
          <w:lang w:eastAsia="en-GB"/>
        </w:rPr>
      </w:pPr>
      <w:hyperlink w:anchor="_Toc153972767" w:history="1">
        <w:r w:rsidR="009F7C21" w:rsidRPr="00B024BA">
          <w:rPr>
            <w:rStyle w:val="Hyperlink"/>
            <w:noProof/>
          </w:rPr>
          <w:t>Interactions</w:t>
        </w:r>
        <w:r w:rsidR="009F7C21">
          <w:rPr>
            <w:noProof/>
            <w:webHidden/>
          </w:rPr>
          <w:tab/>
        </w:r>
        <w:r w:rsidR="009F7C21">
          <w:rPr>
            <w:noProof/>
            <w:webHidden/>
          </w:rPr>
          <w:fldChar w:fldCharType="begin"/>
        </w:r>
        <w:r w:rsidR="009F7C21">
          <w:rPr>
            <w:noProof/>
            <w:webHidden/>
          </w:rPr>
          <w:instrText xml:space="preserve"> PAGEREF _Toc153972767 \h </w:instrText>
        </w:r>
        <w:r w:rsidR="009F7C21">
          <w:rPr>
            <w:noProof/>
            <w:webHidden/>
          </w:rPr>
        </w:r>
        <w:r w:rsidR="009F7C21">
          <w:rPr>
            <w:noProof/>
            <w:webHidden/>
          </w:rPr>
          <w:fldChar w:fldCharType="separate"/>
        </w:r>
        <w:r w:rsidR="009F7C21">
          <w:rPr>
            <w:noProof/>
            <w:webHidden/>
          </w:rPr>
          <w:t>27</w:t>
        </w:r>
        <w:r w:rsidR="009F7C21">
          <w:rPr>
            <w:noProof/>
            <w:webHidden/>
          </w:rPr>
          <w:fldChar w:fldCharType="end"/>
        </w:r>
      </w:hyperlink>
    </w:p>
    <w:p w14:paraId="1250C1BD" w14:textId="6FC2AB0C" w:rsidR="009F7C21" w:rsidRDefault="00CC709A" w:rsidP="009F7C21">
      <w:pPr>
        <w:pStyle w:val="TOC1"/>
        <w:rPr>
          <w:rFonts w:eastAsiaTheme="minorEastAsia"/>
          <w:noProof/>
          <w:sz w:val="22"/>
          <w:lang w:eastAsia="en-GB"/>
        </w:rPr>
      </w:pPr>
      <w:hyperlink w:anchor="_Toc153972768" w:history="1">
        <w:r w:rsidR="009F7C21" w:rsidRPr="00B024BA">
          <w:rPr>
            <w:rStyle w:val="Hyperlink"/>
            <w:noProof/>
          </w:rPr>
          <w:t>Acronyms, key terms and reference material</w:t>
        </w:r>
        <w:r w:rsidR="009F7C21">
          <w:rPr>
            <w:noProof/>
            <w:webHidden/>
          </w:rPr>
          <w:tab/>
        </w:r>
        <w:r w:rsidR="009F7C21">
          <w:rPr>
            <w:noProof/>
            <w:webHidden/>
          </w:rPr>
          <w:fldChar w:fldCharType="begin"/>
        </w:r>
        <w:r w:rsidR="009F7C21">
          <w:rPr>
            <w:noProof/>
            <w:webHidden/>
          </w:rPr>
          <w:instrText xml:space="preserve"> PAGEREF _Toc153972768 \h </w:instrText>
        </w:r>
        <w:r w:rsidR="009F7C21">
          <w:rPr>
            <w:noProof/>
            <w:webHidden/>
          </w:rPr>
        </w:r>
        <w:r w:rsidR="009F7C21">
          <w:rPr>
            <w:noProof/>
            <w:webHidden/>
          </w:rPr>
          <w:fldChar w:fldCharType="separate"/>
        </w:r>
        <w:r w:rsidR="009F7C21">
          <w:rPr>
            <w:noProof/>
            <w:webHidden/>
          </w:rPr>
          <w:t>28</w:t>
        </w:r>
        <w:r w:rsidR="009F7C21">
          <w:rPr>
            <w:noProof/>
            <w:webHidden/>
          </w:rPr>
          <w:fldChar w:fldCharType="end"/>
        </w:r>
      </w:hyperlink>
    </w:p>
    <w:p w14:paraId="3F2538A4" w14:textId="3A2D8553" w:rsidR="009F7C21" w:rsidRDefault="00CC709A" w:rsidP="009F7C21">
      <w:pPr>
        <w:pStyle w:val="TOC1"/>
        <w:rPr>
          <w:rFonts w:eastAsiaTheme="minorEastAsia"/>
          <w:noProof/>
          <w:sz w:val="22"/>
          <w:lang w:eastAsia="en-GB"/>
        </w:rPr>
      </w:pPr>
      <w:hyperlink w:anchor="_Toc153972769" w:history="1">
        <w:r w:rsidR="009F7C21" w:rsidRPr="00B024BA">
          <w:rPr>
            <w:rStyle w:val="Hyperlink"/>
            <w:noProof/>
          </w:rPr>
          <w:t>Annexes</w:t>
        </w:r>
        <w:r w:rsidR="009F7C21">
          <w:rPr>
            <w:noProof/>
            <w:webHidden/>
          </w:rPr>
          <w:tab/>
        </w:r>
        <w:r w:rsidR="009F7C21">
          <w:rPr>
            <w:noProof/>
            <w:webHidden/>
          </w:rPr>
          <w:fldChar w:fldCharType="begin"/>
        </w:r>
        <w:r w:rsidR="009F7C21">
          <w:rPr>
            <w:noProof/>
            <w:webHidden/>
          </w:rPr>
          <w:instrText xml:space="preserve"> PAGEREF _Toc153972769 \h </w:instrText>
        </w:r>
        <w:r w:rsidR="009F7C21">
          <w:rPr>
            <w:noProof/>
            <w:webHidden/>
          </w:rPr>
        </w:r>
        <w:r w:rsidR="009F7C21">
          <w:rPr>
            <w:noProof/>
            <w:webHidden/>
          </w:rPr>
          <w:fldChar w:fldCharType="separate"/>
        </w:r>
        <w:r w:rsidR="009F7C21">
          <w:rPr>
            <w:noProof/>
            <w:webHidden/>
          </w:rPr>
          <w:t>29</w:t>
        </w:r>
        <w:r w:rsidR="009F7C21">
          <w:rPr>
            <w:noProof/>
            <w:webHidden/>
          </w:rPr>
          <w:fldChar w:fldCharType="end"/>
        </w:r>
      </w:hyperlink>
    </w:p>
    <w:p w14:paraId="64C74C11" w14:textId="11FAC246" w:rsidR="005603D9" w:rsidRDefault="005603D9" w:rsidP="005603D9">
      <w:r>
        <w:fldChar w:fldCharType="end"/>
      </w:r>
    </w:p>
    <w:p w14:paraId="4CBE03DA" w14:textId="77777777" w:rsidR="005603D9" w:rsidRPr="005603D9" w:rsidRDefault="005603D9" w:rsidP="005603D9"/>
    <w:p w14:paraId="30A691EC"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138C868" w14:textId="77777777" w:rsidR="001E1568" w:rsidRDefault="005E188C" w:rsidP="005E188C">
      <w:pPr>
        <w:pStyle w:val="Heading1"/>
      </w:pPr>
      <w:bookmarkStart w:id="4" w:name="_Executive_summary_1"/>
      <w:bookmarkStart w:id="5" w:name="_Toc153972751"/>
      <w:bookmarkStart w:id="6" w:name="_Toc58837630"/>
      <w:bookmarkEnd w:id="3"/>
      <w:bookmarkEnd w:id="4"/>
      <w:r>
        <w:lastRenderedPageBreak/>
        <w:t xml:space="preserve">Executive </w:t>
      </w:r>
      <w:r w:rsidR="0014503B">
        <w:t>s</w:t>
      </w:r>
      <w:r>
        <w:t>ummary</w:t>
      </w:r>
      <w:bookmarkEnd w:id="5"/>
    </w:p>
    <w:p w14:paraId="7A6CDDB3" w14:textId="6D64F668" w:rsidR="001E1568" w:rsidRDefault="00E03B4F" w:rsidP="001E1568">
      <w:pPr>
        <w:rPr>
          <w:i/>
          <w:color w:val="00B050"/>
        </w:rPr>
      </w:pPr>
      <w:bookmarkStart w:id="7" w:name="_Hlk31885141"/>
      <w:r>
        <w:rPr>
          <w:rStyle w:val="normaltextrun"/>
          <w:rFonts w:ascii="Arial" w:hAnsi="Arial" w:cs="Arial"/>
          <w:color w:val="000000"/>
          <w:shd w:val="clear" w:color="auto" w:fill="FFFFFF"/>
        </w:rPr>
        <w:t xml:space="preserve">The Grid Code does not currently apply consistency of </w:t>
      </w:r>
      <w:commentRangeStart w:id="8"/>
      <w:commentRangeStart w:id="9"/>
      <w:r>
        <w:rPr>
          <w:rStyle w:val="normaltextrun"/>
          <w:rFonts w:ascii="Arial" w:hAnsi="Arial" w:cs="Arial"/>
          <w:color w:val="000000"/>
          <w:shd w:val="clear" w:color="auto" w:fill="FFFFFF"/>
        </w:rPr>
        <w:t xml:space="preserve">access </w:t>
      </w:r>
      <w:r w:rsidR="00280D16">
        <w:rPr>
          <w:rStyle w:val="normaltextrun"/>
          <w:rFonts w:ascii="Arial" w:hAnsi="Arial" w:cs="Arial"/>
          <w:color w:val="000000"/>
          <w:shd w:val="clear" w:color="auto" w:fill="FFFFFF"/>
        </w:rPr>
        <w:t xml:space="preserve">or connection </w:t>
      </w:r>
      <w:r>
        <w:rPr>
          <w:rStyle w:val="normaltextrun"/>
          <w:rFonts w:ascii="Arial" w:hAnsi="Arial" w:cs="Arial"/>
          <w:color w:val="000000"/>
          <w:shd w:val="clear" w:color="auto" w:fill="FFFFFF"/>
        </w:rPr>
        <w:t xml:space="preserve">arrangements </w:t>
      </w:r>
      <w:commentRangeEnd w:id="8"/>
      <w:r w:rsidR="00D3540B">
        <w:rPr>
          <w:rStyle w:val="CommentReference"/>
          <w:rFonts w:ascii="Arial" w:eastAsia="Times New Roman" w:hAnsi="Arial" w:cs="Times New Roman"/>
          <w:lang w:eastAsia="en-GB"/>
        </w:rPr>
        <w:commentReference w:id="8"/>
      </w:r>
      <w:commentRangeEnd w:id="9"/>
      <w:r w:rsidR="00516C67">
        <w:rPr>
          <w:rStyle w:val="CommentReference"/>
          <w:rFonts w:ascii="Arial" w:eastAsia="Times New Roman" w:hAnsi="Arial" w:cs="Times New Roman"/>
          <w:lang w:eastAsia="en-GB"/>
        </w:rPr>
        <w:commentReference w:id="9"/>
      </w:r>
      <w:r>
        <w:rPr>
          <w:rStyle w:val="normaltextrun"/>
          <w:rFonts w:ascii="Arial" w:hAnsi="Arial" w:cs="Arial"/>
          <w:color w:val="000000"/>
          <w:shd w:val="clear" w:color="auto" w:fill="FFFFFF"/>
        </w:rPr>
        <w:t xml:space="preserve">across GB and, as such, does not assist the creation of a pan-GB market for </w:t>
      </w:r>
      <w:r w:rsidR="00362581">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362581">
        <w:rPr>
          <w:rStyle w:val="normaltextrun"/>
          <w:rFonts w:ascii="Arial" w:hAnsi="Arial" w:cs="Arial"/>
          <w:color w:val="000000"/>
          <w:shd w:val="clear" w:color="auto" w:fill="FFFFFF"/>
        </w:rPr>
        <w:t>S</w:t>
      </w:r>
      <w:r>
        <w:rPr>
          <w:rStyle w:val="normaltextrun"/>
          <w:rFonts w:ascii="Arial" w:hAnsi="Arial" w:cs="Arial"/>
          <w:color w:val="000000"/>
          <w:shd w:val="clear" w:color="auto" w:fill="FFFFFF"/>
        </w:rPr>
        <w:t xml:space="preserve">tations and </w:t>
      </w:r>
      <w:r w:rsidR="00362581">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362581">
        <w:rPr>
          <w:rStyle w:val="normaltextrun"/>
          <w:rFonts w:ascii="Arial" w:hAnsi="Arial" w:cs="Arial"/>
          <w:color w:val="000000"/>
          <w:shd w:val="clear" w:color="auto" w:fill="FFFFFF"/>
        </w:rPr>
        <w:t>G</w:t>
      </w:r>
      <w:r>
        <w:rPr>
          <w:rStyle w:val="normaltextrun"/>
          <w:rFonts w:ascii="Arial" w:hAnsi="Arial" w:cs="Arial"/>
          <w:color w:val="000000"/>
          <w:shd w:val="clear" w:color="auto" w:fill="FFFFFF"/>
        </w:rPr>
        <w:t xml:space="preserve">enerating </w:t>
      </w:r>
      <w:r w:rsidR="00362581">
        <w:rPr>
          <w:rStyle w:val="normaltextrun"/>
          <w:rFonts w:ascii="Arial" w:hAnsi="Arial" w:cs="Arial"/>
          <w:color w:val="000000"/>
          <w:shd w:val="clear" w:color="auto" w:fill="FFFFFF"/>
        </w:rPr>
        <w:t>M</w:t>
      </w:r>
      <w:r>
        <w:rPr>
          <w:rStyle w:val="normaltextrun"/>
          <w:rFonts w:ascii="Arial" w:hAnsi="Arial" w:cs="Arial"/>
          <w:color w:val="000000"/>
          <w:shd w:val="clear" w:color="auto" w:fill="FFFFFF"/>
        </w:rPr>
        <w:t xml:space="preserve">odule (PGM) technology, by increasing the commonality of </w:t>
      </w:r>
      <w:r w:rsidR="00AE537E">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AE537E">
        <w:rPr>
          <w:rStyle w:val="normaltextrun"/>
          <w:rFonts w:ascii="Arial" w:hAnsi="Arial" w:cs="Arial"/>
          <w:color w:val="000000"/>
          <w:shd w:val="clear" w:color="auto" w:fill="FFFFFF"/>
        </w:rPr>
        <w:t>S</w:t>
      </w:r>
      <w:r>
        <w:rPr>
          <w:rStyle w:val="normaltextrun"/>
          <w:rFonts w:ascii="Arial" w:hAnsi="Arial" w:cs="Arial"/>
          <w:color w:val="000000"/>
          <w:shd w:val="clear" w:color="auto" w:fill="FFFFFF"/>
        </w:rPr>
        <w:t>tation requirements.</w:t>
      </w:r>
      <w:r w:rsidR="00470D65">
        <w:rPr>
          <w:rStyle w:val="eop"/>
          <w:rFonts w:ascii="Arial" w:hAnsi="Arial" w:cs="Arial"/>
          <w:color w:val="000000"/>
          <w:shd w:val="clear" w:color="auto" w:fill="FFFFFF"/>
        </w:rPr>
        <w:t xml:space="preserve"> </w:t>
      </w:r>
      <w:r w:rsidR="005E4C74">
        <w:rPr>
          <w:rStyle w:val="eop"/>
          <w:rFonts w:ascii="Arial" w:hAnsi="Arial" w:cs="Arial"/>
          <w:color w:val="000000"/>
          <w:shd w:val="clear" w:color="auto" w:fill="FFFFFF"/>
        </w:rPr>
        <w:t xml:space="preserve">Putting this another way, a 10MW Embedded Power Station connected </w:t>
      </w:r>
      <w:r w:rsidR="006353FD">
        <w:rPr>
          <w:rStyle w:val="eop"/>
          <w:rFonts w:ascii="Arial" w:hAnsi="Arial" w:cs="Arial"/>
          <w:color w:val="000000"/>
          <w:shd w:val="clear" w:color="auto" w:fill="FFFFFF"/>
        </w:rPr>
        <w:t xml:space="preserve">in the north of Scotland would have to </w:t>
      </w:r>
      <w:r w:rsidR="00CA5DFD">
        <w:rPr>
          <w:rStyle w:val="eop"/>
          <w:rFonts w:ascii="Arial" w:hAnsi="Arial" w:cs="Arial"/>
          <w:color w:val="000000"/>
          <w:shd w:val="clear" w:color="auto" w:fill="FFFFFF"/>
        </w:rPr>
        <w:t xml:space="preserve">sign up to a significantly greater number </w:t>
      </w:r>
      <w:r w:rsidR="00D3540B">
        <w:rPr>
          <w:rStyle w:val="eop"/>
          <w:rFonts w:ascii="Arial" w:hAnsi="Arial" w:cs="Arial"/>
          <w:color w:val="000000"/>
          <w:shd w:val="clear" w:color="auto" w:fill="FFFFFF"/>
        </w:rPr>
        <w:t xml:space="preserve">of </w:t>
      </w:r>
      <w:r w:rsidR="00CA5DFD">
        <w:rPr>
          <w:rStyle w:val="eop"/>
          <w:rFonts w:ascii="Arial" w:hAnsi="Arial" w:cs="Arial"/>
          <w:color w:val="000000"/>
          <w:shd w:val="clear" w:color="auto" w:fill="FFFFFF"/>
        </w:rPr>
        <w:t xml:space="preserve">agreements and requirements than </w:t>
      </w:r>
      <w:r w:rsidR="00D3540B">
        <w:rPr>
          <w:rStyle w:val="eop"/>
          <w:rFonts w:ascii="Arial" w:hAnsi="Arial" w:cs="Arial"/>
          <w:color w:val="000000"/>
          <w:shd w:val="clear" w:color="auto" w:fill="FFFFFF"/>
        </w:rPr>
        <w:t xml:space="preserve">a </w:t>
      </w:r>
      <w:r w:rsidR="00CA5DFD">
        <w:rPr>
          <w:rStyle w:val="eop"/>
          <w:rFonts w:ascii="Arial" w:hAnsi="Arial" w:cs="Arial"/>
          <w:color w:val="000000"/>
          <w:shd w:val="clear" w:color="auto" w:fill="FFFFFF"/>
        </w:rPr>
        <w:t>10 MW Embedded Power Station connected in England and Wales.</w:t>
      </w:r>
    </w:p>
    <w:bookmarkEnd w:id="7"/>
    <w:p w14:paraId="6D1F48EB" w14:textId="77777777" w:rsidR="00FC7012" w:rsidRDefault="00FC7012" w:rsidP="00D3031A">
      <w:pPr>
        <w:pStyle w:val="Style9"/>
      </w:pPr>
      <w:r>
        <w:t>What is the solution and when will it come into effect?</w:t>
      </w:r>
    </w:p>
    <w:p w14:paraId="643D5D53" w14:textId="6BB52DE3" w:rsidR="00FC7012" w:rsidRDefault="00FC7012" w:rsidP="00FC7012">
      <w:pPr>
        <w:rPr>
          <w:i/>
          <w:color w:val="00B050"/>
        </w:rPr>
      </w:pPr>
      <w:r w:rsidRPr="00E6107E">
        <w:rPr>
          <w:b/>
        </w:rPr>
        <w:t>Proposer’s solution</w:t>
      </w:r>
      <w:r w:rsidR="00E6107E">
        <w:rPr>
          <w:b/>
        </w:rPr>
        <w:t>:</w:t>
      </w:r>
      <w:r w:rsidR="00E03B4F">
        <w:rPr>
          <w:rStyle w:val="normaltextrun"/>
          <w:rFonts w:ascii="Arial" w:hAnsi="Arial" w:cs="Arial"/>
          <w:color w:val="000000"/>
          <w:shd w:val="clear" w:color="auto" w:fill="FFFFFF"/>
        </w:rPr>
        <w:t xml:space="preserve"> The </w:t>
      </w:r>
      <w:r w:rsidR="009973EA">
        <w:rPr>
          <w:rStyle w:val="normaltextrun"/>
          <w:rFonts w:ascii="Arial" w:hAnsi="Arial" w:cs="Arial"/>
          <w:color w:val="000000"/>
          <w:shd w:val="clear" w:color="auto" w:fill="FFFFFF"/>
        </w:rPr>
        <w:t>P</w:t>
      </w:r>
      <w:r w:rsidR="00E03B4F">
        <w:rPr>
          <w:rStyle w:val="normaltextrun"/>
          <w:rFonts w:ascii="Arial" w:hAnsi="Arial" w:cs="Arial"/>
          <w:color w:val="000000"/>
          <w:shd w:val="clear" w:color="auto" w:fill="FFFFFF"/>
        </w:rPr>
        <w:t xml:space="preserve">roposer’s solution for future Power Stations across GB is to define Large Power Stations as 10MW and above and Small Power Stations as less than 10MW. </w:t>
      </w:r>
      <w:r w:rsidR="00470D65">
        <w:rPr>
          <w:rStyle w:val="normaltextrun"/>
          <w:rFonts w:ascii="Arial" w:hAnsi="Arial" w:cs="Arial"/>
          <w:color w:val="000000"/>
          <w:shd w:val="clear" w:color="auto" w:fill="FFFFFF"/>
        </w:rPr>
        <w:t>For new connections</w:t>
      </w:r>
      <w:r w:rsidR="00952215">
        <w:rPr>
          <w:rStyle w:val="normaltextrun"/>
          <w:rFonts w:ascii="Arial" w:hAnsi="Arial" w:cs="Arial"/>
          <w:color w:val="000000"/>
          <w:shd w:val="clear" w:color="auto" w:fill="FFFFFF"/>
        </w:rPr>
        <w:t>, t</w:t>
      </w:r>
      <w:r w:rsidR="00E03B4F">
        <w:rPr>
          <w:rStyle w:val="normaltextrun"/>
          <w:rFonts w:ascii="Arial" w:hAnsi="Arial" w:cs="Arial"/>
          <w:color w:val="000000"/>
          <w:shd w:val="clear" w:color="auto" w:fill="FFFFFF"/>
        </w:rPr>
        <w:t>here would be no concept of Medium Power Stations</w:t>
      </w:r>
      <w:r w:rsidR="003328A9">
        <w:rPr>
          <w:rStyle w:val="normaltextrun"/>
          <w:rFonts w:ascii="Arial" w:hAnsi="Arial" w:cs="Arial"/>
          <w:color w:val="000000"/>
          <w:shd w:val="clear" w:color="auto" w:fill="FFFFFF"/>
        </w:rPr>
        <w:t>,</w:t>
      </w:r>
      <w:r w:rsidR="007743FF">
        <w:rPr>
          <w:rStyle w:val="normaltextrun"/>
          <w:rFonts w:ascii="Arial" w:hAnsi="Arial" w:cs="Arial"/>
          <w:color w:val="000000"/>
          <w:shd w:val="clear" w:color="auto" w:fill="FFFFFF"/>
        </w:rPr>
        <w:t xml:space="preserve"> </w:t>
      </w:r>
      <w:r w:rsidR="003824CE">
        <w:rPr>
          <w:rStyle w:val="normaltextrun"/>
          <w:rFonts w:ascii="Arial" w:hAnsi="Arial" w:cs="Arial"/>
          <w:color w:val="000000"/>
          <w:shd w:val="clear" w:color="auto" w:fill="FFFFFF"/>
        </w:rPr>
        <w:t>n</w:t>
      </w:r>
      <w:r w:rsidR="00063A0B">
        <w:rPr>
          <w:rStyle w:val="normaltextrun"/>
          <w:rFonts w:ascii="Arial" w:hAnsi="Arial" w:cs="Arial"/>
          <w:color w:val="000000"/>
          <w:shd w:val="clear" w:color="auto" w:fill="FFFFFF"/>
        </w:rPr>
        <w:t xml:space="preserve">or </w:t>
      </w:r>
      <w:r w:rsidR="007743FF">
        <w:rPr>
          <w:rStyle w:val="normaltextrun"/>
          <w:rFonts w:ascii="Arial" w:hAnsi="Arial" w:cs="Arial"/>
          <w:color w:val="000000"/>
          <w:shd w:val="clear" w:color="auto" w:fill="FFFFFF"/>
        </w:rPr>
        <w:t>the ability for a Generator</w:t>
      </w:r>
      <w:r w:rsidR="00284038">
        <w:rPr>
          <w:rStyle w:val="normaltextrun"/>
          <w:rFonts w:ascii="Arial" w:hAnsi="Arial" w:cs="Arial"/>
          <w:color w:val="000000"/>
          <w:shd w:val="clear" w:color="auto" w:fill="FFFFFF"/>
        </w:rPr>
        <w:t xml:space="preserve"> </w:t>
      </w:r>
      <w:r w:rsidR="007743FF">
        <w:rPr>
          <w:rStyle w:val="normaltextrun"/>
          <w:rFonts w:ascii="Arial" w:hAnsi="Arial" w:cs="Arial"/>
          <w:color w:val="000000"/>
          <w:shd w:val="clear" w:color="auto" w:fill="FFFFFF"/>
        </w:rPr>
        <w:t xml:space="preserve">to </w:t>
      </w:r>
      <w:r w:rsidR="003B12C6">
        <w:rPr>
          <w:rStyle w:val="normaltextrun"/>
          <w:rFonts w:ascii="Arial" w:hAnsi="Arial" w:cs="Arial"/>
          <w:color w:val="000000"/>
          <w:shd w:val="clear" w:color="auto" w:fill="FFFFFF"/>
        </w:rPr>
        <w:t xml:space="preserve">apply for </w:t>
      </w:r>
      <w:r w:rsidR="00284038">
        <w:rPr>
          <w:rStyle w:val="normaltextrun"/>
          <w:rFonts w:ascii="Arial" w:hAnsi="Arial" w:cs="Arial"/>
          <w:color w:val="000000"/>
          <w:shd w:val="clear" w:color="auto" w:fill="FFFFFF"/>
        </w:rPr>
        <w:t xml:space="preserve">a </w:t>
      </w:r>
      <w:r w:rsidR="00D75C07" w:rsidRPr="00D75C07">
        <w:rPr>
          <w:rStyle w:val="normaltextrun"/>
          <w:rFonts w:ascii="Arial" w:hAnsi="Arial" w:cs="Arial"/>
          <w:color w:val="000000"/>
          <w:shd w:val="clear" w:color="auto" w:fill="FFFFFF"/>
        </w:rPr>
        <w:t>Bilateral Exemptible Large Licence Exempt Generator Agreement</w:t>
      </w:r>
      <w:r w:rsidR="00D75C07" w:rsidRPr="00D75C07" w:rsidDel="00D75C07">
        <w:rPr>
          <w:rStyle w:val="normaltextrun"/>
          <w:rFonts w:ascii="Arial" w:hAnsi="Arial" w:cs="Arial"/>
          <w:color w:val="000000"/>
          <w:shd w:val="clear" w:color="auto" w:fill="FFFFFF"/>
        </w:rPr>
        <w:t xml:space="preserve"> </w:t>
      </w:r>
      <w:r w:rsidR="007815DD">
        <w:rPr>
          <w:rStyle w:val="normaltextrun"/>
          <w:rFonts w:ascii="Arial" w:hAnsi="Arial" w:cs="Arial"/>
          <w:color w:val="000000"/>
          <w:shd w:val="clear" w:color="auto" w:fill="FFFFFF"/>
        </w:rPr>
        <w:t>(BELLA)</w:t>
      </w:r>
      <w:r w:rsidR="00E03B4F">
        <w:rPr>
          <w:rStyle w:val="normaltextrun"/>
          <w:rFonts w:ascii="Arial" w:hAnsi="Arial" w:cs="Arial"/>
          <w:color w:val="000000"/>
          <w:shd w:val="clear" w:color="auto" w:fill="FFFFFF"/>
        </w:rPr>
        <w:t>. This proposal is non-retrospective and would be expected to apply</w:t>
      </w:r>
      <w:r w:rsidR="00470D65">
        <w:rPr>
          <w:rStyle w:val="normaltextrun"/>
          <w:rFonts w:ascii="Arial" w:hAnsi="Arial" w:cs="Arial"/>
          <w:color w:val="000000"/>
          <w:shd w:val="clear" w:color="auto" w:fill="FFFFFF"/>
        </w:rPr>
        <w:t xml:space="preserve"> </w:t>
      </w:r>
      <w:r w:rsidR="00E03B4F">
        <w:rPr>
          <w:rStyle w:val="normaltextrun"/>
          <w:rFonts w:ascii="Arial" w:hAnsi="Arial" w:cs="Arial"/>
          <w:color w:val="000000"/>
          <w:shd w:val="clear" w:color="auto" w:fill="FFFFFF"/>
        </w:rPr>
        <w:t>from</w:t>
      </w:r>
      <w:r w:rsidR="00CC034A">
        <w:rPr>
          <w:rStyle w:val="normaltextrun"/>
          <w:rFonts w:ascii="Arial" w:hAnsi="Arial" w:cs="Arial"/>
          <w:color w:val="000000"/>
          <w:shd w:val="clear" w:color="auto" w:fill="FFFFFF"/>
        </w:rPr>
        <w:t xml:space="preserve"> </w:t>
      </w:r>
      <w:bookmarkStart w:id="10" w:name="_Hlk154125822"/>
      <w:r w:rsidR="00CC034A">
        <w:rPr>
          <w:rStyle w:val="normaltextrun"/>
          <w:rFonts w:ascii="Arial" w:hAnsi="Arial" w:cs="Arial"/>
          <w:color w:val="000000"/>
          <w:shd w:val="clear" w:color="auto" w:fill="FFFFFF"/>
        </w:rPr>
        <w:t>June</w:t>
      </w:r>
      <w:r w:rsidR="00E03B4F">
        <w:rPr>
          <w:rStyle w:val="normaltextrun"/>
          <w:rFonts w:ascii="Arial" w:hAnsi="Arial" w:cs="Arial"/>
          <w:color w:val="000000"/>
          <w:shd w:val="clear" w:color="auto" w:fill="FFFFFF"/>
        </w:rPr>
        <w:t xml:space="preserve"> 2027 </w:t>
      </w:r>
      <w:bookmarkEnd w:id="10"/>
      <w:r w:rsidR="00E03B4F">
        <w:rPr>
          <w:rStyle w:val="normaltextrun"/>
          <w:rFonts w:ascii="Arial" w:hAnsi="Arial" w:cs="Arial"/>
          <w:color w:val="000000"/>
          <w:shd w:val="clear" w:color="auto" w:fill="FFFFFF"/>
        </w:rPr>
        <w:t xml:space="preserve">when the appropriate ESO </w:t>
      </w:r>
      <w:r w:rsidR="00350C42">
        <w:rPr>
          <w:rStyle w:val="normaltextrun"/>
          <w:rFonts w:ascii="Arial" w:hAnsi="Arial" w:cs="Arial"/>
          <w:color w:val="000000"/>
          <w:shd w:val="clear" w:color="auto" w:fill="FFFFFF"/>
        </w:rPr>
        <w:t xml:space="preserve">Balancing </w:t>
      </w:r>
      <w:r w:rsidR="00E03B4F">
        <w:rPr>
          <w:rStyle w:val="normaltextrun"/>
          <w:rFonts w:ascii="Arial" w:hAnsi="Arial" w:cs="Arial"/>
          <w:color w:val="000000"/>
          <w:shd w:val="clear" w:color="auto" w:fill="FFFFFF"/>
        </w:rPr>
        <w:t>IT systems have been upgraded</w:t>
      </w:r>
      <w:r w:rsidR="00350C42">
        <w:rPr>
          <w:rStyle w:val="normaltextrun"/>
          <w:rFonts w:ascii="Arial" w:hAnsi="Arial" w:cs="Arial"/>
          <w:color w:val="000000"/>
          <w:shd w:val="clear" w:color="auto" w:fill="FFFFFF"/>
        </w:rPr>
        <w:t xml:space="preserve"> </w:t>
      </w:r>
      <w:proofErr w:type="gramStart"/>
      <w:r w:rsidR="00350C42">
        <w:rPr>
          <w:rStyle w:val="normaltextrun"/>
          <w:rFonts w:ascii="Arial" w:hAnsi="Arial" w:cs="Arial"/>
          <w:color w:val="000000"/>
          <w:shd w:val="clear" w:color="auto" w:fill="FFFFFF"/>
        </w:rPr>
        <w:t>in order to</w:t>
      </w:r>
      <w:proofErr w:type="gramEnd"/>
      <w:r w:rsidR="00350C42">
        <w:rPr>
          <w:rStyle w:val="normaltextrun"/>
          <w:rFonts w:ascii="Arial" w:hAnsi="Arial" w:cs="Arial"/>
          <w:color w:val="000000"/>
          <w:shd w:val="clear" w:color="auto" w:fill="FFFFFF"/>
        </w:rPr>
        <w:t xml:space="preserve"> facilitate the expected additional numbers of Balancing M</w:t>
      </w:r>
      <w:r w:rsidR="00A152E6">
        <w:rPr>
          <w:rStyle w:val="normaltextrun"/>
          <w:rFonts w:ascii="Arial" w:hAnsi="Arial" w:cs="Arial"/>
          <w:color w:val="000000"/>
          <w:shd w:val="clear" w:color="auto" w:fill="FFFFFF"/>
        </w:rPr>
        <w:t>echanism (BM) participants</w:t>
      </w:r>
      <w:r w:rsidR="00E03B4F">
        <w:rPr>
          <w:rStyle w:val="normaltextrun"/>
          <w:rFonts w:ascii="Arial" w:hAnsi="Arial" w:cs="Arial"/>
          <w:color w:val="000000"/>
          <w:shd w:val="clear" w:color="auto" w:fill="FFFFFF"/>
        </w:rPr>
        <w:t>. </w:t>
      </w:r>
      <w:r w:rsidR="00D21C48">
        <w:rPr>
          <w:rStyle w:val="normaltextrun"/>
          <w:rFonts w:ascii="Arial" w:hAnsi="Arial" w:cs="Arial"/>
          <w:color w:val="000000"/>
          <w:shd w:val="clear" w:color="auto" w:fill="FFFFFF"/>
        </w:rPr>
        <w:t xml:space="preserve">The </w:t>
      </w:r>
      <w:r w:rsidR="00D826A8">
        <w:rPr>
          <w:rStyle w:val="normaltextrun"/>
          <w:rFonts w:ascii="Arial" w:hAnsi="Arial" w:cs="Arial"/>
          <w:color w:val="000000"/>
          <w:shd w:val="clear" w:color="auto" w:fill="FFFFFF"/>
        </w:rPr>
        <w:t xml:space="preserve">proposal would </w:t>
      </w:r>
      <w:r w:rsidR="00266074">
        <w:rPr>
          <w:rStyle w:val="normaltextrun"/>
          <w:rFonts w:ascii="Arial" w:hAnsi="Arial" w:cs="Arial"/>
          <w:color w:val="000000"/>
          <w:shd w:val="clear" w:color="auto" w:fill="FFFFFF"/>
        </w:rPr>
        <w:t xml:space="preserve">not apply to any Generator </w:t>
      </w:r>
      <w:r w:rsidR="002B7909">
        <w:rPr>
          <w:rStyle w:val="normaltextrun"/>
          <w:rFonts w:ascii="Arial" w:hAnsi="Arial" w:cs="Arial"/>
          <w:color w:val="000000"/>
          <w:shd w:val="clear" w:color="auto" w:fill="FFFFFF"/>
        </w:rPr>
        <w:t xml:space="preserve">who </w:t>
      </w:r>
      <w:r w:rsidR="00384576">
        <w:rPr>
          <w:rStyle w:val="normaltextrun"/>
          <w:rFonts w:ascii="Arial" w:hAnsi="Arial" w:cs="Arial"/>
          <w:color w:val="000000"/>
          <w:shd w:val="clear" w:color="auto" w:fill="FFFFFF"/>
        </w:rPr>
        <w:t>has</w:t>
      </w:r>
      <w:r w:rsidR="00F961DF">
        <w:rPr>
          <w:rStyle w:val="normaltextrun"/>
          <w:rFonts w:ascii="Arial" w:hAnsi="Arial" w:cs="Arial"/>
          <w:color w:val="000000"/>
          <w:shd w:val="clear" w:color="auto" w:fill="FFFFFF"/>
        </w:rPr>
        <w:t xml:space="preserve"> </w:t>
      </w:r>
      <w:r w:rsidR="00384576">
        <w:rPr>
          <w:rStyle w:val="normaltextrun"/>
          <w:rFonts w:ascii="Arial" w:hAnsi="Arial" w:cs="Arial"/>
          <w:color w:val="000000"/>
          <w:shd w:val="clear" w:color="auto" w:fill="FFFFFF"/>
        </w:rPr>
        <w:t xml:space="preserve">submitted a </w:t>
      </w:r>
      <w:r w:rsidR="007606E2">
        <w:rPr>
          <w:rStyle w:val="normaltextrun"/>
          <w:rFonts w:ascii="Arial" w:hAnsi="Arial" w:cs="Arial"/>
          <w:color w:val="000000"/>
          <w:shd w:val="clear" w:color="auto" w:fill="FFFFFF"/>
        </w:rPr>
        <w:t>c</w:t>
      </w:r>
      <w:r w:rsidR="00384576">
        <w:rPr>
          <w:rStyle w:val="normaltextrun"/>
          <w:rFonts w:ascii="Arial" w:hAnsi="Arial" w:cs="Arial"/>
          <w:color w:val="000000"/>
          <w:shd w:val="clear" w:color="auto" w:fill="FFFFFF"/>
        </w:rPr>
        <w:t xml:space="preserve">onnection </w:t>
      </w:r>
      <w:r w:rsidR="007606E2">
        <w:rPr>
          <w:rStyle w:val="normaltextrun"/>
          <w:rFonts w:ascii="Arial" w:hAnsi="Arial" w:cs="Arial"/>
          <w:color w:val="000000"/>
          <w:shd w:val="clear" w:color="auto" w:fill="FFFFFF"/>
        </w:rPr>
        <w:t>a</w:t>
      </w:r>
      <w:r w:rsidR="00384576">
        <w:rPr>
          <w:rStyle w:val="normaltextrun"/>
          <w:rFonts w:ascii="Arial" w:hAnsi="Arial" w:cs="Arial"/>
          <w:color w:val="000000"/>
          <w:shd w:val="clear" w:color="auto" w:fill="FFFFFF"/>
        </w:rPr>
        <w:t>pplication to the DNO</w:t>
      </w:r>
      <w:r w:rsidR="00374EBF">
        <w:rPr>
          <w:rStyle w:val="normaltextrun"/>
          <w:rFonts w:ascii="Arial" w:hAnsi="Arial" w:cs="Arial"/>
          <w:color w:val="000000"/>
          <w:shd w:val="clear" w:color="auto" w:fill="FFFFFF"/>
        </w:rPr>
        <w:t xml:space="preserve"> prior to </w:t>
      </w:r>
      <w:commentRangeStart w:id="11"/>
      <w:commentRangeStart w:id="12"/>
      <w:r w:rsidR="00374EBF">
        <w:rPr>
          <w:rStyle w:val="normaltextrun"/>
          <w:rFonts w:ascii="Arial" w:hAnsi="Arial" w:cs="Arial"/>
          <w:color w:val="000000"/>
          <w:shd w:val="clear" w:color="auto" w:fill="FFFFFF"/>
        </w:rPr>
        <w:t>the</w:t>
      </w:r>
      <w:r w:rsidR="003E55F3">
        <w:rPr>
          <w:rStyle w:val="normaltextrun"/>
          <w:rFonts w:ascii="Arial" w:hAnsi="Arial" w:cs="Arial"/>
          <w:color w:val="000000"/>
          <w:shd w:val="clear" w:color="auto" w:fill="FFFFFF"/>
        </w:rPr>
        <w:t xml:space="preserve"> </w:t>
      </w:r>
      <w:r w:rsidR="00FB4512">
        <w:rPr>
          <w:rStyle w:val="normaltextrun"/>
          <w:rFonts w:ascii="Arial" w:hAnsi="Arial" w:cs="Arial"/>
          <w:color w:val="000000"/>
          <w:shd w:val="clear" w:color="auto" w:fill="FFFFFF"/>
        </w:rPr>
        <w:t xml:space="preserve">approval </w:t>
      </w:r>
      <w:commentRangeEnd w:id="11"/>
      <w:r w:rsidR="007833C8">
        <w:rPr>
          <w:rStyle w:val="CommentReference"/>
          <w:rFonts w:ascii="Arial" w:eastAsia="Times New Roman" w:hAnsi="Arial" w:cs="Times New Roman"/>
          <w:lang w:eastAsia="en-GB"/>
        </w:rPr>
        <w:commentReference w:id="11"/>
      </w:r>
      <w:commentRangeEnd w:id="12"/>
      <w:r w:rsidR="00DD05F6">
        <w:rPr>
          <w:rStyle w:val="CommentReference"/>
          <w:rFonts w:ascii="Arial" w:eastAsia="Times New Roman" w:hAnsi="Arial" w:cs="Times New Roman"/>
          <w:lang w:eastAsia="en-GB"/>
        </w:rPr>
        <w:commentReference w:id="12"/>
      </w:r>
      <w:r w:rsidR="00FB4512">
        <w:rPr>
          <w:rStyle w:val="normaltextrun"/>
          <w:rFonts w:ascii="Arial" w:hAnsi="Arial" w:cs="Arial"/>
          <w:color w:val="000000"/>
          <w:shd w:val="clear" w:color="auto" w:fill="FFFFFF"/>
        </w:rPr>
        <w:t xml:space="preserve">of </w:t>
      </w:r>
      <w:r w:rsidR="00DB4316">
        <w:rPr>
          <w:rStyle w:val="normaltextrun"/>
          <w:rFonts w:ascii="Arial" w:hAnsi="Arial" w:cs="Arial"/>
          <w:color w:val="000000"/>
          <w:shd w:val="clear" w:color="auto" w:fill="FFFFFF"/>
        </w:rPr>
        <w:t>the modification</w:t>
      </w:r>
      <w:ins w:id="13" w:author="David Halford (ESO)" w:date="2023-12-20T10:28:00Z">
        <w:r w:rsidR="00020519">
          <w:rPr>
            <w:rStyle w:val="normaltextrun"/>
            <w:rFonts w:ascii="Arial" w:hAnsi="Arial" w:cs="Arial"/>
            <w:color w:val="000000"/>
            <w:shd w:val="clear" w:color="auto" w:fill="FFFFFF"/>
          </w:rPr>
          <w:t>.</w:t>
        </w:r>
      </w:ins>
      <w:del w:id="14" w:author="Lizzie Timmins (ESO)" w:date="2023-12-20T13:13:00Z">
        <w:r w:rsidR="00D826A8" w:rsidDel="00020519">
          <w:rPr>
            <w:rStyle w:val="normaltextrun"/>
            <w:rFonts w:ascii="Arial" w:hAnsi="Arial" w:cs="Arial"/>
            <w:color w:val="000000"/>
            <w:shd w:val="clear" w:color="auto" w:fill="FFFFFF"/>
          </w:rPr>
          <w:delText>,</w:delText>
        </w:r>
        <w:r w:rsidR="002B7909">
          <w:rPr>
            <w:rStyle w:val="normaltextrun"/>
            <w:rFonts w:ascii="Arial" w:hAnsi="Arial" w:cs="Arial"/>
            <w:color w:val="000000"/>
            <w:shd w:val="clear" w:color="auto" w:fill="FFFFFF"/>
          </w:rPr>
          <w:delText xml:space="preserve"> </w:delText>
        </w:r>
        <w:r w:rsidR="00470D65" w:rsidRPr="00020519">
          <w:rPr>
            <w:rStyle w:val="normaltextrun"/>
            <w:rFonts w:ascii="Arial" w:hAnsi="Arial" w:cs="Arial"/>
            <w:strike/>
            <w:color w:val="000000"/>
            <w:shd w:val="clear" w:color="auto" w:fill="FFFFFF"/>
            <w:rPrChange w:id="15" w:author="David Halford (ESO)" w:date="2023-12-20T10:28:00Z">
              <w:rPr>
                <w:rStyle w:val="normaltextrun"/>
                <w:rFonts w:ascii="Arial" w:hAnsi="Arial" w:cs="Arial"/>
                <w:color w:val="000000"/>
                <w:shd w:val="clear" w:color="auto" w:fill="FFFFFF"/>
              </w:rPr>
            </w:rPrChange>
          </w:rPr>
          <w:delText xml:space="preserve">whether their </w:delText>
        </w:r>
        <w:commentRangeStart w:id="16"/>
        <w:commentRangeStart w:id="17"/>
        <w:r w:rsidR="002B7909" w:rsidRPr="00020519">
          <w:rPr>
            <w:rStyle w:val="normaltextrun"/>
            <w:rFonts w:ascii="Arial" w:hAnsi="Arial" w:cs="Arial"/>
            <w:strike/>
            <w:color w:val="000000"/>
            <w:shd w:val="clear" w:color="auto" w:fill="FFFFFF"/>
            <w:rPrChange w:id="18" w:author="David Halford (ESO)" w:date="2023-12-20T10:28:00Z">
              <w:rPr>
                <w:rStyle w:val="normaltextrun"/>
                <w:rFonts w:ascii="Arial" w:hAnsi="Arial" w:cs="Arial"/>
                <w:color w:val="000000"/>
                <w:shd w:val="clear" w:color="auto" w:fill="FFFFFF"/>
              </w:rPr>
            </w:rPrChange>
          </w:rPr>
          <w:delText xml:space="preserve">connection date </w:delText>
        </w:r>
        <w:commentRangeEnd w:id="16"/>
        <w:r w:rsidR="00374417" w:rsidRPr="00020519">
          <w:rPr>
            <w:rStyle w:val="CommentReference"/>
            <w:rFonts w:ascii="Arial" w:eastAsia="Times New Roman" w:hAnsi="Arial" w:cs="Times New Roman"/>
            <w:strike/>
            <w:lang w:eastAsia="en-GB"/>
            <w:rPrChange w:id="19" w:author="David Halford (ESO)" w:date="2023-12-20T10:28:00Z">
              <w:rPr>
                <w:rStyle w:val="CommentReference"/>
                <w:rFonts w:ascii="Arial" w:eastAsia="Times New Roman" w:hAnsi="Arial" w:cs="Times New Roman"/>
                <w:lang w:eastAsia="en-GB"/>
              </w:rPr>
            </w:rPrChange>
          </w:rPr>
          <w:commentReference w:id="16"/>
        </w:r>
        <w:commentRangeEnd w:id="17"/>
        <w:r w:rsidR="008006AD">
          <w:rPr>
            <w:rStyle w:val="CommentReference"/>
            <w:rFonts w:ascii="Arial" w:eastAsia="Times New Roman" w:hAnsi="Arial" w:cs="Times New Roman"/>
            <w:lang w:eastAsia="en-GB"/>
          </w:rPr>
          <w:commentReference w:id="17"/>
        </w:r>
        <w:r w:rsidR="002B7909" w:rsidRPr="00020519">
          <w:rPr>
            <w:rStyle w:val="normaltextrun"/>
            <w:rFonts w:ascii="Arial" w:hAnsi="Arial" w:cs="Arial"/>
            <w:strike/>
            <w:color w:val="000000"/>
            <w:shd w:val="clear" w:color="auto" w:fill="FFFFFF"/>
            <w:rPrChange w:id="20" w:author="David Halford (ESO)" w:date="2023-12-20T10:28:00Z">
              <w:rPr>
                <w:rStyle w:val="normaltextrun"/>
                <w:rFonts w:ascii="Arial" w:hAnsi="Arial" w:cs="Arial"/>
                <w:color w:val="000000"/>
                <w:shd w:val="clear" w:color="auto" w:fill="FFFFFF"/>
              </w:rPr>
            </w:rPrChange>
          </w:rPr>
          <w:delText xml:space="preserve">is </w:delText>
        </w:r>
        <w:r w:rsidR="00470D65" w:rsidRPr="00020519">
          <w:rPr>
            <w:rStyle w:val="normaltextrun"/>
            <w:rFonts w:ascii="Arial" w:hAnsi="Arial" w:cs="Arial"/>
            <w:strike/>
            <w:color w:val="000000"/>
            <w:shd w:val="clear" w:color="auto" w:fill="FFFFFF"/>
            <w:rPrChange w:id="21" w:author="David Halford (ESO)" w:date="2023-12-20T10:28:00Z">
              <w:rPr>
                <w:rStyle w:val="normaltextrun"/>
                <w:rFonts w:ascii="Arial" w:hAnsi="Arial" w:cs="Arial"/>
                <w:color w:val="000000"/>
                <w:shd w:val="clear" w:color="auto" w:fill="FFFFFF"/>
              </w:rPr>
            </w:rPrChange>
          </w:rPr>
          <w:delText xml:space="preserve">pre or </w:delText>
        </w:r>
        <w:r w:rsidR="002B7909" w:rsidRPr="00020519">
          <w:rPr>
            <w:rStyle w:val="normaltextrun"/>
            <w:rFonts w:ascii="Arial" w:hAnsi="Arial" w:cs="Arial"/>
            <w:strike/>
            <w:color w:val="000000"/>
            <w:shd w:val="clear" w:color="auto" w:fill="FFFFFF"/>
            <w:rPrChange w:id="22" w:author="David Halford (ESO)" w:date="2023-12-20T10:28:00Z">
              <w:rPr>
                <w:rStyle w:val="normaltextrun"/>
                <w:rFonts w:ascii="Arial" w:hAnsi="Arial" w:cs="Arial"/>
                <w:color w:val="000000"/>
                <w:shd w:val="clear" w:color="auto" w:fill="FFFFFF"/>
              </w:rPr>
            </w:rPrChange>
          </w:rPr>
          <w:delText xml:space="preserve">post </w:delText>
        </w:r>
        <w:r w:rsidR="001609B7" w:rsidRPr="00020519">
          <w:rPr>
            <w:rStyle w:val="normaltextrun"/>
            <w:rFonts w:ascii="Arial" w:hAnsi="Arial" w:cs="Arial"/>
            <w:strike/>
            <w:color w:val="000000"/>
            <w:shd w:val="clear" w:color="auto" w:fill="FFFFFF"/>
            <w:rPrChange w:id="23" w:author="David Halford (ESO)" w:date="2023-12-20T10:28:00Z">
              <w:rPr>
                <w:rStyle w:val="normaltextrun"/>
                <w:rFonts w:ascii="Arial" w:hAnsi="Arial" w:cs="Arial"/>
                <w:color w:val="000000"/>
                <w:shd w:val="clear" w:color="auto" w:fill="FFFFFF"/>
              </w:rPr>
            </w:rPrChange>
          </w:rPr>
          <w:delText>2027.</w:delText>
        </w:r>
        <w:r w:rsidR="00E03B4F">
          <w:rPr>
            <w:rStyle w:val="eop"/>
            <w:rFonts w:ascii="Arial" w:hAnsi="Arial" w:cs="Arial"/>
            <w:color w:val="000000"/>
            <w:shd w:val="clear" w:color="auto" w:fill="FFFFFF"/>
          </w:rPr>
          <w:delText> </w:delText>
        </w:r>
      </w:del>
      <w:r w:rsidR="00401C76">
        <w:rPr>
          <w:rStyle w:val="eop"/>
          <w:rFonts w:ascii="Arial" w:hAnsi="Arial" w:cs="Arial"/>
          <w:color w:val="000000"/>
          <w:shd w:val="clear" w:color="auto" w:fill="FFFFFF"/>
        </w:rPr>
        <w:t xml:space="preserve"> </w:t>
      </w:r>
    </w:p>
    <w:p w14:paraId="1D990F01" w14:textId="77777777" w:rsidR="00E03B4F" w:rsidRPr="00E6107E" w:rsidRDefault="00E03B4F" w:rsidP="00FC7012">
      <w:pPr>
        <w:rPr>
          <w:i/>
          <w:color w:val="00B050"/>
        </w:rPr>
      </w:pPr>
    </w:p>
    <w:p w14:paraId="2275953B" w14:textId="77777777" w:rsidR="00E03B4F" w:rsidRDefault="00E03B4F" w:rsidP="00FC7012"/>
    <w:p w14:paraId="1B039572" w14:textId="699EEB83" w:rsidR="00FC7012" w:rsidRPr="00E6107E" w:rsidRDefault="00FC7012" w:rsidP="00FC7012">
      <w:pPr>
        <w:rPr>
          <w:b/>
        </w:rPr>
      </w:pPr>
      <w:r w:rsidRPr="00E6107E">
        <w:rPr>
          <w:b/>
        </w:rPr>
        <w:t xml:space="preserve">Summary of alternative </w:t>
      </w:r>
      <w:r w:rsidR="00E47E20">
        <w:rPr>
          <w:b/>
        </w:rPr>
        <w:t>proposal</w:t>
      </w:r>
      <w:r w:rsidR="00E47E20" w:rsidRPr="00E6107E">
        <w:rPr>
          <w:b/>
        </w:rPr>
        <w:t>:</w:t>
      </w:r>
    </w:p>
    <w:p w14:paraId="7452E1CC"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WAGCM1</w:t>
      </w:r>
      <w:r>
        <w:rPr>
          <w:rStyle w:val="eop"/>
          <w:rFonts w:ascii="Arial" w:hAnsi="Arial" w:cs="Arial"/>
        </w:rPr>
        <w:t> </w:t>
      </w:r>
    </w:p>
    <w:p w14:paraId="1E991FA6" w14:textId="2E97583C" w:rsidR="00C62DB0" w:rsidRDefault="00C62DB0" w:rsidP="00CB6D63">
      <w:pPr>
        <w:pStyle w:val="paragraph"/>
        <w:numPr>
          <w:ilvl w:val="0"/>
          <w:numId w:val="34"/>
        </w:numPr>
        <w:spacing w:before="0" w:beforeAutospacing="0" w:after="0" w:afterAutospacing="0"/>
        <w:jc w:val="both"/>
        <w:textAlignment w:val="baseline"/>
        <w:rPr>
          <w:rStyle w:val="normaltextrun"/>
          <w:rFonts w:ascii="Arial" w:hAnsi="Arial" w:cs="Arial"/>
        </w:rPr>
      </w:pPr>
      <w:r>
        <w:rPr>
          <w:rStyle w:val="normaltextrun"/>
          <w:rFonts w:ascii="Arial" w:eastAsiaTheme="majorEastAsia" w:hAnsi="Arial" w:cs="Arial"/>
          <w:lang w:val="en-US"/>
        </w:rPr>
        <w:t>Under this option, the Power Station thresholds of Small (less than 50MW), Medium (50 – &lt;100MW) and Large (100MW or greater) that currently apply in England and Wales would also be applied in Scotland. </w:t>
      </w:r>
      <w:r w:rsidR="008000E8">
        <w:rPr>
          <w:rStyle w:val="normaltextrun"/>
          <w:rFonts w:ascii="Arial" w:eastAsiaTheme="majorEastAsia" w:hAnsi="Arial" w:cs="Arial"/>
          <w:lang w:val="en-US"/>
        </w:rPr>
        <w:t xml:space="preserve"> </w:t>
      </w:r>
      <w:r w:rsidR="008000E8">
        <w:rPr>
          <w:rStyle w:val="normaltextrun"/>
          <w:rFonts w:ascii="Arial" w:hAnsi="Arial" w:cs="Arial"/>
          <w:color w:val="000000"/>
          <w:shd w:val="clear" w:color="auto" w:fill="FFFFFF"/>
        </w:rPr>
        <w:t>For new connections</w:t>
      </w:r>
      <w:r w:rsidR="00DF66DA">
        <w:rPr>
          <w:rStyle w:val="normaltextrun"/>
          <w:rFonts w:ascii="Arial" w:hAnsi="Arial" w:cs="Arial"/>
          <w:color w:val="000000"/>
          <w:shd w:val="clear" w:color="auto" w:fill="FFFFFF"/>
        </w:rPr>
        <w:t>,</w:t>
      </w:r>
      <w:r w:rsidR="00BE4205">
        <w:rPr>
          <w:rStyle w:val="normaltextrun"/>
          <w:rFonts w:ascii="Arial" w:hAnsi="Arial" w:cs="Arial"/>
          <w:color w:val="000000"/>
          <w:shd w:val="clear" w:color="auto" w:fill="FFFFFF"/>
        </w:rPr>
        <w:t xml:space="preserve"> from the date of </w:t>
      </w:r>
      <w:r w:rsidR="004A0371">
        <w:rPr>
          <w:rStyle w:val="normaltextrun"/>
          <w:rFonts w:ascii="Arial" w:hAnsi="Arial" w:cs="Arial"/>
          <w:color w:val="000000"/>
          <w:shd w:val="clear" w:color="auto" w:fill="FFFFFF"/>
        </w:rPr>
        <w:t>implementation,</w:t>
      </w:r>
      <w:r w:rsidR="008000E8">
        <w:rPr>
          <w:rStyle w:val="normaltextrun"/>
          <w:rFonts w:ascii="Arial" w:hAnsi="Arial" w:cs="Arial"/>
          <w:color w:val="000000"/>
          <w:shd w:val="clear" w:color="auto" w:fill="FFFFFF"/>
        </w:rPr>
        <w:t xml:space="preserve"> </w:t>
      </w:r>
      <w:r w:rsidR="00503B56">
        <w:rPr>
          <w:rStyle w:val="normaltextrun"/>
          <w:rFonts w:ascii="Arial" w:eastAsiaTheme="majorEastAsia" w:hAnsi="Arial" w:cs="Arial"/>
          <w:lang w:val="en-US"/>
        </w:rPr>
        <w:t>t</w:t>
      </w:r>
      <w:r>
        <w:rPr>
          <w:rStyle w:val="normaltextrun"/>
          <w:rFonts w:ascii="Arial" w:eastAsiaTheme="majorEastAsia" w:hAnsi="Arial" w:cs="Arial"/>
          <w:lang w:val="en-US"/>
        </w:rPr>
        <w:t>he Large, Medium, and Small Power Station classification criteria would be the same across GB.</w:t>
      </w:r>
      <w:r w:rsidR="00BB787A">
        <w:rPr>
          <w:rStyle w:val="normaltextrun"/>
          <w:rFonts w:ascii="Arial" w:eastAsiaTheme="majorEastAsia" w:hAnsi="Arial" w:cs="Arial"/>
          <w:lang w:val="en-US"/>
        </w:rPr>
        <w:t xml:space="preserve"> </w:t>
      </w:r>
      <w:r w:rsidR="0088144F">
        <w:rPr>
          <w:rStyle w:val="normaltextrun"/>
          <w:rFonts w:ascii="Arial" w:eastAsiaTheme="majorEastAsia" w:hAnsi="Arial" w:cs="Arial"/>
          <w:lang w:val="en-US"/>
        </w:rPr>
        <w:t xml:space="preserve">A </w:t>
      </w:r>
      <w:r w:rsidR="00BB787A">
        <w:rPr>
          <w:rStyle w:val="normaltextrun"/>
          <w:rFonts w:ascii="Arial" w:eastAsiaTheme="majorEastAsia" w:hAnsi="Arial" w:cs="Arial"/>
          <w:lang w:val="en-US"/>
        </w:rPr>
        <w:t xml:space="preserve">Generator </w:t>
      </w:r>
      <w:r w:rsidR="00384576">
        <w:rPr>
          <w:rStyle w:val="normaltextrun"/>
          <w:rFonts w:ascii="Arial" w:hAnsi="Arial" w:cs="Arial"/>
          <w:color w:val="000000"/>
          <w:shd w:val="clear" w:color="auto" w:fill="FFFFFF"/>
        </w:rPr>
        <w:t xml:space="preserve">who has already submitted a </w:t>
      </w:r>
      <w:r w:rsidR="00E72EE0">
        <w:rPr>
          <w:rStyle w:val="normaltextrun"/>
          <w:rFonts w:ascii="Arial" w:hAnsi="Arial" w:cs="Arial"/>
          <w:color w:val="000000"/>
          <w:shd w:val="clear" w:color="auto" w:fill="FFFFFF"/>
        </w:rPr>
        <w:t>c</w:t>
      </w:r>
      <w:r w:rsidR="00384576">
        <w:rPr>
          <w:rStyle w:val="normaltextrun"/>
          <w:rFonts w:ascii="Arial" w:hAnsi="Arial" w:cs="Arial"/>
          <w:color w:val="000000"/>
          <w:shd w:val="clear" w:color="auto" w:fill="FFFFFF"/>
        </w:rPr>
        <w:t xml:space="preserve">onnection </w:t>
      </w:r>
      <w:r w:rsidR="00E72EE0">
        <w:rPr>
          <w:rStyle w:val="normaltextrun"/>
          <w:rFonts w:ascii="Arial" w:hAnsi="Arial" w:cs="Arial"/>
          <w:color w:val="000000"/>
          <w:shd w:val="clear" w:color="auto" w:fill="FFFFFF"/>
        </w:rPr>
        <w:t>a</w:t>
      </w:r>
      <w:r w:rsidR="00384576">
        <w:rPr>
          <w:rStyle w:val="normaltextrun"/>
          <w:rFonts w:ascii="Arial" w:hAnsi="Arial" w:cs="Arial"/>
          <w:color w:val="000000"/>
          <w:shd w:val="clear" w:color="auto" w:fill="FFFFFF"/>
        </w:rPr>
        <w:t>pplication to the DNO</w:t>
      </w:r>
      <w:r w:rsidR="00BB787A">
        <w:rPr>
          <w:rStyle w:val="normaltextrun"/>
          <w:rFonts w:ascii="Arial" w:eastAsiaTheme="majorEastAsia" w:hAnsi="Arial" w:cs="Arial"/>
          <w:lang w:val="en-US"/>
        </w:rPr>
        <w:t xml:space="preserve"> prior to </w:t>
      </w:r>
      <w:commentRangeStart w:id="24"/>
      <w:commentRangeStart w:id="25"/>
      <w:commentRangeStart w:id="26"/>
      <w:r w:rsidR="00146011">
        <w:rPr>
          <w:rStyle w:val="normaltextrun"/>
          <w:rFonts w:ascii="Arial" w:eastAsiaTheme="majorEastAsia" w:hAnsi="Arial" w:cs="Arial"/>
          <w:lang w:val="en-US"/>
        </w:rPr>
        <w:t xml:space="preserve">The Authority’s </w:t>
      </w:r>
      <w:commentRangeEnd w:id="24"/>
      <w:r w:rsidR="00EF17B1">
        <w:rPr>
          <w:rStyle w:val="CommentReference"/>
          <w:rFonts w:ascii="Arial" w:hAnsi="Arial"/>
        </w:rPr>
        <w:commentReference w:id="24"/>
      </w:r>
      <w:commentRangeEnd w:id="25"/>
      <w:r w:rsidR="00166FF6">
        <w:rPr>
          <w:rStyle w:val="CommentReference"/>
          <w:rFonts w:ascii="Arial" w:hAnsi="Arial"/>
        </w:rPr>
        <w:commentReference w:id="25"/>
      </w:r>
      <w:commentRangeEnd w:id="26"/>
      <w:r w:rsidR="00D563D1">
        <w:rPr>
          <w:rStyle w:val="CommentReference"/>
          <w:rFonts w:ascii="Arial" w:hAnsi="Arial"/>
        </w:rPr>
        <w:commentReference w:id="26"/>
      </w:r>
      <w:r w:rsidR="00146011">
        <w:rPr>
          <w:rStyle w:val="normaltextrun"/>
          <w:rFonts w:ascii="Arial" w:eastAsiaTheme="majorEastAsia" w:hAnsi="Arial" w:cs="Arial"/>
          <w:lang w:val="en-US"/>
        </w:rPr>
        <w:t>decision would not be impacted by this</w:t>
      </w:r>
      <w:r w:rsidR="00A74ECC">
        <w:rPr>
          <w:rStyle w:val="normaltextrun"/>
          <w:rFonts w:ascii="Arial" w:eastAsiaTheme="majorEastAsia" w:hAnsi="Arial" w:cs="Arial"/>
          <w:lang w:val="en-US"/>
        </w:rPr>
        <w:t xml:space="preserve"> solution e.g., a </w:t>
      </w:r>
      <w:r w:rsidR="006F4467">
        <w:rPr>
          <w:rStyle w:val="normaltextrun"/>
          <w:rFonts w:ascii="Arial" w:eastAsiaTheme="majorEastAsia" w:hAnsi="Arial" w:cs="Arial"/>
          <w:lang w:val="en-US"/>
        </w:rPr>
        <w:t xml:space="preserve">15MW </w:t>
      </w:r>
      <w:r w:rsidR="00C66DE1">
        <w:rPr>
          <w:rStyle w:val="normaltextrun"/>
          <w:rFonts w:ascii="Arial" w:eastAsiaTheme="majorEastAsia" w:hAnsi="Arial" w:cs="Arial"/>
          <w:lang w:val="en-US"/>
        </w:rPr>
        <w:t>Generator</w:t>
      </w:r>
      <w:r w:rsidR="006F4467">
        <w:rPr>
          <w:rStyle w:val="normaltextrun"/>
          <w:rFonts w:ascii="Arial" w:eastAsiaTheme="majorEastAsia" w:hAnsi="Arial" w:cs="Arial"/>
          <w:lang w:val="en-US"/>
        </w:rPr>
        <w:t xml:space="preserve"> in the North of Scotland that </w:t>
      </w:r>
      <w:r w:rsidR="004D3C8F">
        <w:rPr>
          <w:rStyle w:val="normaltextrun"/>
          <w:rFonts w:ascii="Arial" w:eastAsiaTheme="majorEastAsia" w:hAnsi="Arial" w:cs="Arial"/>
          <w:lang w:val="en-US"/>
        </w:rPr>
        <w:t xml:space="preserve">has submitted a </w:t>
      </w:r>
      <w:r w:rsidR="009B60D0">
        <w:rPr>
          <w:rStyle w:val="normaltextrun"/>
          <w:rFonts w:ascii="Arial" w:eastAsiaTheme="majorEastAsia" w:hAnsi="Arial" w:cs="Arial"/>
          <w:lang w:val="en-US"/>
        </w:rPr>
        <w:t>c</w:t>
      </w:r>
      <w:r w:rsidR="004D3C8F">
        <w:rPr>
          <w:rStyle w:val="normaltextrun"/>
          <w:rFonts w:ascii="Arial" w:eastAsiaTheme="majorEastAsia" w:hAnsi="Arial" w:cs="Arial"/>
          <w:lang w:val="en-US"/>
        </w:rPr>
        <w:t xml:space="preserve">onnections </w:t>
      </w:r>
      <w:r w:rsidR="009B60D0">
        <w:rPr>
          <w:rStyle w:val="normaltextrun"/>
          <w:rFonts w:ascii="Arial" w:eastAsiaTheme="majorEastAsia" w:hAnsi="Arial" w:cs="Arial"/>
          <w:lang w:val="en-US"/>
        </w:rPr>
        <w:t>a</w:t>
      </w:r>
      <w:r w:rsidR="004D3C8F">
        <w:rPr>
          <w:rStyle w:val="normaltextrun"/>
          <w:rFonts w:ascii="Arial" w:eastAsiaTheme="majorEastAsia" w:hAnsi="Arial" w:cs="Arial"/>
          <w:lang w:val="en-US"/>
        </w:rPr>
        <w:t xml:space="preserve">pplication prior </w:t>
      </w:r>
      <w:r w:rsidR="0073480C">
        <w:rPr>
          <w:rStyle w:val="normaltextrun"/>
          <w:rFonts w:ascii="Arial" w:eastAsiaTheme="majorEastAsia" w:hAnsi="Arial" w:cs="Arial"/>
          <w:lang w:val="en-US"/>
        </w:rPr>
        <w:t xml:space="preserve">to </w:t>
      </w:r>
      <w:commentRangeStart w:id="28"/>
      <w:commentRangeStart w:id="29"/>
      <w:r w:rsidR="0073480C">
        <w:rPr>
          <w:rStyle w:val="normaltextrun"/>
          <w:rFonts w:ascii="Arial" w:eastAsiaTheme="majorEastAsia" w:hAnsi="Arial" w:cs="Arial"/>
          <w:lang w:val="en-US"/>
        </w:rPr>
        <w:t xml:space="preserve">The Authority’s </w:t>
      </w:r>
      <w:commentRangeEnd w:id="28"/>
      <w:r w:rsidR="00772144">
        <w:rPr>
          <w:rStyle w:val="CommentReference"/>
          <w:rFonts w:ascii="Arial" w:hAnsi="Arial"/>
        </w:rPr>
        <w:commentReference w:id="28"/>
      </w:r>
      <w:commentRangeEnd w:id="29"/>
      <w:r w:rsidR="00166FF6">
        <w:rPr>
          <w:rStyle w:val="CommentReference"/>
          <w:rFonts w:ascii="Arial" w:hAnsi="Arial"/>
        </w:rPr>
        <w:commentReference w:id="29"/>
      </w:r>
      <w:r w:rsidR="0073480C">
        <w:rPr>
          <w:rStyle w:val="normaltextrun"/>
          <w:rFonts w:ascii="Arial" w:eastAsiaTheme="majorEastAsia" w:hAnsi="Arial" w:cs="Arial"/>
          <w:lang w:val="en-US"/>
        </w:rPr>
        <w:t>decision</w:t>
      </w:r>
      <w:r w:rsidR="00C66DE1">
        <w:rPr>
          <w:rStyle w:val="normaltextrun"/>
          <w:rFonts w:ascii="Arial" w:eastAsiaTheme="majorEastAsia" w:hAnsi="Arial" w:cs="Arial"/>
          <w:lang w:val="en-US"/>
        </w:rPr>
        <w:t xml:space="preserve"> would remain as a ‘Large’ Power Station, but a 15MW </w:t>
      </w:r>
      <w:r w:rsidR="00DA11BB">
        <w:rPr>
          <w:rStyle w:val="normaltextrun"/>
          <w:rFonts w:ascii="Arial" w:eastAsiaTheme="majorEastAsia" w:hAnsi="Arial" w:cs="Arial"/>
          <w:lang w:val="en-US"/>
        </w:rPr>
        <w:t xml:space="preserve">Generator in the North of Scotland that </w:t>
      </w:r>
      <w:r w:rsidR="0073480C">
        <w:rPr>
          <w:rStyle w:val="normaltextrun"/>
          <w:rFonts w:ascii="Arial" w:eastAsiaTheme="majorEastAsia" w:hAnsi="Arial" w:cs="Arial"/>
          <w:lang w:val="en-US"/>
        </w:rPr>
        <w:t xml:space="preserve">submits a </w:t>
      </w:r>
      <w:r w:rsidR="005A6F63">
        <w:rPr>
          <w:rStyle w:val="normaltextrun"/>
          <w:rFonts w:ascii="Arial" w:eastAsiaTheme="majorEastAsia" w:hAnsi="Arial" w:cs="Arial"/>
          <w:lang w:val="en-US"/>
        </w:rPr>
        <w:t>c</w:t>
      </w:r>
      <w:r w:rsidR="0073480C">
        <w:rPr>
          <w:rStyle w:val="normaltextrun"/>
          <w:rFonts w:ascii="Arial" w:eastAsiaTheme="majorEastAsia" w:hAnsi="Arial" w:cs="Arial"/>
          <w:lang w:val="en-US"/>
        </w:rPr>
        <w:t xml:space="preserve">onnections </w:t>
      </w:r>
      <w:r w:rsidR="005A6F63">
        <w:rPr>
          <w:rStyle w:val="normaltextrun"/>
          <w:rFonts w:ascii="Arial" w:eastAsiaTheme="majorEastAsia" w:hAnsi="Arial" w:cs="Arial"/>
          <w:lang w:val="en-US"/>
        </w:rPr>
        <w:t>a</w:t>
      </w:r>
      <w:r w:rsidR="0073480C">
        <w:rPr>
          <w:rStyle w:val="normaltextrun"/>
          <w:rFonts w:ascii="Arial" w:eastAsiaTheme="majorEastAsia" w:hAnsi="Arial" w:cs="Arial"/>
          <w:lang w:val="en-US"/>
        </w:rPr>
        <w:t>pplication</w:t>
      </w:r>
      <w:r w:rsidR="00DA11BB">
        <w:rPr>
          <w:rStyle w:val="normaltextrun"/>
          <w:rFonts w:ascii="Arial" w:eastAsiaTheme="majorEastAsia" w:hAnsi="Arial" w:cs="Arial"/>
          <w:lang w:val="en-US"/>
        </w:rPr>
        <w:t xml:space="preserve"> a</w:t>
      </w:r>
      <w:r w:rsidR="005A6F63">
        <w:rPr>
          <w:rStyle w:val="normaltextrun"/>
          <w:rFonts w:ascii="Arial" w:eastAsiaTheme="majorEastAsia" w:hAnsi="Arial" w:cs="Arial"/>
          <w:lang w:val="en-US"/>
        </w:rPr>
        <w:t>f</w:t>
      </w:r>
      <w:r w:rsidR="00DA11BB">
        <w:rPr>
          <w:rStyle w:val="normaltextrun"/>
          <w:rFonts w:ascii="Arial" w:eastAsiaTheme="majorEastAsia" w:hAnsi="Arial" w:cs="Arial"/>
          <w:lang w:val="en-US"/>
        </w:rPr>
        <w:t xml:space="preserve">ter </w:t>
      </w:r>
      <w:commentRangeStart w:id="30"/>
      <w:commentRangeStart w:id="31"/>
      <w:r w:rsidR="00DA11BB">
        <w:rPr>
          <w:rStyle w:val="normaltextrun"/>
          <w:rFonts w:ascii="Arial" w:eastAsiaTheme="majorEastAsia" w:hAnsi="Arial" w:cs="Arial"/>
          <w:lang w:val="en-US"/>
        </w:rPr>
        <w:t>The Authori</w:t>
      </w:r>
      <w:r w:rsidR="00316A25">
        <w:rPr>
          <w:rStyle w:val="normaltextrun"/>
          <w:rFonts w:ascii="Arial" w:eastAsiaTheme="majorEastAsia" w:hAnsi="Arial" w:cs="Arial"/>
          <w:lang w:val="en-US"/>
        </w:rPr>
        <w:t xml:space="preserve">ty’s </w:t>
      </w:r>
      <w:commentRangeEnd w:id="30"/>
      <w:r w:rsidR="00772144">
        <w:rPr>
          <w:rStyle w:val="CommentReference"/>
          <w:rFonts w:ascii="Arial" w:hAnsi="Arial"/>
        </w:rPr>
        <w:commentReference w:id="30"/>
      </w:r>
      <w:commentRangeEnd w:id="31"/>
      <w:r w:rsidR="00166FF6">
        <w:rPr>
          <w:rStyle w:val="CommentReference"/>
          <w:rFonts w:ascii="Arial" w:hAnsi="Arial"/>
        </w:rPr>
        <w:commentReference w:id="31"/>
      </w:r>
      <w:r w:rsidR="00316A25">
        <w:rPr>
          <w:rStyle w:val="normaltextrun"/>
          <w:rFonts w:ascii="Arial" w:eastAsiaTheme="majorEastAsia" w:hAnsi="Arial" w:cs="Arial"/>
          <w:lang w:val="en-US"/>
        </w:rPr>
        <w:t>decision, would be classed as a ‘Small</w:t>
      </w:r>
      <w:r w:rsidR="00EF7489">
        <w:rPr>
          <w:rStyle w:val="normaltextrun"/>
          <w:rFonts w:ascii="Arial" w:eastAsiaTheme="majorEastAsia" w:hAnsi="Arial" w:cs="Arial"/>
          <w:lang w:val="en-US"/>
        </w:rPr>
        <w:t>’ Power Station.</w:t>
      </w:r>
      <w:r w:rsidR="00146011">
        <w:rPr>
          <w:rStyle w:val="normaltextrun"/>
          <w:rFonts w:ascii="Arial" w:eastAsiaTheme="majorEastAsia" w:hAnsi="Arial" w:cs="Arial"/>
          <w:lang w:val="en-US"/>
        </w:rPr>
        <w:t xml:space="preserve"> </w:t>
      </w:r>
    </w:p>
    <w:p w14:paraId="7D0B3B10" w14:textId="77777777" w:rsidR="00CD00F1" w:rsidRDefault="00CD00F1" w:rsidP="00CD00F1">
      <w:pPr>
        <w:pStyle w:val="paragraph"/>
        <w:spacing w:before="0" w:beforeAutospacing="0" w:after="0" w:afterAutospacing="0"/>
        <w:jc w:val="both"/>
        <w:textAlignment w:val="baseline"/>
        <w:rPr>
          <w:rStyle w:val="normaltextrun"/>
          <w:rFonts w:ascii="Arial" w:hAnsi="Arial" w:cs="Arial"/>
        </w:rPr>
      </w:pPr>
    </w:p>
    <w:p w14:paraId="48F1ADB1" w14:textId="77777777" w:rsidR="00EB17F6" w:rsidRDefault="00CD00F1" w:rsidP="00CD00F1">
      <w:pPr>
        <w:rPr>
          <w:ins w:id="32" w:author="ESO Code Admin" w:date="2023-12-22T08:13:00Z"/>
          <w:rStyle w:val="normaltextrun"/>
          <w:rFonts w:ascii="Arial" w:hAnsi="Arial" w:cs="Arial"/>
          <w:color w:val="000000"/>
          <w:shd w:val="clear" w:color="auto" w:fill="FFFFFF"/>
        </w:rPr>
      </w:pPr>
      <w:commentRangeStart w:id="33"/>
      <w:commentRangeStart w:id="34"/>
      <w:ins w:id="35" w:author="Lizzie Timmins (ESO)" w:date="2023-12-20T13:16:00Z">
        <w:r w:rsidRPr="00E6107E">
          <w:rPr>
            <w:b/>
          </w:rPr>
          <w:t>Implementation date</w:t>
        </w:r>
        <w:commentRangeEnd w:id="33"/>
        <w:r>
          <w:rPr>
            <w:rStyle w:val="CommentReference"/>
            <w:rFonts w:ascii="Arial" w:eastAsia="Times New Roman" w:hAnsi="Arial" w:cs="Times New Roman"/>
            <w:lang w:eastAsia="en-GB"/>
          </w:rPr>
          <w:commentReference w:id="33"/>
        </w:r>
        <w:commentRangeEnd w:id="34"/>
        <w:r>
          <w:rPr>
            <w:rStyle w:val="CommentReference"/>
            <w:rFonts w:ascii="Arial" w:eastAsia="Times New Roman" w:hAnsi="Arial" w:cs="Times New Roman"/>
            <w:lang w:eastAsia="en-GB"/>
          </w:rPr>
          <w:commentReference w:id="34"/>
        </w:r>
        <w:r w:rsidRPr="00E6107E">
          <w:rPr>
            <w:b/>
          </w:rPr>
          <w:t>:</w:t>
        </w:r>
        <w:r>
          <w:t xml:space="preserve"> </w:t>
        </w:r>
        <w:r>
          <w:rPr>
            <w:rStyle w:val="normaltextrun"/>
            <w:rFonts w:ascii="Arial" w:hAnsi="Arial" w:cs="Arial"/>
            <w:color w:val="000000"/>
            <w:shd w:val="clear" w:color="auto" w:fill="FFFFFF"/>
          </w:rPr>
          <w:t xml:space="preserve">With respect to the changes to the Grid Code, if approved, </w:t>
        </w:r>
        <w:proofErr w:type="spellStart"/>
        <w:r>
          <w:rPr>
            <w:rStyle w:val="normaltextrun"/>
            <w:rFonts w:ascii="Arial" w:hAnsi="Arial" w:cs="Arial"/>
            <w:color w:val="000000"/>
            <w:shd w:val="clear" w:color="auto" w:fill="FFFFFF"/>
          </w:rPr>
          <w:t>th</w:t>
        </w:r>
        <w:del w:id="36" w:author="ESO Code Admin" w:date="2023-12-22T08:12:00Z">
          <w:r w:rsidDel="0082588C">
            <w:rPr>
              <w:rStyle w:val="normaltextrun"/>
              <w:rFonts w:ascii="Arial" w:hAnsi="Arial" w:cs="Arial"/>
              <w:color w:val="000000"/>
              <w:shd w:val="clear" w:color="auto" w:fill="FFFFFF"/>
            </w:rPr>
            <w:delText>i</w:delText>
          </w:r>
        </w:del>
        <w:r>
          <w:rPr>
            <w:rStyle w:val="normaltextrun"/>
            <w:rFonts w:ascii="Arial" w:hAnsi="Arial" w:cs="Arial"/>
            <w:color w:val="000000"/>
            <w:shd w:val="clear" w:color="auto" w:fill="FFFFFF"/>
          </w:rPr>
          <w:t>s</w:t>
        </w:r>
        <w:proofErr w:type="spellEnd"/>
        <w:r>
          <w:rPr>
            <w:rStyle w:val="normaltextrun"/>
            <w:rFonts w:ascii="Arial" w:hAnsi="Arial" w:cs="Arial"/>
            <w:color w:val="000000"/>
            <w:shd w:val="clear" w:color="auto" w:fill="FFFFFF"/>
          </w:rPr>
          <w:t xml:space="preserve"> would be implemented in the Grid Code 10 working days after The Authority’s decision, which is expected in 2024.</w:t>
        </w:r>
      </w:ins>
    </w:p>
    <w:p w14:paraId="7F44E676" w14:textId="77777777" w:rsidR="00803BA7" w:rsidRDefault="00803BA7" w:rsidP="00401C60">
      <w:pPr>
        <w:rPr>
          <w:ins w:id="37" w:author="ESO Code Admin" w:date="2023-12-22T08:17:00Z"/>
          <w:rStyle w:val="normaltextrun"/>
          <w:rFonts w:cs="Arial"/>
          <w:color w:val="000000"/>
          <w:shd w:val="clear" w:color="auto" w:fill="FFFFFF"/>
        </w:rPr>
      </w:pPr>
    </w:p>
    <w:p w14:paraId="4C73669F" w14:textId="0FBB51A9" w:rsidR="00CD00F1" w:rsidRPr="00401C60" w:rsidRDefault="00CD00F1" w:rsidP="00401C60">
      <w:pPr>
        <w:rPr>
          <w:ins w:id="38" w:author="Lizzie Timmins (ESO)" w:date="2023-12-20T13:16:00Z"/>
          <w:i/>
          <w:color w:val="00B050"/>
        </w:rPr>
      </w:pPr>
      <w:commentRangeStart w:id="39"/>
      <w:commentRangeStart w:id="40"/>
      <w:ins w:id="41" w:author="Lizzie Timmins (ESO)" w:date="2023-12-20T13:16:00Z">
        <w:r w:rsidRPr="00401C60">
          <w:rPr>
            <w:rStyle w:val="normaltextrun"/>
            <w:rFonts w:ascii="Arial" w:hAnsi="Arial" w:cs="Arial"/>
            <w:color w:val="000000"/>
            <w:shd w:val="clear" w:color="auto" w:fill="FFFFFF"/>
          </w:rPr>
          <w:t>Please see</w:t>
        </w:r>
      </w:ins>
      <w:ins w:id="42" w:author="Lizzie Timmins (ESO)" w:date="2023-12-20T13:38:00Z">
        <w:r w:rsidR="00D563D1" w:rsidRPr="00401C60">
          <w:rPr>
            <w:rStyle w:val="normaltextrun"/>
            <w:rFonts w:ascii="Arial" w:hAnsi="Arial" w:cs="Arial"/>
            <w:color w:val="000000"/>
            <w:shd w:val="clear" w:color="auto" w:fill="FFFFFF"/>
          </w:rPr>
          <w:t xml:space="preserve"> Annex 11</w:t>
        </w:r>
      </w:ins>
      <w:ins w:id="43" w:author="Lizzie Timmins (ESO)" w:date="2023-12-20T13:16:00Z">
        <w:r w:rsidRPr="00401C60">
          <w:rPr>
            <w:rStyle w:val="normaltextrun"/>
            <w:rFonts w:ascii="Arial" w:hAnsi="Arial" w:cs="Arial"/>
            <w:color w:val="000000"/>
            <w:shd w:val="clear" w:color="auto" w:fill="FFFFFF"/>
          </w:rPr>
          <w:t xml:space="preserve"> </w:t>
        </w:r>
      </w:ins>
      <w:ins w:id="44" w:author="Lizzie Timmins (ESO)" w:date="2023-12-20T13:38:00Z">
        <w:r w:rsidR="00A77881" w:rsidRPr="00401C60">
          <w:rPr>
            <w:rStyle w:val="normaltextrun"/>
            <w:rFonts w:ascii="Arial" w:hAnsi="Arial" w:cs="Arial"/>
            <w:color w:val="000000"/>
            <w:shd w:val="clear" w:color="auto" w:fill="FFFFFF"/>
          </w:rPr>
          <w:t>for</w:t>
        </w:r>
      </w:ins>
      <w:ins w:id="45" w:author="Lizzie Timmins (ESO)" w:date="2023-12-20T13:16:00Z">
        <w:r w:rsidRPr="00401C60">
          <w:rPr>
            <w:rStyle w:val="normaltextrun"/>
            <w:rFonts w:ascii="Arial" w:hAnsi="Arial" w:cs="Arial"/>
            <w:color w:val="000000"/>
            <w:shd w:val="clear" w:color="auto" w:fill="FFFFFF"/>
          </w:rPr>
          <w:t xml:space="preserve"> </w:t>
        </w:r>
        <w:r w:rsidRPr="00401C60">
          <w:rPr>
            <w:rStyle w:val="normaltextrun"/>
            <w:rFonts w:ascii="Arial" w:hAnsi="Arial" w:cs="Arial"/>
            <w:color w:val="000000"/>
            <w:shd w:val="clear" w:color="auto" w:fill="FFFFFF"/>
            <w:lang w:val="en-US"/>
          </w:rPr>
          <w:t xml:space="preserve">the ESO’s estimated delivery </w:t>
        </w:r>
        <w:proofErr w:type="gramStart"/>
        <w:r w:rsidRPr="00401C60">
          <w:rPr>
            <w:rStyle w:val="normaltextrun"/>
            <w:rFonts w:ascii="Arial" w:hAnsi="Arial" w:cs="Arial"/>
            <w:color w:val="000000"/>
            <w:shd w:val="clear" w:color="auto" w:fill="FFFFFF"/>
            <w:lang w:val="en-US"/>
          </w:rPr>
          <w:t>timeframes,  associated</w:t>
        </w:r>
        <w:proofErr w:type="gramEnd"/>
        <w:r w:rsidRPr="00401C60">
          <w:rPr>
            <w:rStyle w:val="normaltextrun"/>
            <w:rFonts w:ascii="Arial" w:hAnsi="Arial" w:cs="Arial"/>
            <w:color w:val="000000"/>
            <w:shd w:val="clear" w:color="auto" w:fill="FFFFFF"/>
            <w:lang w:val="en-US"/>
          </w:rPr>
          <w:t xml:space="preserve"> costs, and indicative implementation dates</w:t>
        </w:r>
        <w:r w:rsidRPr="00401C60">
          <w:rPr>
            <w:rStyle w:val="normaltextrun"/>
            <w:rFonts w:ascii="Arial" w:hAnsi="Arial" w:cs="Arial"/>
            <w:color w:val="000000"/>
            <w:shd w:val="clear" w:color="auto" w:fill="FFFFFF"/>
          </w:rPr>
          <w:t xml:space="preserve">.  Therefore, the time from when the requirement applies will depend upon which solution is adopted. </w:t>
        </w:r>
        <w:r w:rsidRPr="00401C60">
          <w:rPr>
            <w:rStyle w:val="eop"/>
            <w:rFonts w:ascii="Arial" w:hAnsi="Arial" w:cs="Arial"/>
            <w:color w:val="000000"/>
            <w:shd w:val="clear" w:color="auto" w:fill="FFFFFF"/>
          </w:rPr>
          <w:t> </w:t>
        </w:r>
        <w:commentRangeEnd w:id="39"/>
        <w:r>
          <w:rPr>
            <w:rStyle w:val="CommentReference"/>
            <w:rFonts w:ascii="Arial" w:eastAsia="Times New Roman" w:hAnsi="Arial" w:cs="Times New Roman"/>
            <w:lang w:eastAsia="en-GB"/>
          </w:rPr>
          <w:commentReference w:id="39"/>
        </w:r>
        <w:commentRangeEnd w:id="40"/>
        <w:r>
          <w:rPr>
            <w:rStyle w:val="CommentReference"/>
            <w:rFonts w:ascii="Arial" w:eastAsia="Times New Roman" w:hAnsi="Arial" w:cs="Times New Roman"/>
            <w:lang w:eastAsia="en-GB"/>
          </w:rPr>
          <w:commentReference w:id="40"/>
        </w:r>
      </w:ins>
    </w:p>
    <w:p w14:paraId="755CE92E" w14:textId="77777777" w:rsidR="00CD00F1" w:rsidRPr="00CD00F1" w:rsidRDefault="00CD00F1" w:rsidP="00CD00F1">
      <w:pPr>
        <w:pStyle w:val="paragraph"/>
        <w:spacing w:before="0" w:beforeAutospacing="0" w:after="0" w:afterAutospacing="0"/>
        <w:jc w:val="both"/>
        <w:textAlignment w:val="baseline"/>
        <w:rPr>
          <w:rFonts w:ascii="Arial" w:hAnsi="Arial" w:cs="Arial"/>
        </w:rPr>
      </w:pPr>
    </w:p>
    <w:p w14:paraId="44FE54FD" w14:textId="3EA6B8C4" w:rsidR="00D4514F" w:rsidRDefault="00D4514F" w:rsidP="00380A92">
      <w:pPr>
        <w:spacing w:line="240" w:lineRule="auto"/>
        <w:jc w:val="both"/>
        <w:textAlignment w:val="baseline"/>
        <w:rPr>
          <w:rFonts w:ascii="Arial" w:hAnsi="Arial" w:cs="Arial"/>
          <w:lang w:val="en-US"/>
        </w:rPr>
      </w:pPr>
    </w:p>
    <w:p w14:paraId="14ABA124" w14:textId="0CEF610F" w:rsidR="00651A0F" w:rsidRPr="003B03D7" w:rsidRDefault="00DF4520" w:rsidP="00380A92">
      <w:pPr>
        <w:spacing w:line="240" w:lineRule="auto"/>
        <w:jc w:val="both"/>
        <w:textAlignment w:val="baseline"/>
        <w:rPr>
          <w:del w:id="46" w:author="Lizzie Timmins (ESO)" w:date="2023-12-20T13:16:00Z"/>
          <w:rFonts w:ascii="Arial" w:hAnsi="Arial" w:cs="Arial"/>
          <w:szCs w:val="24"/>
          <w:lang w:val="en-US"/>
        </w:rPr>
      </w:pPr>
      <w:commentRangeStart w:id="47"/>
      <w:del w:id="48" w:author="Lizzie Timmins (ESO)" w:date="2023-12-20T13:16:00Z">
        <w:r>
          <w:rPr>
            <w:rFonts w:ascii="Arial" w:hAnsi="Arial" w:cs="Arial"/>
            <w:szCs w:val="24"/>
            <w:lang w:val="en-US"/>
          </w:rPr>
          <w:delText xml:space="preserve">Following the </w:delText>
        </w:r>
        <w:r w:rsidR="00ED71D6" w:rsidRPr="003B03D7">
          <w:rPr>
            <w:rFonts w:ascii="Arial" w:hAnsi="Arial" w:cs="Arial"/>
            <w:szCs w:val="24"/>
            <w:lang w:val="en-US"/>
          </w:rPr>
          <w:delText>ESO</w:delText>
        </w:r>
        <w:r w:rsidR="00EE099F">
          <w:rPr>
            <w:rFonts w:ascii="Arial" w:hAnsi="Arial" w:cs="Arial"/>
            <w:szCs w:val="24"/>
            <w:lang w:val="en-US"/>
          </w:rPr>
          <w:delText xml:space="preserve">’s </w:delText>
        </w:r>
        <w:r w:rsidR="00E32A50">
          <w:rPr>
            <w:rFonts w:ascii="Arial" w:hAnsi="Arial" w:cs="Arial"/>
            <w:szCs w:val="24"/>
            <w:lang w:val="en-US"/>
          </w:rPr>
          <w:delText>alternat</w:delText>
        </w:r>
        <w:r w:rsidR="00024701">
          <w:rPr>
            <w:rFonts w:ascii="Arial" w:hAnsi="Arial" w:cs="Arial"/>
            <w:szCs w:val="24"/>
            <w:lang w:val="en-US"/>
          </w:rPr>
          <w:delText>iv</w:delText>
        </w:r>
        <w:r w:rsidR="00E32A50">
          <w:rPr>
            <w:rFonts w:ascii="Arial" w:hAnsi="Arial" w:cs="Arial"/>
            <w:szCs w:val="24"/>
            <w:lang w:val="en-US"/>
          </w:rPr>
          <w:delText>e 2 (LEEMP</w:delText>
        </w:r>
        <w:r w:rsidR="0093551B">
          <w:rPr>
            <w:rFonts w:ascii="Arial" w:hAnsi="Arial" w:cs="Arial"/>
            <w:szCs w:val="24"/>
            <w:lang w:val="en-US"/>
          </w:rPr>
          <w:delText>S Plus)</w:delText>
        </w:r>
        <w:r w:rsidR="00651A0F" w:rsidRPr="003B03D7">
          <w:rPr>
            <w:rFonts w:ascii="Arial" w:hAnsi="Arial" w:cs="Arial"/>
            <w:szCs w:val="24"/>
            <w:lang w:val="en-US"/>
          </w:rPr>
          <w:delText xml:space="preserve"> </w:delText>
        </w:r>
        <w:r w:rsidR="0093551B">
          <w:rPr>
            <w:rFonts w:ascii="Arial" w:hAnsi="Arial" w:cs="Arial"/>
            <w:szCs w:val="24"/>
            <w:lang w:val="en-US"/>
          </w:rPr>
          <w:delText xml:space="preserve">progressing to </w:delText>
        </w:r>
        <w:r w:rsidR="008000E8">
          <w:rPr>
            <w:rFonts w:ascii="Arial" w:hAnsi="Arial" w:cs="Arial"/>
            <w:szCs w:val="24"/>
            <w:lang w:val="en-US"/>
          </w:rPr>
          <w:delText xml:space="preserve">become </w:delText>
        </w:r>
        <w:r w:rsidR="0093551B">
          <w:rPr>
            <w:rFonts w:ascii="Arial" w:hAnsi="Arial" w:cs="Arial"/>
            <w:szCs w:val="24"/>
            <w:lang w:val="en-US"/>
          </w:rPr>
          <w:delText>WAGCM2, it was</w:delText>
        </w:r>
        <w:r w:rsidR="00891C38">
          <w:rPr>
            <w:rFonts w:ascii="Arial" w:hAnsi="Arial" w:cs="Arial"/>
            <w:szCs w:val="24"/>
            <w:lang w:val="en-US"/>
          </w:rPr>
          <w:delText xml:space="preserve"> withdrawn</w:delText>
        </w:r>
        <w:r w:rsidR="00C53D8D">
          <w:rPr>
            <w:rFonts w:ascii="Arial" w:hAnsi="Arial" w:cs="Arial"/>
            <w:szCs w:val="24"/>
            <w:lang w:val="en-US"/>
          </w:rPr>
          <w:delText>.</w:delText>
        </w:r>
        <w:r w:rsidR="004D4569">
          <w:rPr>
            <w:rFonts w:ascii="Arial" w:hAnsi="Arial" w:cs="Arial"/>
            <w:szCs w:val="24"/>
            <w:lang w:val="en-US"/>
          </w:rPr>
          <w:delText xml:space="preserve"> </w:delText>
        </w:r>
        <w:r w:rsidR="0036175C">
          <w:rPr>
            <w:rFonts w:ascii="Arial" w:hAnsi="Arial" w:cs="Arial"/>
            <w:szCs w:val="24"/>
            <w:lang w:val="en-US"/>
          </w:rPr>
          <w:delText>This was due to</w:delText>
        </w:r>
        <w:r w:rsidR="002B3178">
          <w:rPr>
            <w:rFonts w:ascii="Arial" w:hAnsi="Arial" w:cs="Arial"/>
            <w:szCs w:val="24"/>
            <w:lang w:val="en-US"/>
          </w:rPr>
          <w:delText xml:space="preserve"> </w:delText>
        </w:r>
        <w:r w:rsidR="00112580" w:rsidRPr="003B03D7">
          <w:rPr>
            <w:rFonts w:ascii="Arial" w:hAnsi="Arial" w:cs="Arial"/>
            <w:szCs w:val="24"/>
            <w:lang w:val="en-US"/>
          </w:rPr>
          <w:delText>conclud</w:delText>
        </w:r>
        <w:r w:rsidR="004C6E3D">
          <w:rPr>
            <w:rFonts w:ascii="Arial" w:hAnsi="Arial" w:cs="Arial"/>
            <w:szCs w:val="24"/>
            <w:lang w:val="en-US"/>
          </w:rPr>
          <w:delText>ing</w:delText>
        </w:r>
        <w:r w:rsidR="00112580" w:rsidRPr="003B03D7">
          <w:rPr>
            <w:rFonts w:ascii="Arial" w:hAnsi="Arial" w:cs="Arial"/>
            <w:szCs w:val="24"/>
            <w:lang w:val="en-US"/>
          </w:rPr>
          <w:delText xml:space="preserve"> that </w:delText>
        </w:r>
        <w:r w:rsidR="000950F5">
          <w:rPr>
            <w:rFonts w:ascii="Arial" w:hAnsi="Arial" w:cs="Arial"/>
            <w:szCs w:val="24"/>
            <w:lang w:val="en-US"/>
          </w:rPr>
          <w:delText>a</w:delText>
        </w:r>
        <w:r w:rsidR="00112580" w:rsidRPr="003B03D7">
          <w:rPr>
            <w:rFonts w:ascii="Arial" w:hAnsi="Arial" w:cs="Arial"/>
            <w:szCs w:val="24"/>
            <w:lang w:val="en-US"/>
          </w:rPr>
          <w:delText>s a solution</w:delText>
        </w:r>
        <w:r w:rsidR="009934A6">
          <w:rPr>
            <w:rFonts w:ascii="Arial" w:hAnsi="Arial" w:cs="Arial"/>
            <w:szCs w:val="24"/>
            <w:lang w:val="en-US"/>
          </w:rPr>
          <w:delText>,</w:delText>
        </w:r>
        <w:r w:rsidR="00112580" w:rsidRPr="003B03D7">
          <w:rPr>
            <w:rFonts w:ascii="Arial" w:hAnsi="Arial" w:cs="Arial"/>
            <w:szCs w:val="24"/>
            <w:lang w:val="en-US"/>
          </w:rPr>
          <w:delText xml:space="preserve"> it was very close to the Original and therefore not worth </w:delText>
        </w:r>
        <w:r w:rsidR="0032747A" w:rsidRPr="003B03D7">
          <w:rPr>
            <w:rFonts w:ascii="Arial" w:hAnsi="Arial" w:cs="Arial"/>
            <w:szCs w:val="24"/>
            <w:lang w:val="en-US"/>
          </w:rPr>
          <w:delText>pursuing</w:delText>
        </w:r>
        <w:r w:rsidR="002E2349">
          <w:rPr>
            <w:rFonts w:ascii="Arial" w:hAnsi="Arial" w:cs="Arial"/>
            <w:szCs w:val="24"/>
            <w:lang w:val="en-US"/>
          </w:rPr>
          <w:delText xml:space="preserve"> separately</w:delText>
        </w:r>
        <w:r w:rsidR="00112580" w:rsidRPr="003B03D7">
          <w:rPr>
            <w:rFonts w:ascii="Arial" w:hAnsi="Arial" w:cs="Arial"/>
            <w:szCs w:val="24"/>
            <w:lang w:val="en-US"/>
          </w:rPr>
          <w:delText>.</w:delText>
        </w:r>
        <w:r w:rsidR="00727573">
          <w:rPr>
            <w:rFonts w:ascii="Arial" w:hAnsi="Arial" w:cs="Arial"/>
            <w:szCs w:val="24"/>
            <w:lang w:val="en-US"/>
          </w:rPr>
          <w:delText xml:space="preserve"> Also, </w:delText>
        </w:r>
        <w:r w:rsidR="008D04B6">
          <w:rPr>
            <w:rFonts w:ascii="Arial" w:hAnsi="Arial" w:cs="Arial"/>
            <w:szCs w:val="24"/>
            <w:lang w:val="en-US"/>
          </w:rPr>
          <w:delText xml:space="preserve">after consultation with the </w:delText>
        </w:r>
        <w:r w:rsidR="00727573">
          <w:rPr>
            <w:rFonts w:ascii="Arial" w:hAnsi="Arial" w:cs="Arial"/>
            <w:szCs w:val="24"/>
            <w:lang w:val="en-US"/>
          </w:rPr>
          <w:delText>ESO Control Room</w:delText>
        </w:r>
        <w:r w:rsidR="009632D6">
          <w:rPr>
            <w:rFonts w:ascii="Arial" w:hAnsi="Arial" w:cs="Arial"/>
            <w:szCs w:val="24"/>
            <w:lang w:val="en-US"/>
          </w:rPr>
          <w:delText>, it was</w:delText>
        </w:r>
        <w:r w:rsidR="008D04B6">
          <w:rPr>
            <w:rFonts w:ascii="Arial" w:hAnsi="Arial" w:cs="Arial"/>
            <w:szCs w:val="24"/>
            <w:lang w:val="en-US"/>
          </w:rPr>
          <w:delText xml:space="preserve"> concluded that WAGCM</w:delText>
        </w:r>
        <w:r w:rsidR="00D60D0D">
          <w:rPr>
            <w:rFonts w:ascii="Arial" w:hAnsi="Arial" w:cs="Arial"/>
            <w:szCs w:val="24"/>
            <w:lang w:val="en-US"/>
          </w:rPr>
          <w:delText>2</w:delText>
        </w:r>
        <w:r w:rsidR="008D04B6">
          <w:rPr>
            <w:rFonts w:ascii="Arial" w:hAnsi="Arial" w:cs="Arial"/>
            <w:szCs w:val="24"/>
            <w:lang w:val="en-US"/>
          </w:rPr>
          <w:delText xml:space="preserve"> </w:delText>
        </w:r>
        <w:r w:rsidR="009632D6">
          <w:rPr>
            <w:rFonts w:ascii="Arial" w:hAnsi="Arial" w:cs="Arial"/>
            <w:szCs w:val="24"/>
            <w:lang w:val="en-US"/>
          </w:rPr>
          <w:delText xml:space="preserve">was not practical from a system operation </w:delText>
        </w:r>
        <w:r w:rsidR="009632D6">
          <w:rPr>
            <w:rFonts w:ascii="Arial" w:hAnsi="Arial" w:cs="Arial"/>
            <w:szCs w:val="24"/>
            <w:lang w:val="en-US"/>
          </w:rPr>
          <w:lastRenderedPageBreak/>
          <w:delText>point of view</w:delText>
        </w:r>
        <w:r w:rsidR="00834AF9">
          <w:rPr>
            <w:rFonts w:ascii="Arial" w:hAnsi="Arial" w:cs="Arial"/>
            <w:szCs w:val="24"/>
            <w:lang w:val="en-US"/>
          </w:rPr>
          <w:delText>.</w:delText>
        </w:r>
        <w:r w:rsidR="00D1645D">
          <w:rPr>
            <w:rFonts w:ascii="Arial" w:hAnsi="Arial" w:cs="Arial"/>
            <w:szCs w:val="24"/>
            <w:lang w:val="en-US"/>
          </w:rPr>
          <w:delText xml:space="preserve"> </w:delText>
        </w:r>
        <w:r w:rsidR="00834AF9">
          <w:rPr>
            <w:rFonts w:ascii="Arial" w:hAnsi="Arial" w:cs="Arial"/>
            <w:szCs w:val="24"/>
            <w:lang w:val="en-US"/>
          </w:rPr>
          <w:delText>T</w:delText>
        </w:r>
        <w:r w:rsidR="001C2E33">
          <w:rPr>
            <w:rFonts w:ascii="Arial" w:hAnsi="Arial" w:cs="Arial"/>
            <w:szCs w:val="24"/>
            <w:lang w:val="en-US"/>
          </w:rPr>
          <w:delText xml:space="preserve">here were </w:delText>
        </w:r>
        <w:r w:rsidR="00D1645D">
          <w:rPr>
            <w:rFonts w:ascii="Arial" w:hAnsi="Arial" w:cs="Arial"/>
            <w:szCs w:val="24"/>
            <w:lang w:val="en-US"/>
          </w:rPr>
          <w:delText>no</w:delText>
        </w:r>
        <w:r w:rsidR="00BC4DC6">
          <w:rPr>
            <w:rFonts w:ascii="Arial" w:hAnsi="Arial" w:cs="Arial"/>
            <w:szCs w:val="24"/>
            <w:lang w:val="en-US"/>
          </w:rPr>
          <w:delText xml:space="preserve"> objections from other</w:delText>
        </w:r>
        <w:r w:rsidR="00D1645D">
          <w:rPr>
            <w:rFonts w:ascii="Arial" w:hAnsi="Arial" w:cs="Arial"/>
            <w:szCs w:val="24"/>
            <w:lang w:val="en-US"/>
          </w:rPr>
          <w:delText xml:space="preserve"> Workgroup Members</w:delText>
        </w:r>
        <w:r w:rsidR="008000E8">
          <w:rPr>
            <w:rFonts w:ascii="Arial" w:hAnsi="Arial" w:cs="Arial"/>
            <w:szCs w:val="24"/>
            <w:lang w:val="en-US"/>
          </w:rPr>
          <w:delText xml:space="preserve"> with the ESO’s proposal to withdraw it</w:delText>
        </w:r>
        <w:r w:rsidR="009632D6">
          <w:rPr>
            <w:rFonts w:ascii="Arial" w:hAnsi="Arial" w:cs="Arial"/>
            <w:szCs w:val="24"/>
            <w:lang w:val="en-US"/>
          </w:rPr>
          <w:delText>.</w:delText>
        </w:r>
      </w:del>
      <w:commentRangeEnd w:id="47"/>
      <w:r w:rsidR="009C5E4B">
        <w:rPr>
          <w:rStyle w:val="CommentReference"/>
          <w:rFonts w:ascii="Arial" w:eastAsia="Times New Roman" w:hAnsi="Arial" w:cs="Times New Roman"/>
          <w:lang w:eastAsia="en-GB"/>
        </w:rPr>
        <w:commentReference w:id="47"/>
      </w:r>
    </w:p>
    <w:p w14:paraId="2A5A401B" w14:textId="059CD84A" w:rsidR="00C62DB0" w:rsidRDefault="00C62DB0" w:rsidP="00FC7012">
      <w:pPr>
        <w:rPr>
          <w:del w:id="49" w:author="Lizzie Timmins (ESO)" w:date="2023-12-20T13:16:00Z"/>
          <w:b/>
        </w:rPr>
      </w:pPr>
    </w:p>
    <w:p w14:paraId="68368DD7" w14:textId="2C2B6F91" w:rsidR="00FC7012" w:rsidRPr="00D112CA" w:rsidRDefault="00FC7012" w:rsidP="00FC7012">
      <w:r w:rsidRPr="00E6107E">
        <w:rPr>
          <w:b/>
        </w:rPr>
        <w:t>Workgroup conclusions</w:t>
      </w:r>
      <w:r w:rsidR="0092758C">
        <w:rPr>
          <w:b/>
        </w:rPr>
        <w:t xml:space="preserve">: </w:t>
      </w:r>
      <w:bookmarkStart w:id="50" w:name="_Hlk50541475"/>
      <w:r w:rsidR="00D112CA">
        <w:t xml:space="preserve">The Workgroup concluded </w:t>
      </w:r>
      <w:r w:rsidR="00D112CA">
        <w:rPr>
          <w:highlight w:val="yellow"/>
        </w:rPr>
        <w:t>unanimously/by majority</w:t>
      </w:r>
      <w:r w:rsidR="00D112CA">
        <w:t xml:space="preserve"> that the </w:t>
      </w:r>
      <w:r w:rsidR="00D112CA" w:rsidRPr="00101B69">
        <w:rPr>
          <w:highlight w:val="yellow"/>
        </w:rPr>
        <w:t>Original and WA</w:t>
      </w:r>
      <w:r w:rsidR="00696411">
        <w:rPr>
          <w:highlight w:val="yellow"/>
        </w:rPr>
        <w:t>G</w:t>
      </w:r>
      <w:r w:rsidR="00D112CA" w:rsidRPr="00101B69">
        <w:rPr>
          <w:highlight w:val="yellow"/>
        </w:rPr>
        <w:t>CM1</w:t>
      </w:r>
      <w:r w:rsidR="00D112CA">
        <w:t xml:space="preserve"> better facilitated the Applicable Objectives than the </w:t>
      </w:r>
      <w:commentRangeStart w:id="51"/>
      <w:r w:rsidR="00D112CA">
        <w:t>Baseline</w:t>
      </w:r>
      <w:commentRangeEnd w:id="51"/>
      <w:r w:rsidR="00F015B4">
        <w:rPr>
          <w:rStyle w:val="CommentReference"/>
          <w:rFonts w:ascii="Arial" w:eastAsia="Times New Roman" w:hAnsi="Arial" w:cs="Times New Roman"/>
          <w:lang w:eastAsia="en-GB"/>
        </w:rPr>
        <w:commentReference w:id="51"/>
      </w:r>
      <w:r w:rsidR="00D112CA">
        <w:t>.</w:t>
      </w:r>
      <w:bookmarkEnd w:id="50"/>
    </w:p>
    <w:p w14:paraId="0FEC646C" w14:textId="77777777" w:rsidR="00FC7012" w:rsidRDefault="00FC7012" w:rsidP="00D3031A">
      <w:pPr>
        <w:pStyle w:val="Style10"/>
      </w:pPr>
      <w:r>
        <w:t>What is the impact if this change is made?</w:t>
      </w:r>
    </w:p>
    <w:p w14:paraId="7AD54B9D" w14:textId="698911C5" w:rsidR="00FC7012" w:rsidRPr="00885BAE" w:rsidRDefault="00594D59" w:rsidP="00FC7012">
      <w:pPr>
        <w:rPr>
          <w:i/>
          <w:color w:val="00B050"/>
        </w:rPr>
      </w:pPr>
      <w:r>
        <w:rPr>
          <w:rStyle w:val="normaltextrun"/>
          <w:rFonts w:ascii="Arial" w:hAnsi="Arial" w:cs="Arial"/>
          <w:color w:val="000000"/>
        </w:rPr>
        <w:t>This modification proposes to change the Small, Medium</w:t>
      </w:r>
      <w:r w:rsidR="008948B4">
        <w:rPr>
          <w:rStyle w:val="normaltextrun"/>
          <w:rFonts w:ascii="Arial" w:hAnsi="Arial" w:cs="Arial"/>
          <w:color w:val="000000"/>
        </w:rPr>
        <w:t>,</w:t>
      </w:r>
      <w:r w:rsidR="00B6543C">
        <w:rPr>
          <w:rStyle w:val="normaltextrun"/>
          <w:rFonts w:ascii="Arial" w:hAnsi="Arial" w:cs="Arial"/>
          <w:color w:val="000000"/>
        </w:rPr>
        <w:t xml:space="preserve"> and</w:t>
      </w:r>
      <w:r>
        <w:rPr>
          <w:rStyle w:val="normaltextrun"/>
          <w:rFonts w:ascii="Arial" w:hAnsi="Arial" w:cs="Arial"/>
          <w:color w:val="000000"/>
        </w:rPr>
        <w:t xml:space="preserve"> Large Power Station threshold which </w:t>
      </w:r>
      <w:r w:rsidR="004A22D4">
        <w:rPr>
          <w:rStyle w:val="normaltextrun"/>
          <w:rFonts w:ascii="Arial" w:hAnsi="Arial" w:cs="Arial"/>
          <w:color w:val="000000"/>
        </w:rPr>
        <w:t>c</w:t>
      </w:r>
      <w:r>
        <w:rPr>
          <w:rStyle w:val="normaltextrun"/>
          <w:rFonts w:ascii="Arial" w:hAnsi="Arial" w:cs="Arial"/>
          <w:color w:val="000000"/>
        </w:rPr>
        <w:t xml:space="preserve">ould have </w:t>
      </w:r>
      <w:r w:rsidR="004A22D4">
        <w:rPr>
          <w:rStyle w:val="normaltextrun"/>
          <w:rFonts w:ascii="Arial" w:hAnsi="Arial" w:cs="Arial"/>
          <w:color w:val="000000"/>
        </w:rPr>
        <w:t xml:space="preserve">a </w:t>
      </w:r>
      <w:r w:rsidR="00E24D6E">
        <w:rPr>
          <w:rStyle w:val="normaltextrun"/>
          <w:rFonts w:ascii="Arial" w:hAnsi="Arial" w:cs="Arial"/>
          <w:color w:val="000000"/>
        </w:rPr>
        <w:t xml:space="preserve">significant impact for future Generators </w:t>
      </w:r>
      <w:r w:rsidR="004A22D4">
        <w:rPr>
          <w:rStyle w:val="normaltextrun"/>
          <w:rFonts w:ascii="Arial" w:hAnsi="Arial" w:cs="Arial"/>
          <w:color w:val="000000"/>
        </w:rPr>
        <w:t xml:space="preserve">which own and operate </w:t>
      </w:r>
      <w:r w:rsidR="00E24D6E">
        <w:rPr>
          <w:rStyle w:val="normaltextrun"/>
          <w:rFonts w:ascii="Arial" w:hAnsi="Arial" w:cs="Arial"/>
          <w:color w:val="000000"/>
        </w:rPr>
        <w:t>Embedded</w:t>
      </w:r>
      <w:r w:rsidR="004A22D4">
        <w:rPr>
          <w:rStyle w:val="normaltextrun"/>
          <w:rFonts w:ascii="Arial" w:hAnsi="Arial" w:cs="Arial"/>
          <w:color w:val="000000"/>
        </w:rPr>
        <w:t xml:space="preserve"> Power Stations of less than 100MW in England and Wales and the South of Scotland.</w:t>
      </w:r>
      <w:r w:rsidR="00E24D6E">
        <w:rPr>
          <w:rStyle w:val="normaltextrun"/>
          <w:rFonts w:ascii="Arial" w:hAnsi="Arial" w:cs="Arial"/>
          <w:color w:val="000000"/>
        </w:rPr>
        <w:t xml:space="preserve"> </w:t>
      </w:r>
      <w:r w:rsidR="0023670A">
        <w:rPr>
          <w:rStyle w:val="normaltextrun"/>
          <w:rFonts w:ascii="Arial" w:hAnsi="Arial" w:cs="Arial"/>
          <w:color w:val="000000"/>
        </w:rPr>
        <w:t>Although the European Requirements for Generat</w:t>
      </w:r>
      <w:r w:rsidR="00D20A43">
        <w:rPr>
          <w:rStyle w:val="normaltextrun"/>
          <w:rFonts w:ascii="Arial" w:hAnsi="Arial" w:cs="Arial"/>
          <w:color w:val="000000"/>
        </w:rPr>
        <w:t>ors (</w:t>
      </w:r>
      <w:proofErr w:type="spellStart"/>
      <w:r w:rsidR="00D20A43">
        <w:rPr>
          <w:rStyle w:val="normaltextrun"/>
          <w:rFonts w:ascii="Arial" w:hAnsi="Arial" w:cs="Arial"/>
          <w:color w:val="000000"/>
        </w:rPr>
        <w:t>RfG</w:t>
      </w:r>
      <w:proofErr w:type="spellEnd"/>
      <w:r w:rsidR="00D20A43">
        <w:rPr>
          <w:rStyle w:val="normaltextrun"/>
          <w:rFonts w:ascii="Arial" w:hAnsi="Arial" w:cs="Arial"/>
          <w:color w:val="000000"/>
        </w:rPr>
        <w:t xml:space="preserve">) </w:t>
      </w:r>
      <w:r w:rsidR="00837C36">
        <w:rPr>
          <w:rStyle w:val="normaltextrun"/>
          <w:rFonts w:ascii="Arial" w:hAnsi="Arial" w:cs="Arial"/>
          <w:color w:val="000000"/>
        </w:rPr>
        <w:t xml:space="preserve">now decouples the </w:t>
      </w:r>
      <w:r w:rsidR="00991A23">
        <w:rPr>
          <w:rStyle w:val="normaltextrun"/>
          <w:rFonts w:ascii="Arial" w:hAnsi="Arial" w:cs="Arial"/>
          <w:color w:val="000000"/>
        </w:rPr>
        <w:t xml:space="preserve">majority of </w:t>
      </w:r>
      <w:r w:rsidR="00837C36">
        <w:rPr>
          <w:rStyle w:val="normaltextrun"/>
          <w:rFonts w:ascii="Arial" w:hAnsi="Arial" w:cs="Arial"/>
          <w:color w:val="000000"/>
        </w:rPr>
        <w:t xml:space="preserve">technical requirements </w:t>
      </w:r>
      <w:r w:rsidR="00BD4251">
        <w:rPr>
          <w:rStyle w:val="normaltextrun"/>
          <w:rFonts w:ascii="Arial" w:hAnsi="Arial" w:cs="Arial"/>
          <w:color w:val="000000"/>
        </w:rPr>
        <w:t>from the definition</w:t>
      </w:r>
      <w:r w:rsidR="00CF3C6F">
        <w:rPr>
          <w:rStyle w:val="normaltextrun"/>
          <w:rFonts w:ascii="Arial" w:hAnsi="Arial" w:cs="Arial"/>
          <w:color w:val="000000"/>
        </w:rPr>
        <w:t xml:space="preserve"> </w:t>
      </w:r>
      <w:r w:rsidR="00BD4251">
        <w:rPr>
          <w:rStyle w:val="normaltextrun"/>
          <w:rFonts w:ascii="Arial" w:hAnsi="Arial" w:cs="Arial"/>
          <w:color w:val="000000"/>
        </w:rPr>
        <w:t>of Small, Medium and Large Power Stations</w:t>
      </w:r>
      <w:r w:rsidR="00F34AB6">
        <w:rPr>
          <w:rStyle w:val="normaltextrun"/>
          <w:rFonts w:ascii="Arial" w:hAnsi="Arial" w:cs="Arial"/>
          <w:color w:val="000000"/>
        </w:rPr>
        <w:t xml:space="preserve">, </w:t>
      </w:r>
      <w:r w:rsidR="00405063">
        <w:rPr>
          <w:rStyle w:val="normaltextrun"/>
          <w:rFonts w:ascii="Arial" w:hAnsi="Arial" w:cs="Arial"/>
          <w:color w:val="000000"/>
        </w:rPr>
        <w:t xml:space="preserve">there are some Grid Code requirements which only apply to Large Power Stations, and these requirements would in future have to be applied to </w:t>
      </w:r>
      <w:r w:rsidR="00EA0CAC">
        <w:rPr>
          <w:rStyle w:val="normaltextrun"/>
          <w:rFonts w:ascii="Arial" w:hAnsi="Arial" w:cs="Arial"/>
          <w:color w:val="000000"/>
        </w:rPr>
        <w:t>those Power Stations</w:t>
      </w:r>
      <w:r w:rsidR="00D3540B">
        <w:rPr>
          <w:rStyle w:val="normaltextrun"/>
          <w:rFonts w:ascii="Arial" w:hAnsi="Arial" w:cs="Arial"/>
          <w:color w:val="000000"/>
        </w:rPr>
        <w:t xml:space="preserve"> that</w:t>
      </w:r>
      <w:r w:rsidR="00EA0CAC">
        <w:rPr>
          <w:rStyle w:val="normaltextrun"/>
          <w:rFonts w:ascii="Arial" w:hAnsi="Arial" w:cs="Arial"/>
          <w:color w:val="000000"/>
        </w:rPr>
        <w:t xml:space="preserve"> would be classed as Small or Medium under the current rules, but would be Large </w:t>
      </w:r>
      <w:r w:rsidR="008000E8">
        <w:rPr>
          <w:rStyle w:val="normaltextrun"/>
          <w:rFonts w:ascii="Arial" w:hAnsi="Arial" w:cs="Arial"/>
          <w:color w:val="000000"/>
        </w:rPr>
        <w:t>if the Original proposal was implemented</w:t>
      </w:r>
      <w:r w:rsidR="00D62534">
        <w:rPr>
          <w:rStyle w:val="normaltextrun"/>
          <w:rFonts w:ascii="Arial" w:hAnsi="Arial" w:cs="Arial"/>
          <w:color w:val="000000"/>
        </w:rPr>
        <w:t>.</w:t>
      </w:r>
      <w:r w:rsidR="00BD4251">
        <w:rPr>
          <w:rStyle w:val="normaltextrun"/>
          <w:rFonts w:ascii="Arial" w:hAnsi="Arial" w:cs="Arial"/>
          <w:color w:val="000000"/>
        </w:rPr>
        <w:t xml:space="preserve"> </w:t>
      </w:r>
      <w:r w:rsidR="00D20A43">
        <w:rPr>
          <w:rStyle w:val="normaltextrun"/>
          <w:rFonts w:ascii="Arial" w:hAnsi="Arial" w:cs="Arial"/>
          <w:color w:val="000000"/>
        </w:rPr>
        <w:t>T</w:t>
      </w:r>
      <w:r w:rsidR="00C62DB0">
        <w:rPr>
          <w:rStyle w:val="normaltextrun"/>
          <w:rFonts w:ascii="Arial" w:hAnsi="Arial" w:cs="Arial"/>
          <w:color w:val="000000"/>
        </w:rPr>
        <w:t xml:space="preserve">his modification does not have any impact </w:t>
      </w:r>
      <w:r w:rsidR="00540EC6">
        <w:rPr>
          <w:rStyle w:val="normaltextrun"/>
          <w:rFonts w:ascii="Arial" w:hAnsi="Arial" w:cs="Arial"/>
          <w:color w:val="000000"/>
        </w:rPr>
        <w:t>on on</w:t>
      </w:r>
      <w:r w:rsidR="00C62DB0">
        <w:rPr>
          <w:rStyle w:val="normaltextrun"/>
          <w:rFonts w:ascii="Arial" w:hAnsi="Arial" w:cs="Arial"/>
          <w:color w:val="000000"/>
        </w:rPr>
        <w:t>-going Ofgem led Significant Code Review</w:t>
      </w:r>
      <w:r w:rsidR="00E9520E">
        <w:rPr>
          <w:rStyle w:val="normaltextrun"/>
          <w:rFonts w:ascii="Arial" w:hAnsi="Arial" w:cs="Arial"/>
          <w:color w:val="000000"/>
        </w:rPr>
        <w:t>s</w:t>
      </w:r>
      <w:r w:rsidR="00C62DB0">
        <w:rPr>
          <w:rStyle w:val="normaltextrun"/>
          <w:rFonts w:ascii="Arial" w:hAnsi="Arial" w:cs="Arial"/>
          <w:color w:val="000000"/>
        </w:rPr>
        <w:t xml:space="preserve">. This modification facilitates the implementation of </w:t>
      </w:r>
      <w:commentRangeStart w:id="52"/>
      <w:commentRangeStart w:id="53"/>
      <w:r w:rsidR="00C62DB0">
        <w:rPr>
          <w:rStyle w:val="normaltextrun"/>
          <w:rFonts w:ascii="Arial" w:hAnsi="Arial" w:cs="Arial"/>
          <w:color w:val="000000"/>
        </w:rPr>
        <w:t xml:space="preserve">consistent </w:t>
      </w:r>
      <w:r w:rsidR="00FB382B">
        <w:rPr>
          <w:rStyle w:val="normaltextrun"/>
          <w:rFonts w:ascii="Arial" w:hAnsi="Arial" w:cs="Arial"/>
          <w:color w:val="000000"/>
        </w:rPr>
        <w:t>access and connection arrangements</w:t>
      </w:r>
      <w:r w:rsidR="00583F1F">
        <w:rPr>
          <w:rStyle w:val="normaltextrun"/>
          <w:rFonts w:ascii="Arial" w:hAnsi="Arial" w:cs="Arial"/>
          <w:color w:val="000000"/>
        </w:rPr>
        <w:t xml:space="preserve"> </w:t>
      </w:r>
      <w:commentRangeEnd w:id="52"/>
      <w:r w:rsidR="00A154D0">
        <w:rPr>
          <w:rStyle w:val="CommentReference"/>
          <w:rFonts w:ascii="Arial" w:eastAsia="Times New Roman" w:hAnsi="Arial" w:cs="Times New Roman"/>
          <w:lang w:eastAsia="en-GB"/>
        </w:rPr>
        <w:commentReference w:id="52"/>
      </w:r>
      <w:commentRangeEnd w:id="53"/>
      <w:r w:rsidR="00FB382B">
        <w:rPr>
          <w:rStyle w:val="CommentReference"/>
          <w:rFonts w:ascii="Arial" w:eastAsia="Times New Roman" w:hAnsi="Arial" w:cs="Times New Roman"/>
          <w:lang w:eastAsia="en-GB"/>
        </w:rPr>
        <w:commentReference w:id="53"/>
      </w:r>
      <w:r w:rsidR="00C62DB0">
        <w:rPr>
          <w:rStyle w:val="normaltextrun"/>
          <w:rFonts w:ascii="Arial" w:hAnsi="Arial" w:cs="Arial"/>
          <w:color w:val="000000"/>
        </w:rPr>
        <w:t>across GB for the connection of new generation.</w:t>
      </w:r>
    </w:p>
    <w:p w14:paraId="63C2B1B5" w14:textId="77777777" w:rsidR="00FC7012" w:rsidRDefault="00FC7012" w:rsidP="00D3031A">
      <w:pPr>
        <w:pStyle w:val="Style11"/>
      </w:pPr>
      <w:r>
        <w:t>Interactions</w:t>
      </w:r>
    </w:p>
    <w:p w14:paraId="00905199" w14:textId="47E23523" w:rsidR="00586D87" w:rsidRPr="00540EC6" w:rsidRDefault="00586D87" w:rsidP="00586D87">
      <w:pPr>
        <w:rPr>
          <w:rFonts w:asciiTheme="majorHAnsi" w:hAnsiTheme="majorHAnsi" w:cstheme="majorHAnsi"/>
          <w:sz w:val="22"/>
        </w:rPr>
      </w:pPr>
      <w:r w:rsidRPr="00540EC6">
        <w:rPr>
          <w:rFonts w:asciiTheme="majorHAnsi" w:hAnsiTheme="majorHAnsi" w:cstheme="majorHAnsi"/>
        </w:rPr>
        <w:t>As part of th</w:t>
      </w:r>
      <w:r w:rsidR="00052212">
        <w:rPr>
          <w:rFonts w:asciiTheme="majorHAnsi" w:hAnsiTheme="majorHAnsi" w:cstheme="majorHAnsi"/>
        </w:rPr>
        <w:t>is</w:t>
      </w:r>
      <w:r w:rsidRPr="00540EC6">
        <w:rPr>
          <w:rFonts w:asciiTheme="majorHAnsi" w:hAnsiTheme="majorHAnsi" w:cstheme="majorHAnsi"/>
        </w:rPr>
        <w:t xml:space="preserve"> Grid Code modification, it has been established that there are interactions with other codes that </w:t>
      </w:r>
      <w:r w:rsidR="00D8078D">
        <w:rPr>
          <w:rFonts w:asciiTheme="majorHAnsi" w:hAnsiTheme="majorHAnsi" w:cstheme="majorHAnsi"/>
        </w:rPr>
        <w:t>have been</w:t>
      </w:r>
      <w:r w:rsidRPr="00540EC6">
        <w:rPr>
          <w:rFonts w:asciiTheme="majorHAnsi" w:hAnsiTheme="majorHAnsi" w:cstheme="majorHAnsi"/>
        </w:rPr>
        <w:t xml:space="preserve"> considered</w:t>
      </w:r>
      <w:r w:rsidR="00052212">
        <w:rPr>
          <w:rFonts w:asciiTheme="majorHAnsi" w:hAnsiTheme="majorHAnsi" w:cstheme="majorHAnsi"/>
        </w:rPr>
        <w:t>,</w:t>
      </w:r>
      <w:r w:rsidR="007B47BB" w:rsidRPr="00540EC6">
        <w:rPr>
          <w:rFonts w:asciiTheme="majorHAnsi" w:hAnsiTheme="majorHAnsi" w:cstheme="majorHAnsi"/>
        </w:rPr>
        <w:t xml:space="preserve"> </w:t>
      </w:r>
      <w:r w:rsidR="00052212">
        <w:rPr>
          <w:rFonts w:asciiTheme="majorHAnsi" w:hAnsiTheme="majorHAnsi" w:cstheme="majorHAnsi"/>
        </w:rPr>
        <w:t>i</w:t>
      </w:r>
      <w:r w:rsidR="007B47BB" w:rsidRPr="00540EC6">
        <w:rPr>
          <w:rFonts w:asciiTheme="majorHAnsi" w:hAnsiTheme="majorHAnsi" w:cstheme="majorHAnsi"/>
        </w:rPr>
        <w:t xml:space="preserve">ncluding </w:t>
      </w:r>
      <w:r w:rsidR="00052212">
        <w:rPr>
          <w:rFonts w:asciiTheme="majorHAnsi" w:hAnsiTheme="majorHAnsi" w:cstheme="majorHAnsi"/>
        </w:rPr>
        <w:t xml:space="preserve">the </w:t>
      </w:r>
      <w:r w:rsidR="007B47BB" w:rsidRPr="00540EC6">
        <w:rPr>
          <w:rFonts w:asciiTheme="majorHAnsi" w:hAnsiTheme="majorHAnsi" w:cstheme="majorHAnsi"/>
        </w:rPr>
        <w:t xml:space="preserve">BSC, </w:t>
      </w:r>
      <w:r w:rsidR="00052212">
        <w:rPr>
          <w:rFonts w:asciiTheme="majorHAnsi" w:hAnsiTheme="majorHAnsi" w:cstheme="majorHAnsi"/>
        </w:rPr>
        <w:t xml:space="preserve">the </w:t>
      </w:r>
      <w:r w:rsidR="007B47BB" w:rsidRPr="00540EC6">
        <w:rPr>
          <w:rFonts w:asciiTheme="majorHAnsi" w:hAnsiTheme="majorHAnsi" w:cstheme="majorHAnsi"/>
        </w:rPr>
        <w:t xml:space="preserve">CUSC, </w:t>
      </w:r>
      <w:r w:rsidR="00052212">
        <w:rPr>
          <w:rFonts w:asciiTheme="majorHAnsi" w:hAnsiTheme="majorHAnsi" w:cstheme="majorHAnsi"/>
        </w:rPr>
        <w:t xml:space="preserve">the </w:t>
      </w:r>
      <w:r w:rsidR="007B47BB" w:rsidRPr="00540EC6">
        <w:rPr>
          <w:rFonts w:asciiTheme="majorHAnsi" w:hAnsiTheme="majorHAnsi" w:cstheme="majorHAnsi"/>
        </w:rPr>
        <w:t>Distributio</w:t>
      </w:r>
      <w:r w:rsidR="00AC6248" w:rsidRPr="00540EC6">
        <w:rPr>
          <w:rFonts w:asciiTheme="majorHAnsi" w:hAnsiTheme="majorHAnsi" w:cstheme="majorHAnsi"/>
        </w:rPr>
        <w:t xml:space="preserve">n Code, and </w:t>
      </w:r>
      <w:r w:rsidR="00052212">
        <w:rPr>
          <w:rFonts w:asciiTheme="majorHAnsi" w:hAnsiTheme="majorHAnsi" w:cstheme="majorHAnsi"/>
        </w:rPr>
        <w:t xml:space="preserve">the </w:t>
      </w:r>
      <w:r w:rsidR="00AC6248" w:rsidRPr="00540EC6">
        <w:rPr>
          <w:rFonts w:asciiTheme="majorHAnsi" w:hAnsiTheme="majorHAnsi" w:cstheme="majorHAnsi"/>
        </w:rPr>
        <w:t>SQSS</w:t>
      </w:r>
      <w:r w:rsidR="008000E8">
        <w:rPr>
          <w:rFonts w:asciiTheme="majorHAnsi" w:hAnsiTheme="majorHAnsi" w:cstheme="majorHAnsi"/>
        </w:rPr>
        <w:t>.</w:t>
      </w:r>
    </w:p>
    <w:p w14:paraId="60084551" w14:textId="77777777" w:rsidR="00586D87" w:rsidRDefault="00586D87" w:rsidP="00586D87">
      <w:pPr>
        <w:rPr>
          <w:i/>
          <w:iCs/>
        </w:rPr>
      </w:pPr>
    </w:p>
    <w:p w14:paraId="29E1231C" w14:textId="26CF6272" w:rsidR="002968DD" w:rsidRPr="002968DD" w:rsidRDefault="006567FB">
      <w:pPr>
        <w:spacing w:after="160"/>
      </w:pPr>
      <w:r>
        <w:br w:type="page"/>
      </w:r>
    </w:p>
    <w:p w14:paraId="50CB8CDD" w14:textId="416CD068" w:rsidR="00043548" w:rsidRPr="0065065B" w:rsidRDefault="00043548" w:rsidP="00043548">
      <w:pPr>
        <w:pStyle w:val="CA2"/>
        <w:rPr>
          <w:rFonts w:asciiTheme="minorHAnsi" w:hAnsiTheme="minorHAnsi" w:cstheme="minorHAnsi"/>
          <w:sz w:val="24"/>
          <w:szCs w:val="24"/>
        </w:rPr>
      </w:pPr>
      <w:bookmarkStart w:id="54" w:name="_Toc153972752"/>
      <w:r w:rsidRPr="0065065B">
        <w:rPr>
          <w:rFonts w:asciiTheme="minorHAnsi" w:hAnsiTheme="minorHAnsi" w:cstheme="minorHAnsi"/>
          <w:sz w:val="24"/>
          <w:szCs w:val="24"/>
        </w:rPr>
        <w:lastRenderedPageBreak/>
        <w:t>What is the issue?</w:t>
      </w:r>
      <w:bookmarkEnd w:id="6"/>
      <w:bookmarkEnd w:id="54"/>
    </w:p>
    <w:p w14:paraId="1691507C" w14:textId="5361ED1C" w:rsidR="00C62DB0" w:rsidRPr="00C62DB0" w:rsidRDefault="00C62DB0" w:rsidP="00C62DB0">
      <w:pPr>
        <w:spacing w:line="240" w:lineRule="auto"/>
        <w:jc w:val="both"/>
        <w:textAlignment w:val="baseline"/>
        <w:rPr>
          <w:rFonts w:ascii="Segoe UI" w:eastAsia="Times New Roman" w:hAnsi="Segoe UI" w:cs="Segoe UI"/>
          <w:b/>
          <w:bCs/>
          <w:sz w:val="18"/>
          <w:szCs w:val="18"/>
          <w:lang w:eastAsia="en-GB"/>
        </w:rPr>
      </w:pPr>
      <w:bookmarkStart w:id="55" w:name="_Toc58482272"/>
      <w:r w:rsidRPr="00C62DB0">
        <w:rPr>
          <w:rFonts w:ascii="Arial" w:eastAsia="Times New Roman" w:hAnsi="Arial" w:cs="Arial"/>
          <w:color w:val="000000"/>
          <w:szCs w:val="24"/>
          <w:shd w:val="clear" w:color="auto" w:fill="FFFFFF"/>
          <w:lang w:eastAsia="en-GB"/>
        </w:rPr>
        <w:t>The Grid Code does not currently apply consisten</w:t>
      </w:r>
      <w:r w:rsidR="00F5684A">
        <w:rPr>
          <w:rFonts w:ascii="Arial" w:eastAsia="Times New Roman" w:hAnsi="Arial" w:cs="Arial"/>
          <w:color w:val="000000"/>
          <w:szCs w:val="24"/>
          <w:shd w:val="clear" w:color="auto" w:fill="FFFFFF"/>
          <w:lang w:eastAsia="en-GB"/>
        </w:rPr>
        <w:t>t</w:t>
      </w:r>
      <w:r w:rsidRPr="00C62DB0">
        <w:rPr>
          <w:rFonts w:ascii="Arial" w:eastAsia="Times New Roman" w:hAnsi="Arial" w:cs="Arial"/>
          <w:color w:val="000000"/>
          <w:szCs w:val="24"/>
          <w:shd w:val="clear" w:color="auto" w:fill="FFFFFF"/>
          <w:lang w:eastAsia="en-GB"/>
        </w:rPr>
        <w:t xml:space="preserve"> </w:t>
      </w:r>
      <w:commentRangeStart w:id="56"/>
      <w:r w:rsidRPr="00C62DB0">
        <w:rPr>
          <w:rFonts w:ascii="Arial" w:eastAsia="Times New Roman" w:hAnsi="Arial" w:cs="Arial"/>
          <w:color w:val="000000"/>
          <w:szCs w:val="24"/>
          <w:shd w:val="clear" w:color="auto" w:fill="FFFFFF"/>
          <w:lang w:eastAsia="en-GB"/>
        </w:rPr>
        <w:t xml:space="preserve">access </w:t>
      </w:r>
      <w:ins w:id="57" w:author="Lizzie Timmins (ESO)" w:date="2023-12-20T13:42:00Z">
        <w:r w:rsidR="009E0F66">
          <w:rPr>
            <w:rFonts w:ascii="Arial" w:eastAsia="Times New Roman" w:hAnsi="Arial" w:cs="Arial"/>
            <w:color w:val="000000"/>
            <w:szCs w:val="24"/>
            <w:shd w:val="clear" w:color="auto" w:fill="FFFFFF"/>
            <w:lang w:eastAsia="en-GB"/>
          </w:rPr>
          <w:t xml:space="preserve">and connection </w:t>
        </w:r>
      </w:ins>
      <w:r w:rsidRPr="00C62DB0">
        <w:rPr>
          <w:rFonts w:ascii="Arial" w:eastAsia="Times New Roman" w:hAnsi="Arial" w:cs="Arial"/>
          <w:color w:val="000000"/>
          <w:szCs w:val="24"/>
          <w:shd w:val="clear" w:color="auto" w:fill="FFFFFF"/>
          <w:lang w:eastAsia="en-GB"/>
        </w:rPr>
        <w:t xml:space="preserve">arrangements </w:t>
      </w:r>
      <w:commentRangeEnd w:id="56"/>
      <w:r w:rsidR="00FF0BA6">
        <w:rPr>
          <w:rStyle w:val="CommentReference"/>
          <w:rFonts w:ascii="Arial" w:eastAsia="Times New Roman" w:hAnsi="Arial" w:cs="Times New Roman"/>
          <w:lang w:eastAsia="en-GB"/>
        </w:rPr>
        <w:commentReference w:id="56"/>
      </w:r>
      <w:r w:rsidRPr="00C62DB0">
        <w:rPr>
          <w:rFonts w:ascii="Arial" w:eastAsia="Times New Roman" w:hAnsi="Arial" w:cs="Arial"/>
          <w:color w:val="000000"/>
          <w:szCs w:val="24"/>
          <w:shd w:val="clear" w:color="auto" w:fill="FFFFFF"/>
          <w:lang w:eastAsia="en-GB"/>
        </w:rPr>
        <w:t xml:space="preserve">across GB and, as such, does not assist the creation of a pan-GB market for power generating module (PGM) technology, by increasing the commonality of </w:t>
      </w:r>
      <w:commentRangeStart w:id="58"/>
      <w:commentRangeStart w:id="59"/>
      <w:r w:rsidR="00397E2C">
        <w:rPr>
          <w:rFonts w:ascii="Arial" w:eastAsia="Times New Roman" w:hAnsi="Arial" w:cs="Arial"/>
          <w:color w:val="000000"/>
          <w:szCs w:val="24"/>
          <w:shd w:val="clear" w:color="auto" w:fill="FFFFFF"/>
          <w:lang w:eastAsia="en-GB"/>
        </w:rPr>
        <w:t>Power Station</w:t>
      </w:r>
      <w:commentRangeStart w:id="60"/>
      <w:commentRangeStart w:id="61"/>
      <w:r w:rsidRPr="00C62DB0">
        <w:rPr>
          <w:rFonts w:ascii="Arial" w:eastAsia="Times New Roman" w:hAnsi="Arial" w:cs="Arial"/>
          <w:color w:val="000000"/>
          <w:szCs w:val="24"/>
          <w:shd w:val="clear" w:color="auto" w:fill="FFFFFF"/>
          <w:lang w:eastAsia="en-GB"/>
        </w:rPr>
        <w:t xml:space="preserve"> </w:t>
      </w:r>
      <w:commentRangeEnd w:id="58"/>
      <w:r w:rsidR="004148C5">
        <w:rPr>
          <w:rStyle w:val="CommentReference"/>
          <w:rFonts w:ascii="Arial" w:eastAsia="Times New Roman" w:hAnsi="Arial" w:cs="Times New Roman"/>
          <w:lang w:eastAsia="en-GB"/>
        </w:rPr>
        <w:commentReference w:id="58"/>
      </w:r>
      <w:commentRangeEnd w:id="59"/>
      <w:r w:rsidR="0049101E">
        <w:rPr>
          <w:rStyle w:val="CommentReference"/>
          <w:rFonts w:ascii="Arial" w:eastAsia="Times New Roman" w:hAnsi="Arial" w:cs="Times New Roman"/>
          <w:lang w:eastAsia="en-GB"/>
        </w:rPr>
        <w:commentReference w:id="59"/>
      </w:r>
      <w:r w:rsidRPr="00C62DB0">
        <w:rPr>
          <w:rFonts w:ascii="Arial" w:eastAsia="Times New Roman" w:hAnsi="Arial" w:cs="Arial"/>
          <w:color w:val="000000"/>
          <w:szCs w:val="24"/>
          <w:shd w:val="clear" w:color="auto" w:fill="FFFFFF"/>
          <w:lang w:eastAsia="en-GB"/>
        </w:rPr>
        <w:t>requirements</w:t>
      </w:r>
      <w:commentRangeEnd w:id="60"/>
      <w:r w:rsidR="008000E8">
        <w:rPr>
          <w:rStyle w:val="CommentReference"/>
          <w:rFonts w:ascii="Arial" w:eastAsia="Times New Roman" w:hAnsi="Arial" w:cs="Times New Roman"/>
          <w:lang w:eastAsia="en-GB"/>
        </w:rPr>
        <w:commentReference w:id="60"/>
      </w:r>
      <w:commentRangeEnd w:id="61"/>
      <w:r w:rsidR="00326BFB">
        <w:rPr>
          <w:rStyle w:val="CommentReference"/>
          <w:rFonts w:ascii="Arial" w:eastAsia="Times New Roman" w:hAnsi="Arial" w:cs="Times New Roman"/>
          <w:lang w:eastAsia="en-GB"/>
        </w:rPr>
        <w:commentReference w:id="61"/>
      </w:r>
      <w:r w:rsidRPr="00C62DB0">
        <w:rPr>
          <w:rFonts w:ascii="Arial" w:eastAsia="Times New Roman" w:hAnsi="Arial" w:cs="Arial"/>
          <w:color w:val="000000"/>
          <w:szCs w:val="24"/>
          <w:shd w:val="clear" w:color="auto" w:fill="FFFFFF"/>
          <w:lang w:eastAsia="en-GB"/>
        </w:rPr>
        <w:t>.</w:t>
      </w:r>
      <w:r w:rsidRPr="00C62DB0">
        <w:rPr>
          <w:rFonts w:ascii="Arial" w:eastAsia="Times New Roman" w:hAnsi="Arial" w:cs="Arial"/>
          <w:b/>
          <w:bCs/>
          <w:color w:val="000000"/>
          <w:szCs w:val="24"/>
          <w:lang w:eastAsia="en-GB"/>
        </w:rPr>
        <w:t> </w:t>
      </w:r>
    </w:p>
    <w:p w14:paraId="5FC96170"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BABEEF6" w14:textId="648BDBF1"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xml:space="preserve">The requirements that currently apply to </w:t>
      </w:r>
      <w:r w:rsidR="008000E8">
        <w:rPr>
          <w:rFonts w:ascii="Arial" w:eastAsia="Times New Roman" w:hAnsi="Arial" w:cs="Arial"/>
          <w:szCs w:val="24"/>
          <w:lang w:eastAsia="en-GB"/>
        </w:rPr>
        <w:t>a</w:t>
      </w:r>
      <w:r w:rsidRPr="00C62DB0">
        <w:rPr>
          <w:rFonts w:ascii="Arial" w:eastAsia="Times New Roman" w:hAnsi="Arial" w:cs="Arial"/>
          <w:szCs w:val="24"/>
          <w:lang w:eastAsia="en-GB"/>
        </w:rPr>
        <w:t xml:space="preserve"> </w:t>
      </w:r>
      <w:r w:rsidR="008000E8">
        <w:rPr>
          <w:rFonts w:ascii="Arial" w:eastAsia="Times New Roman" w:hAnsi="Arial" w:cs="Arial"/>
          <w:szCs w:val="24"/>
          <w:lang w:eastAsia="en-GB"/>
        </w:rPr>
        <w:t>G</w:t>
      </w:r>
      <w:r w:rsidRPr="00C62DB0">
        <w:rPr>
          <w:rFonts w:ascii="Arial" w:eastAsia="Times New Roman" w:hAnsi="Arial" w:cs="Arial"/>
          <w:szCs w:val="24"/>
          <w:lang w:eastAsia="en-GB"/>
        </w:rPr>
        <w:t xml:space="preserve">enerator seeking to connect a </w:t>
      </w:r>
      <w:r w:rsidR="00FB3DDC">
        <w:rPr>
          <w:rFonts w:ascii="Arial" w:eastAsia="Times New Roman" w:hAnsi="Arial" w:cs="Arial"/>
          <w:szCs w:val="24"/>
          <w:lang w:eastAsia="en-GB"/>
        </w:rPr>
        <w:t xml:space="preserve">Power Station </w:t>
      </w:r>
      <w:r w:rsidRPr="00C62DB0">
        <w:rPr>
          <w:rFonts w:ascii="Arial" w:eastAsia="Times New Roman" w:hAnsi="Arial" w:cs="Arial"/>
          <w:szCs w:val="24"/>
          <w:lang w:eastAsia="en-GB"/>
        </w:rPr>
        <w:t>within the GB synchronous area are contrary to the aim and purpose of the European Network Codes</w:t>
      </w:r>
      <w:r w:rsidR="007C5B93">
        <w:rPr>
          <w:rStyle w:val="FootnoteReference"/>
          <w:rFonts w:ascii="Arial" w:eastAsia="Times New Roman" w:hAnsi="Arial" w:cs="Arial"/>
          <w:szCs w:val="24"/>
          <w:lang w:eastAsia="en-GB"/>
        </w:rPr>
        <w:footnoteReference w:id="2"/>
      </w:r>
      <w:r w:rsidR="001C44EE">
        <w:rPr>
          <w:rFonts w:ascii="Arial" w:eastAsia="Times New Roman" w:hAnsi="Arial" w:cs="Arial"/>
          <w:szCs w:val="24"/>
          <w:lang w:eastAsia="en-GB"/>
        </w:rPr>
        <w:t xml:space="preserve"> </w:t>
      </w:r>
      <w:commentRangeStart w:id="62"/>
      <w:r w:rsidR="00C80BC7">
        <w:rPr>
          <w:rFonts w:ascii="Arial" w:eastAsia="Times New Roman" w:hAnsi="Arial" w:cs="Arial"/>
          <w:szCs w:val="24"/>
          <w:lang w:eastAsia="en-GB"/>
        </w:rPr>
        <w:t xml:space="preserve">in </w:t>
      </w:r>
      <w:commentRangeEnd w:id="62"/>
      <w:r w:rsidR="000C70A4">
        <w:rPr>
          <w:rStyle w:val="CommentReference"/>
          <w:rFonts w:ascii="Arial" w:eastAsia="Times New Roman" w:hAnsi="Arial" w:cs="Times New Roman"/>
          <w:lang w:eastAsia="en-GB"/>
        </w:rPr>
        <w:commentReference w:id="62"/>
      </w:r>
      <w:r w:rsidR="00C80BC7">
        <w:rPr>
          <w:rFonts w:ascii="Arial" w:eastAsia="Times New Roman" w:hAnsi="Arial" w:cs="Arial"/>
          <w:szCs w:val="24"/>
          <w:lang w:eastAsia="en-GB"/>
        </w:rPr>
        <w:t xml:space="preserve">respect of Power Generating Modules (Type A, B, C or D) </w:t>
      </w:r>
      <w:r w:rsidRPr="00C62DB0">
        <w:rPr>
          <w:rFonts w:ascii="Arial" w:eastAsia="Times New Roman" w:hAnsi="Arial" w:cs="Arial"/>
          <w:szCs w:val="24"/>
          <w:lang w:eastAsia="en-GB"/>
        </w:rPr>
        <w:t xml:space="preserve">and will continue to lead to consequences that do not benefit the consumer or enhance the efficient and effective operation of the System.  </w:t>
      </w:r>
      <w:commentRangeStart w:id="63"/>
      <w:commentRangeStart w:id="64"/>
      <w:commentRangeStart w:id="65"/>
      <w:r w:rsidRPr="00C62DB0">
        <w:rPr>
          <w:rFonts w:ascii="Arial" w:eastAsia="Times New Roman" w:hAnsi="Arial" w:cs="Arial"/>
          <w:szCs w:val="24"/>
          <w:lang w:eastAsia="en-GB"/>
        </w:rPr>
        <w:t xml:space="preserve">For example, the current baseline arrangements appear to lead to the consequence of deliberate sizing of generators </w:t>
      </w:r>
      <w:commentRangeEnd w:id="63"/>
      <w:r w:rsidR="004B0ACA">
        <w:rPr>
          <w:rStyle w:val="CommentReference"/>
          <w:rFonts w:ascii="Arial" w:eastAsia="Times New Roman" w:hAnsi="Arial" w:cs="Times New Roman"/>
          <w:lang w:eastAsia="en-GB"/>
        </w:rPr>
        <w:commentReference w:id="63"/>
      </w:r>
      <w:commentRangeEnd w:id="64"/>
      <w:r w:rsidR="00434A02">
        <w:rPr>
          <w:rStyle w:val="CommentReference"/>
          <w:rFonts w:ascii="Arial" w:eastAsia="Times New Roman" w:hAnsi="Arial" w:cs="Times New Roman"/>
          <w:lang w:eastAsia="en-GB"/>
        </w:rPr>
        <w:commentReference w:id="64"/>
      </w:r>
      <w:commentRangeEnd w:id="65"/>
      <w:r w:rsidR="00A955F2">
        <w:rPr>
          <w:rStyle w:val="CommentReference"/>
          <w:rFonts w:ascii="Arial" w:eastAsia="Times New Roman" w:hAnsi="Arial" w:cs="Times New Roman"/>
          <w:lang w:eastAsia="en-GB"/>
        </w:rPr>
        <w:commentReference w:id="65"/>
      </w:r>
      <w:commentRangeStart w:id="66"/>
      <w:r w:rsidRPr="00C62DB0">
        <w:rPr>
          <w:rFonts w:ascii="Arial" w:eastAsia="Times New Roman" w:hAnsi="Arial" w:cs="Arial"/>
          <w:szCs w:val="24"/>
          <w:lang w:eastAsia="en-GB"/>
        </w:rPr>
        <w:t>to fit below an arbitrary MW threshold which varies depending on where in GB the plant is located, leading to a loss of economy of scale and particularly for renewable generation, a reduced ability to efficiently exploit the available energy resource, which ultimately is reflected in a higher cost of production and a greater cost to end consumers</w:t>
      </w:r>
      <w:commentRangeEnd w:id="66"/>
      <w:r w:rsidR="00222124">
        <w:rPr>
          <w:rStyle w:val="CommentReference"/>
          <w:rFonts w:ascii="Arial" w:eastAsia="Times New Roman" w:hAnsi="Arial" w:cs="Times New Roman"/>
          <w:lang w:eastAsia="en-GB"/>
        </w:rPr>
        <w:commentReference w:id="66"/>
      </w:r>
      <w:r w:rsidRPr="00C62DB0">
        <w:rPr>
          <w:rFonts w:ascii="Arial" w:eastAsia="Times New Roman" w:hAnsi="Arial" w:cs="Arial"/>
          <w:szCs w:val="24"/>
          <w:lang w:eastAsia="en-GB"/>
        </w:rPr>
        <w:t>.    </w:t>
      </w:r>
    </w:p>
    <w:p w14:paraId="1DFB3513"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92FEE59" w14:textId="4C9F7436" w:rsidR="00C62DB0" w:rsidRPr="00C62DB0" w:rsidRDefault="00C62DB0" w:rsidP="00C62DB0">
      <w:pPr>
        <w:spacing w:line="240" w:lineRule="auto"/>
        <w:jc w:val="both"/>
        <w:textAlignment w:val="baseline"/>
        <w:rPr>
          <w:del w:id="67" w:author="Lizzie Timmins (ESO)" w:date="2023-12-20T13:44:00Z"/>
          <w:rFonts w:ascii="Segoe UI" w:eastAsia="Times New Roman" w:hAnsi="Segoe UI" w:cs="Segoe UI"/>
          <w:sz w:val="18"/>
          <w:szCs w:val="18"/>
          <w:lang w:eastAsia="en-GB"/>
        </w:rPr>
      </w:pPr>
      <w:commentRangeStart w:id="68"/>
      <w:commentRangeStart w:id="69"/>
      <w:commentRangeStart w:id="70"/>
      <w:commentRangeStart w:id="71"/>
      <w:del w:id="72" w:author="Lizzie Timmins (ESO)" w:date="2023-12-20T13:44:00Z">
        <w:r w:rsidRPr="00C62DB0">
          <w:rPr>
            <w:rFonts w:ascii="Arial" w:eastAsia="Times New Roman" w:hAnsi="Arial" w:cs="Arial"/>
            <w:szCs w:val="24"/>
            <w:lang w:eastAsia="en-GB"/>
          </w:rPr>
          <w:delText>Also, it has anecdotally had other potentially perverse outcomes, such as of the dearth of small-scale thermal generation</w:delText>
        </w:r>
        <w:r w:rsidR="004B25DA">
          <w:rPr>
            <w:rStyle w:val="FootnoteReference"/>
            <w:rFonts w:ascii="Arial" w:eastAsia="Times New Roman" w:hAnsi="Arial" w:cs="Arial"/>
            <w:sz w:val="19"/>
            <w:szCs w:val="19"/>
            <w:lang w:eastAsia="en-GB"/>
          </w:rPr>
          <w:footnoteReference w:id="3"/>
        </w:r>
        <w:r w:rsidR="0080548F" w:rsidRPr="0080548F">
          <w:rPr>
            <w:rFonts w:ascii="Arial" w:eastAsia="Times New Roman" w:hAnsi="Arial" w:cs="Arial"/>
            <w:sz w:val="19"/>
            <w:szCs w:val="19"/>
            <w:lang w:eastAsia="en-GB"/>
          </w:rPr>
          <w:delText xml:space="preserve"> </w:delText>
        </w:r>
        <w:r w:rsidRPr="00C62DB0">
          <w:rPr>
            <w:rFonts w:ascii="Arial" w:eastAsia="Times New Roman" w:hAnsi="Arial" w:cs="Arial"/>
            <w:szCs w:val="24"/>
            <w:lang w:eastAsia="en-GB"/>
          </w:rPr>
          <w:delText xml:space="preserve">being built in recent times in Scotland.  This, in </w:delText>
        </w:r>
        <w:r w:rsidR="00434A02">
          <w:rPr>
            <w:rFonts w:ascii="Arial" w:eastAsia="Times New Roman" w:hAnsi="Arial" w:cs="Arial"/>
            <w:szCs w:val="24"/>
            <w:lang w:eastAsia="en-GB"/>
          </w:rPr>
          <w:delText>may have</w:delText>
        </w:r>
        <w:r w:rsidRPr="00C62DB0">
          <w:rPr>
            <w:rFonts w:ascii="Arial" w:eastAsia="Times New Roman" w:hAnsi="Arial" w:cs="Arial"/>
            <w:szCs w:val="24"/>
            <w:lang w:eastAsia="en-GB"/>
          </w:rPr>
          <w:delText xml:space="preserve"> knock-on effects from lack of synchronous generation on the distribution system (e.g., lower fault level, system inertia).  </w:delText>
        </w:r>
        <w:commentRangeEnd w:id="68"/>
        <w:r w:rsidR="001218E1">
          <w:rPr>
            <w:rStyle w:val="CommentReference"/>
            <w:rFonts w:ascii="Arial" w:eastAsia="Times New Roman" w:hAnsi="Arial" w:cs="Times New Roman"/>
            <w:lang w:eastAsia="en-GB"/>
          </w:rPr>
          <w:commentReference w:id="68"/>
        </w:r>
        <w:commentRangeEnd w:id="69"/>
        <w:r w:rsidR="00434A02">
          <w:rPr>
            <w:rStyle w:val="CommentReference"/>
            <w:rFonts w:ascii="Arial" w:eastAsia="Times New Roman" w:hAnsi="Arial" w:cs="Times New Roman"/>
            <w:lang w:eastAsia="en-GB"/>
          </w:rPr>
          <w:commentReference w:id="69"/>
        </w:r>
        <w:commentRangeEnd w:id="70"/>
        <w:r w:rsidR="00D3540B">
          <w:rPr>
            <w:rStyle w:val="CommentReference"/>
            <w:rFonts w:ascii="Arial" w:eastAsia="Times New Roman" w:hAnsi="Arial" w:cs="Times New Roman"/>
            <w:lang w:eastAsia="en-GB"/>
          </w:rPr>
          <w:commentReference w:id="70"/>
        </w:r>
        <w:commentRangeEnd w:id="71"/>
        <w:r w:rsidR="003D614A">
          <w:rPr>
            <w:rStyle w:val="CommentReference"/>
            <w:rFonts w:ascii="Arial" w:eastAsia="Times New Roman" w:hAnsi="Arial" w:cs="Times New Roman"/>
            <w:lang w:eastAsia="en-GB"/>
          </w:rPr>
          <w:commentReference w:id="71"/>
        </w:r>
      </w:del>
    </w:p>
    <w:p w14:paraId="774C440F" w14:textId="660EA11A" w:rsidR="00C62DB0" w:rsidRDefault="00C62DB0" w:rsidP="00BE213C">
      <w:pPr>
        <w:pStyle w:val="Heading2"/>
        <w:rPr>
          <w:del w:id="75" w:author="Lizzie Timmins (ESO)" w:date="2023-12-20T13:44:00Z"/>
        </w:rPr>
      </w:pPr>
      <w:bookmarkStart w:id="76" w:name="_Why_change?"/>
      <w:bookmarkEnd w:id="76"/>
    </w:p>
    <w:p w14:paraId="76EA0AFE" w14:textId="69B2469F" w:rsidR="00BE213C" w:rsidRDefault="00BE213C" w:rsidP="00BE213C">
      <w:pPr>
        <w:pStyle w:val="Heading2"/>
      </w:pPr>
      <w:bookmarkStart w:id="77" w:name="_Toc153972753"/>
      <w:r>
        <w:t>Why change?</w:t>
      </w:r>
      <w:bookmarkEnd w:id="77"/>
    </w:p>
    <w:p w14:paraId="0FE64AF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This Proposal is one of several which seeks to build on the relevant provisions of the EU Network Codes/ Guidelines. Although the UK has now left the EU, </w:t>
      </w:r>
      <w:proofErr w:type="gramStart"/>
      <w:r>
        <w:rPr>
          <w:rStyle w:val="normaltextrun"/>
          <w:rFonts w:ascii="Arial" w:eastAsiaTheme="majorEastAsia" w:hAnsi="Arial" w:cs="Arial"/>
        </w:rPr>
        <w:t>the majority of</w:t>
      </w:r>
      <w:proofErr w:type="gramEnd"/>
      <w:r>
        <w:rPr>
          <w:rStyle w:val="normaltextrun"/>
          <w:rFonts w:ascii="Arial" w:eastAsiaTheme="majorEastAsia" w:hAnsi="Arial" w:cs="Arial"/>
        </w:rPr>
        <w:t xml:space="preserve"> these requirements have been integrated into UK law through the application of Statutory Instruments. </w:t>
      </w:r>
      <w:r>
        <w:rPr>
          <w:rStyle w:val="eop"/>
          <w:rFonts w:ascii="Arial" w:hAnsi="Arial" w:cs="Arial"/>
        </w:rPr>
        <w:t> </w:t>
      </w:r>
    </w:p>
    <w:p w14:paraId="10D7E23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50E400E"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full set of EU Network Codes/ Guidelines are:  </w:t>
      </w:r>
      <w:r>
        <w:rPr>
          <w:rStyle w:val="eop"/>
          <w:rFonts w:ascii="Arial" w:hAnsi="Arial" w:cs="Arial"/>
        </w:rPr>
        <w:t> </w:t>
      </w:r>
    </w:p>
    <w:p w14:paraId="1288A4FE"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2015/1222 – Capacity Allocation and Congestion Management (CACM) which entered into force 14 August 2015 </w:t>
      </w:r>
      <w:r>
        <w:rPr>
          <w:rStyle w:val="normaltextrun"/>
          <w:rFonts w:ascii="Arial" w:eastAsiaTheme="majorEastAsia" w:hAnsi="Arial" w:cs="Arial"/>
        </w:rPr>
        <w:t> </w:t>
      </w:r>
      <w:r>
        <w:rPr>
          <w:rStyle w:val="eop"/>
          <w:rFonts w:ascii="Arial" w:hAnsi="Arial" w:cs="Arial"/>
        </w:rPr>
        <w:t> </w:t>
      </w:r>
    </w:p>
    <w:p w14:paraId="226E7A9F"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2016/1719 – Forward Capacity Allocation (FCA) which entered into force 17 October 2016 </w:t>
      </w:r>
      <w:r w:rsidRPr="00C20AA9">
        <w:rPr>
          <w:rStyle w:val="normaltextrun"/>
          <w:rFonts w:ascii="Arial" w:eastAsiaTheme="majorEastAsia" w:hAnsi="Arial" w:cs="Arial"/>
        </w:rPr>
        <w:t> </w:t>
      </w:r>
      <w:r w:rsidRPr="00C20AA9">
        <w:rPr>
          <w:rStyle w:val="eop"/>
          <w:rFonts w:ascii="Arial" w:hAnsi="Arial" w:cs="Arial"/>
        </w:rPr>
        <w:t> </w:t>
      </w:r>
    </w:p>
    <w:p w14:paraId="7108FBE2"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2016/631 - Requirements for Generators (</w:t>
      </w:r>
      <w:proofErr w:type="spellStart"/>
      <w:r w:rsidRPr="00C20AA9">
        <w:rPr>
          <w:rStyle w:val="normaltextrun"/>
          <w:rFonts w:ascii="Arial" w:eastAsiaTheme="majorEastAsia" w:hAnsi="Arial" w:cs="Arial"/>
          <w:i/>
          <w:iCs/>
        </w:rPr>
        <w:t>RfG</w:t>
      </w:r>
      <w:proofErr w:type="spellEnd"/>
      <w:r w:rsidRPr="00C20AA9">
        <w:rPr>
          <w:rStyle w:val="normaltextrun"/>
          <w:rFonts w:ascii="Arial" w:eastAsiaTheme="majorEastAsia" w:hAnsi="Arial" w:cs="Arial"/>
          <w:i/>
          <w:iCs/>
        </w:rPr>
        <w:t>) which entered into force 17 May 2016 </w:t>
      </w:r>
      <w:r w:rsidRPr="00C20AA9">
        <w:rPr>
          <w:rStyle w:val="normaltextrun"/>
          <w:rFonts w:ascii="Arial" w:eastAsiaTheme="majorEastAsia" w:hAnsi="Arial" w:cs="Arial"/>
        </w:rPr>
        <w:t> </w:t>
      </w:r>
      <w:r w:rsidRPr="00C20AA9">
        <w:rPr>
          <w:rStyle w:val="eop"/>
          <w:rFonts w:ascii="Arial" w:hAnsi="Arial" w:cs="Arial"/>
        </w:rPr>
        <w:t> </w:t>
      </w:r>
    </w:p>
    <w:p w14:paraId="3C81D003"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2016/1388 - Demand Connection Code (DCC) which entered into force 7 September 2016 </w:t>
      </w:r>
      <w:r w:rsidRPr="00C20AA9">
        <w:rPr>
          <w:rStyle w:val="normaltextrun"/>
          <w:rFonts w:ascii="Arial" w:eastAsiaTheme="majorEastAsia" w:hAnsi="Arial" w:cs="Arial"/>
        </w:rPr>
        <w:t> </w:t>
      </w:r>
      <w:r w:rsidRPr="00C20AA9">
        <w:rPr>
          <w:rStyle w:val="eop"/>
          <w:rFonts w:ascii="Arial" w:hAnsi="Arial" w:cs="Arial"/>
        </w:rPr>
        <w:t> </w:t>
      </w:r>
    </w:p>
    <w:p w14:paraId="01B9EAA1"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2016/1447 - High Voltage Direct Current (HVDC) which entered into force 28 September 2016 </w:t>
      </w:r>
      <w:r w:rsidRPr="00C20AA9">
        <w:rPr>
          <w:rStyle w:val="normaltextrun"/>
          <w:rFonts w:ascii="Arial" w:eastAsiaTheme="majorEastAsia" w:hAnsi="Arial" w:cs="Arial"/>
        </w:rPr>
        <w:t> </w:t>
      </w:r>
      <w:r w:rsidRPr="00C20AA9">
        <w:rPr>
          <w:rStyle w:val="eop"/>
          <w:rFonts w:ascii="Arial" w:hAnsi="Arial" w:cs="Arial"/>
        </w:rPr>
        <w:t> </w:t>
      </w:r>
    </w:p>
    <w:p w14:paraId="3ED57806" w14:textId="5809C400" w:rsidR="00C20AA9" w:rsidRDefault="003662CE"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 xml:space="preserve">Regulation </w:t>
      </w:r>
      <w:r w:rsidR="000B0E1E">
        <w:rPr>
          <w:rStyle w:val="normaltextrun"/>
          <w:rFonts w:ascii="Arial" w:eastAsiaTheme="majorEastAsia" w:hAnsi="Arial" w:cs="Arial"/>
          <w:i/>
          <w:iCs/>
        </w:rPr>
        <w:t xml:space="preserve">2017/1485 - </w:t>
      </w:r>
      <w:r w:rsidR="00C62DB0" w:rsidRPr="00C20AA9">
        <w:rPr>
          <w:rStyle w:val="normaltextrun"/>
          <w:rFonts w:ascii="Arial" w:eastAsiaTheme="majorEastAsia" w:hAnsi="Arial" w:cs="Arial"/>
          <w:i/>
          <w:iCs/>
        </w:rPr>
        <w:t xml:space="preserve">Transmission System Operation Guideline (TSOG) - </w:t>
      </w:r>
      <w:r w:rsidR="00A62E66" w:rsidRPr="00C20AA9">
        <w:rPr>
          <w:rStyle w:val="normaltextrun"/>
          <w:rFonts w:ascii="Arial" w:eastAsiaTheme="majorEastAsia" w:hAnsi="Arial" w:cs="Arial"/>
          <w:i/>
          <w:iCs/>
        </w:rPr>
        <w:t xml:space="preserve">which entered into force </w:t>
      </w:r>
      <w:r w:rsidR="00F74936">
        <w:rPr>
          <w:rStyle w:val="normaltextrun"/>
          <w:rFonts w:ascii="Arial" w:eastAsiaTheme="majorEastAsia" w:hAnsi="Arial" w:cs="Arial"/>
          <w:i/>
          <w:iCs/>
        </w:rPr>
        <w:t>2 August 2017</w:t>
      </w:r>
      <w:r w:rsidR="00C62DB0" w:rsidRPr="00C20AA9">
        <w:rPr>
          <w:rStyle w:val="normaltextrun"/>
          <w:rFonts w:ascii="Arial" w:eastAsiaTheme="majorEastAsia" w:hAnsi="Arial" w:cs="Arial"/>
          <w:i/>
          <w:iCs/>
        </w:rPr>
        <w:t> </w:t>
      </w:r>
      <w:r w:rsidR="00C62DB0" w:rsidRPr="00C20AA9">
        <w:rPr>
          <w:rStyle w:val="normaltextrun"/>
          <w:rFonts w:ascii="Arial" w:eastAsiaTheme="majorEastAsia" w:hAnsi="Arial" w:cs="Arial"/>
        </w:rPr>
        <w:t> </w:t>
      </w:r>
      <w:r w:rsidR="00C62DB0" w:rsidRPr="00C20AA9">
        <w:rPr>
          <w:rStyle w:val="eop"/>
          <w:rFonts w:ascii="Arial" w:hAnsi="Arial" w:cs="Arial"/>
        </w:rPr>
        <w:t> </w:t>
      </w:r>
    </w:p>
    <w:p w14:paraId="76E879DD" w14:textId="45C89CD0" w:rsidR="00594B94" w:rsidRPr="00C20AA9" w:rsidRDefault="000B0E1E" w:rsidP="00A16EAC">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2017</w:t>
      </w:r>
      <w:r w:rsidR="00AE62D3">
        <w:rPr>
          <w:rStyle w:val="normaltextrun"/>
          <w:rFonts w:ascii="Arial" w:eastAsiaTheme="majorEastAsia" w:hAnsi="Arial" w:cs="Arial"/>
          <w:i/>
          <w:iCs/>
        </w:rPr>
        <w:t xml:space="preserve">/2196 - </w:t>
      </w:r>
      <w:r w:rsidR="00C62DB0" w:rsidRPr="00594B94">
        <w:rPr>
          <w:rStyle w:val="normaltextrun"/>
          <w:rFonts w:ascii="Arial" w:eastAsiaTheme="majorEastAsia" w:hAnsi="Arial" w:cs="Arial"/>
          <w:i/>
          <w:iCs/>
        </w:rPr>
        <w:t xml:space="preserve">Emergency and Restoration (E&amp;R) Guideline - </w:t>
      </w:r>
      <w:r w:rsidR="00594B94" w:rsidRPr="00C20AA9">
        <w:rPr>
          <w:rStyle w:val="normaltextrun"/>
          <w:rFonts w:ascii="Arial" w:eastAsiaTheme="majorEastAsia" w:hAnsi="Arial" w:cs="Arial"/>
          <w:i/>
          <w:iCs/>
        </w:rPr>
        <w:t xml:space="preserve">which entered into force </w:t>
      </w:r>
      <w:r w:rsidR="00594B94">
        <w:rPr>
          <w:rStyle w:val="normaltextrun"/>
          <w:rFonts w:ascii="Arial" w:eastAsiaTheme="majorEastAsia" w:hAnsi="Arial" w:cs="Arial"/>
          <w:i/>
          <w:iCs/>
        </w:rPr>
        <w:t>24 November 2017</w:t>
      </w:r>
    </w:p>
    <w:p w14:paraId="2AF5D715" w14:textId="0C4CB03F" w:rsidR="00C62DB0" w:rsidRPr="00594B94" w:rsidRDefault="00C62DB0" w:rsidP="006907ED">
      <w:pPr>
        <w:pStyle w:val="paragraph"/>
        <w:spacing w:before="0" w:beforeAutospacing="0" w:after="0" w:afterAutospacing="0"/>
        <w:ind w:left="720"/>
        <w:jc w:val="both"/>
        <w:textAlignment w:val="baseline"/>
        <w:rPr>
          <w:rFonts w:ascii="Segoe UI" w:hAnsi="Segoe UI" w:cs="Segoe UI"/>
          <w:sz w:val="18"/>
          <w:szCs w:val="18"/>
        </w:rPr>
      </w:pPr>
    </w:p>
    <w:p w14:paraId="34491A8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Requirements for Generators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(EU) Network Code was drafted to facilitate greater connection of renewable generation; improve security of supply; and enhance competition to reduce costs for end consumers, across EU Member States.</w:t>
      </w:r>
      <w:r>
        <w:rPr>
          <w:rStyle w:val="eop"/>
          <w:rFonts w:ascii="Arial" w:hAnsi="Arial" w:cs="Arial"/>
        </w:rPr>
        <w:t> </w:t>
      </w:r>
    </w:p>
    <w:p w14:paraId="619356FB" w14:textId="5C92BE56"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 xml:space="preserve">The </w:t>
      </w:r>
      <w:commentRangeStart w:id="78"/>
      <w:commentRangeStart w:id="79"/>
      <w:r w:rsidR="00434A02">
        <w:rPr>
          <w:rStyle w:val="normaltextrun"/>
          <w:rFonts w:ascii="Arial" w:eastAsiaTheme="majorEastAsia" w:hAnsi="Arial" w:cs="Arial"/>
        </w:rPr>
        <w:t xml:space="preserve">Requirements for Generators </w:t>
      </w:r>
      <w:commentRangeEnd w:id="78"/>
      <w:r w:rsidR="00434A02">
        <w:rPr>
          <w:rStyle w:val="CommentReference"/>
          <w:rFonts w:ascii="Arial" w:hAnsi="Arial"/>
        </w:rPr>
        <w:commentReference w:id="78"/>
      </w:r>
      <w:commentRangeEnd w:id="79"/>
      <w:r w:rsidR="006B3BBF">
        <w:rPr>
          <w:rStyle w:val="CommentReference"/>
          <w:rFonts w:ascii="Arial" w:hAnsi="Arial"/>
        </w:rPr>
        <w:commentReference w:id="79"/>
      </w:r>
      <w:r w:rsidR="008B101F">
        <w:rPr>
          <w:rStyle w:val="normaltextrun"/>
          <w:rFonts w:ascii="Arial" w:eastAsiaTheme="majorEastAsia" w:hAnsi="Arial" w:cs="Arial"/>
        </w:rPr>
        <w:t>N</w:t>
      </w:r>
      <w:r w:rsidR="00AD070E">
        <w:rPr>
          <w:rStyle w:val="normaltextrun"/>
          <w:rFonts w:ascii="Arial" w:eastAsiaTheme="majorEastAsia" w:hAnsi="Arial" w:cs="Arial"/>
        </w:rPr>
        <w:t xml:space="preserve">etwork </w:t>
      </w:r>
      <w:r w:rsidR="008B101F">
        <w:rPr>
          <w:rStyle w:val="normaltextrun"/>
          <w:rFonts w:ascii="Arial" w:eastAsiaTheme="majorEastAsia" w:hAnsi="Arial" w:cs="Arial"/>
        </w:rPr>
        <w:t>C</w:t>
      </w:r>
      <w:r>
        <w:rPr>
          <w:rStyle w:val="normaltextrun"/>
          <w:rFonts w:ascii="Arial" w:eastAsiaTheme="majorEastAsia" w:hAnsi="Arial" w:cs="Arial"/>
        </w:rPr>
        <w:t>ode specifically sets out, in Recitals (3) and (27), the need for harmonised technical standards for the connection of new generation. </w:t>
      </w:r>
      <w:r>
        <w:rPr>
          <w:rStyle w:val="eop"/>
          <w:rFonts w:ascii="Arial" w:hAnsi="Arial" w:cs="Arial"/>
        </w:rPr>
        <w:t> </w:t>
      </w:r>
    </w:p>
    <w:p w14:paraId="6C7CD04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40FC575E" w14:textId="3E9C8B08" w:rsidR="00FC3CDE" w:rsidRDefault="00C62DB0" w:rsidP="00C62DB0">
      <w:pPr>
        <w:pStyle w:val="paragraph"/>
        <w:spacing w:before="0" w:beforeAutospacing="0" w:after="0" w:afterAutospacing="0"/>
        <w:jc w:val="both"/>
        <w:textAlignment w:val="baseline"/>
        <w:rPr>
          <w:rStyle w:val="normaltextrun"/>
          <w:rFonts w:ascii="Arial" w:eastAsiaTheme="majorEastAsia" w:hAnsi="Arial" w:cs="Arial"/>
        </w:rPr>
      </w:pPr>
      <w:r>
        <w:rPr>
          <w:rStyle w:val="normaltextrun"/>
          <w:rFonts w:ascii="Arial" w:eastAsiaTheme="majorEastAsia" w:hAnsi="Arial" w:cs="Arial"/>
        </w:rPr>
        <w:t xml:space="preserve">Grid Code modifications </w:t>
      </w:r>
      <w:hyperlink r:id="rId16" w:tgtFrame="_blank" w:history="1">
        <w:r>
          <w:rPr>
            <w:rStyle w:val="normaltextrun"/>
            <w:rFonts w:ascii="Arial" w:eastAsiaTheme="majorEastAsia" w:hAnsi="Arial" w:cs="Arial"/>
            <w:color w:val="0000FF"/>
            <w:u w:val="single"/>
          </w:rPr>
          <w:t>GC0100</w:t>
        </w:r>
      </w:hyperlink>
      <w:r>
        <w:rPr>
          <w:rStyle w:val="normaltextrun"/>
          <w:rFonts w:ascii="Arial" w:eastAsiaTheme="majorEastAsia" w:hAnsi="Arial" w:cs="Arial"/>
        </w:rPr>
        <w:t xml:space="preserve">, </w:t>
      </w:r>
      <w:hyperlink r:id="rId17" w:tgtFrame="_blank" w:history="1">
        <w:r>
          <w:rPr>
            <w:rStyle w:val="normaltextrun"/>
            <w:rFonts w:ascii="Arial" w:eastAsiaTheme="majorEastAsia" w:hAnsi="Arial" w:cs="Arial"/>
            <w:color w:val="0000FF"/>
            <w:u w:val="single"/>
          </w:rPr>
          <w:t>GC0101</w:t>
        </w:r>
      </w:hyperlink>
      <w:r>
        <w:rPr>
          <w:rStyle w:val="normaltextrun"/>
          <w:rFonts w:ascii="Arial" w:eastAsiaTheme="majorEastAsia" w:hAnsi="Arial" w:cs="Arial"/>
        </w:rPr>
        <w:t xml:space="preserve"> and </w:t>
      </w:r>
      <w:hyperlink r:id="rId18" w:tgtFrame="_blank" w:history="1">
        <w:r>
          <w:rPr>
            <w:rStyle w:val="normaltextrun"/>
            <w:rFonts w:ascii="Arial" w:eastAsiaTheme="majorEastAsia" w:hAnsi="Arial" w:cs="Arial"/>
            <w:color w:val="0000FF"/>
            <w:u w:val="single"/>
          </w:rPr>
          <w:t>GC0102</w:t>
        </w:r>
      </w:hyperlink>
      <w:r>
        <w:rPr>
          <w:rStyle w:val="normaltextrun"/>
          <w:rFonts w:ascii="Arial" w:eastAsiaTheme="majorEastAsia" w:hAnsi="Arial" w:cs="Arial"/>
        </w:rPr>
        <w:t xml:space="preserve"> implemented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into the GB Grid Code in 2018</w:t>
      </w:r>
      <w:r w:rsidR="00C47D71">
        <w:rPr>
          <w:rStyle w:val="normaltextrun"/>
          <w:rFonts w:ascii="Arial" w:eastAsiaTheme="majorEastAsia" w:hAnsi="Arial" w:cs="Arial"/>
        </w:rPr>
        <w:t>.</w:t>
      </w:r>
      <w:r>
        <w:rPr>
          <w:rStyle w:val="normaltextrun"/>
          <w:rFonts w:ascii="Arial" w:eastAsiaTheme="majorEastAsia" w:hAnsi="Arial" w:cs="Arial"/>
        </w:rPr>
        <w:t xml:space="preserve"> </w:t>
      </w:r>
    </w:p>
    <w:p w14:paraId="11FB7926" w14:textId="77777777" w:rsidR="00FC3CDE" w:rsidRDefault="00FC3CDE" w:rsidP="00C62DB0">
      <w:pPr>
        <w:pStyle w:val="paragraph"/>
        <w:spacing w:before="0" w:beforeAutospacing="0" w:after="0" w:afterAutospacing="0"/>
        <w:jc w:val="both"/>
        <w:textAlignment w:val="baseline"/>
        <w:rPr>
          <w:rStyle w:val="normaltextrun"/>
          <w:rFonts w:ascii="Arial" w:eastAsiaTheme="majorEastAsia" w:hAnsi="Arial" w:cs="Arial"/>
        </w:rPr>
      </w:pPr>
    </w:p>
    <w:p w14:paraId="0B4FC9C8" w14:textId="4D8ACE08"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Whilst there are consistent technical requirements in the Grid Code and Distribution Code for Type A, Type B, Type C and Type D Power Generating Modules, it should be noted that this consistency does not apply in respect of Power Stations, which could comprise of any combination of a Type A, Type B, Type C and Type D Power Generating Module.</w:t>
      </w:r>
    </w:p>
    <w:p w14:paraId="0EFCACF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E833E45" w14:textId="751FD16B"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[Extracts from Ofgem letter</w:t>
      </w:r>
      <w:r w:rsidR="00435F3D">
        <w:rPr>
          <w:rStyle w:val="normaltextrun"/>
          <w:rFonts w:ascii="Arial" w:eastAsiaTheme="majorEastAsia" w:hAnsi="Arial" w:cs="Arial"/>
        </w:rPr>
        <w:t xml:space="preserve"> on </w:t>
      </w:r>
      <w:hyperlink r:id="rId19" w:tgtFrame="_blank" w:history="1">
        <w:r w:rsidR="00435F3D">
          <w:rPr>
            <w:rStyle w:val="normaltextrun"/>
            <w:rFonts w:ascii="Arial" w:eastAsiaTheme="majorEastAsia" w:hAnsi="Arial" w:cs="Arial"/>
            <w:color w:val="0000FF"/>
            <w:u w:val="single"/>
          </w:rPr>
          <w:t>GC0102</w:t>
        </w:r>
      </w:hyperlink>
      <w:r w:rsidR="00435F3D">
        <w:rPr>
          <w:rStyle w:val="normaltextrun"/>
          <w:rFonts w:ascii="Arial" w:eastAsiaTheme="majorEastAsia" w:hAnsi="Arial" w:cs="Arial"/>
          <w:color w:val="0000FF"/>
          <w:u w:val="single"/>
        </w:rPr>
        <w:t xml:space="preserve"> </w:t>
      </w:r>
      <w:r>
        <w:rPr>
          <w:rStyle w:val="normaltextrun"/>
          <w:rFonts w:ascii="Arial" w:eastAsiaTheme="majorEastAsia" w:hAnsi="Arial" w:cs="Arial"/>
        </w:rPr>
        <w:t>of 15 May 2018 as referenced in footnotes] </w:t>
      </w:r>
      <w:r>
        <w:rPr>
          <w:rStyle w:val="eop"/>
          <w:rFonts w:ascii="Arial" w:hAnsi="Arial" w:cs="Arial"/>
        </w:rPr>
        <w:t> </w:t>
      </w:r>
    </w:p>
    <w:p w14:paraId="5BF890B1" w14:textId="459F94C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Applying a consistency of access arrangements across GB “…</w:t>
      </w:r>
      <w:r>
        <w:rPr>
          <w:rStyle w:val="normaltextrun"/>
          <w:rFonts w:ascii="Arial" w:eastAsiaTheme="majorEastAsia" w:hAnsi="Arial" w:cs="Arial"/>
          <w:i/>
          <w:iCs/>
        </w:rPr>
        <w:t xml:space="preserve">should help improve competition between manufacturers and make it cheaper to build </w:t>
      </w:r>
      <w:commentRangeStart w:id="80"/>
      <w:commentRangeStart w:id="81"/>
      <w:r>
        <w:rPr>
          <w:rStyle w:val="normaltextrun"/>
          <w:rFonts w:ascii="Arial" w:eastAsiaTheme="majorEastAsia" w:hAnsi="Arial" w:cs="Arial"/>
          <w:i/>
          <w:iCs/>
        </w:rPr>
        <w:t>PGM technology</w:t>
      </w:r>
      <w:commentRangeEnd w:id="80"/>
      <w:r w:rsidR="00434A02">
        <w:rPr>
          <w:rStyle w:val="CommentReference"/>
          <w:rFonts w:ascii="Arial" w:hAnsi="Arial"/>
        </w:rPr>
        <w:commentReference w:id="80"/>
      </w:r>
      <w:commentRangeEnd w:id="81"/>
      <w:r w:rsidR="003B0E14">
        <w:rPr>
          <w:rStyle w:val="CommentReference"/>
          <w:rFonts w:ascii="Arial" w:hAnsi="Arial"/>
        </w:rPr>
        <w:commentReference w:id="81"/>
      </w:r>
      <w:r>
        <w:rPr>
          <w:rStyle w:val="normaltextrun"/>
          <w:rFonts w:ascii="Arial" w:eastAsiaTheme="majorEastAsia" w:hAnsi="Arial" w:cs="Arial"/>
          <w:i/>
          <w:iCs/>
        </w:rPr>
        <w:t>, thus reducing costs for consumers</w:t>
      </w:r>
      <w:r w:rsidRPr="0059784A">
        <w:rPr>
          <w:rStyle w:val="normaltextrun"/>
          <w:rFonts w:ascii="Arial" w:eastAsiaTheme="majorEastAsia" w:hAnsi="Arial" w:cs="Arial"/>
        </w:rPr>
        <w:t>”</w:t>
      </w:r>
      <w:r w:rsidRPr="0059784A">
        <w:rPr>
          <w:rStyle w:val="normaltextrun"/>
          <w:rFonts w:ascii="Arial" w:eastAsiaTheme="majorEastAsia" w:hAnsi="Arial" w:cs="Arial"/>
          <w:sz w:val="15"/>
          <w:szCs w:val="15"/>
          <w:vertAlign w:val="superscript"/>
        </w:rPr>
        <w:t>2</w:t>
      </w:r>
      <w:r>
        <w:rPr>
          <w:rStyle w:val="normaltextrun"/>
          <w:rFonts w:ascii="Arial" w:eastAsiaTheme="majorEastAsia" w:hAnsi="Arial" w:cs="Arial"/>
        </w:rPr>
        <w:t xml:space="preserve"> as neither manufactures or generators will need to develop / specify different requirements for the same sized plant depending on whether they are connecting in Carlisle, Glasgow or Perth; a distance of about 150 miles (from Carlisle to Perth); or between Carlisle and Penzance, a distance of about 450 miles. </w:t>
      </w:r>
      <w:r>
        <w:rPr>
          <w:rStyle w:val="eop"/>
          <w:rFonts w:ascii="Arial" w:hAnsi="Arial" w:cs="Arial"/>
        </w:rPr>
        <w:t> </w:t>
      </w:r>
    </w:p>
    <w:p w14:paraId="69D3B5E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9F67CCA" w14:textId="5A9E4F1F"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Furthermore, achieving “…</w:t>
      </w:r>
      <w:r>
        <w:rPr>
          <w:rStyle w:val="normaltextrun"/>
          <w:rFonts w:ascii="Arial" w:eastAsiaTheme="majorEastAsia" w:hAnsi="Arial" w:cs="Arial"/>
          <w:i/>
          <w:iCs/>
        </w:rPr>
        <w:t>harmonised systems across the GB energy market should help make it easier and more efficient to operate the electricity system, by introducing a common, clear set of requirements which every new connection to the electricity network will need to meet</w:t>
      </w:r>
      <w:r w:rsidR="00072CE7">
        <w:rPr>
          <w:rStyle w:val="normaltextrun"/>
          <w:rFonts w:ascii="Arial" w:eastAsiaTheme="majorEastAsia" w:hAnsi="Arial" w:cs="Arial"/>
          <w:i/>
          <w:iCs/>
        </w:rPr>
        <w:t>”</w:t>
      </w:r>
      <w:r w:rsidR="00F570F7">
        <w:rPr>
          <w:rStyle w:val="FootnoteReference"/>
          <w:rFonts w:ascii="Arial" w:eastAsiaTheme="majorEastAsia" w:hAnsi="Arial" w:cs="Arial"/>
          <w:i/>
          <w:iCs/>
        </w:rPr>
        <w:footnoteReference w:id="4"/>
      </w:r>
      <w:commentRangeStart w:id="82"/>
      <w:commentRangeStart w:id="83"/>
      <w:r w:rsidR="001C4DE8">
        <w:rPr>
          <w:rStyle w:val="normaltextrun"/>
          <w:rFonts w:ascii="Arial" w:eastAsiaTheme="majorEastAsia" w:hAnsi="Arial" w:cs="Arial"/>
        </w:rPr>
        <w:t>.</w:t>
      </w:r>
      <w:r>
        <w:rPr>
          <w:rStyle w:val="eop"/>
          <w:rFonts w:ascii="Arial" w:hAnsi="Arial" w:cs="Arial"/>
        </w:rPr>
        <w:t> </w:t>
      </w:r>
      <w:commentRangeEnd w:id="82"/>
      <w:r w:rsidR="00434A02">
        <w:rPr>
          <w:rStyle w:val="CommentReference"/>
          <w:rFonts w:ascii="Arial" w:hAnsi="Arial"/>
        </w:rPr>
        <w:commentReference w:id="82"/>
      </w:r>
      <w:commentRangeEnd w:id="83"/>
      <w:r w:rsidR="001C4DE8">
        <w:rPr>
          <w:rStyle w:val="CommentReference"/>
          <w:rFonts w:ascii="Arial" w:hAnsi="Arial"/>
        </w:rPr>
        <w:commentReference w:id="83"/>
      </w:r>
    </w:p>
    <w:p w14:paraId="001E46B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248BEC11"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Implementation of this change “</w:t>
      </w:r>
      <w:r>
        <w:rPr>
          <w:rStyle w:val="normaltextrun"/>
          <w:rFonts w:ascii="Arial" w:eastAsiaTheme="majorEastAsia" w:hAnsi="Arial" w:cs="Arial"/>
          <w:i/>
          <w:iCs/>
        </w:rPr>
        <w:t xml:space="preserve">… should also help facilitate competition in the generation of electricity by improving transparency and consistency of access arrangements across different electricity systems in [GB].  This removes a potential barrier to entry and allows market participants to trade between Member States more </w:t>
      </w:r>
      <w:r>
        <w:rPr>
          <w:rStyle w:val="normaltextrun"/>
          <w:rFonts w:ascii="Arial" w:eastAsiaTheme="majorEastAsia" w:hAnsi="Arial" w:cs="Arial"/>
        </w:rPr>
        <w:t>easily by ensuring that there is a level playing field in terms of connection requirements, thus improving</w:t>
      </w:r>
      <w:r>
        <w:rPr>
          <w:rStyle w:val="normaltextrun"/>
          <w:rFonts w:ascii="Arial" w:eastAsiaTheme="majorEastAsia" w:hAnsi="Arial" w:cs="Arial"/>
          <w:i/>
          <w:iCs/>
        </w:rPr>
        <w:t xml:space="preserve"> competition in generation</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4</w:t>
      </w:r>
      <w:r>
        <w:rPr>
          <w:rStyle w:val="normaltextrun"/>
          <w:rFonts w:ascii="Arial" w:eastAsiaTheme="majorEastAsia" w:hAnsi="Arial" w:cs="Arial"/>
        </w:rPr>
        <w:t xml:space="preserve"> [emphasis added] as generation plant of the same size will be treated in a non-discriminatory manner across the whole of the GB system. </w:t>
      </w:r>
      <w:r>
        <w:rPr>
          <w:rStyle w:val="eop"/>
          <w:rFonts w:ascii="Arial" w:hAnsi="Arial" w:cs="Arial"/>
        </w:rPr>
        <w:t> </w:t>
      </w:r>
    </w:p>
    <w:p w14:paraId="26EC1F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B77784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w:t>
      </w:r>
      <w:r>
        <w:rPr>
          <w:rStyle w:val="normaltextrun"/>
          <w:rFonts w:ascii="Arial" w:eastAsiaTheme="majorEastAsia" w:hAnsi="Arial" w:cs="Arial"/>
          <w:i/>
          <w:iCs/>
        </w:rPr>
        <w:t xml:space="preserve">European Regulations [such as the </w:t>
      </w:r>
      <w:proofErr w:type="spellStart"/>
      <w:r>
        <w:rPr>
          <w:rStyle w:val="normaltextrun"/>
          <w:rFonts w:ascii="Arial" w:eastAsiaTheme="majorEastAsia" w:hAnsi="Arial" w:cs="Arial"/>
          <w:i/>
          <w:iCs/>
        </w:rPr>
        <w:t>RfG</w:t>
      </w:r>
      <w:proofErr w:type="spellEnd"/>
      <w:r>
        <w:rPr>
          <w:rStyle w:val="normaltextrun"/>
          <w:rFonts w:ascii="Arial" w:eastAsiaTheme="majorEastAsia" w:hAnsi="Arial" w:cs="Arial"/>
          <w:i/>
          <w:iCs/>
        </w:rPr>
        <w:t xml:space="preserve">] intend to deliver a harmonised set of rules for the operation of the electricity sector in Europe.  The European Regulations aim to help ensure security of supply, facilitate the decarbonisation of the energy </w:t>
      </w:r>
      <w:proofErr w:type="gramStart"/>
      <w:r>
        <w:rPr>
          <w:rStyle w:val="normaltextrun"/>
          <w:rFonts w:ascii="Arial" w:eastAsiaTheme="majorEastAsia" w:hAnsi="Arial" w:cs="Arial"/>
          <w:i/>
          <w:iCs/>
        </w:rPr>
        <w:t>sector</w:t>
      </w:r>
      <w:proofErr w:type="gramEnd"/>
      <w:r>
        <w:rPr>
          <w:rStyle w:val="normaltextrun"/>
          <w:rFonts w:ascii="Arial" w:eastAsiaTheme="majorEastAsia" w:hAnsi="Arial" w:cs="Arial"/>
          <w:i/>
          <w:iCs/>
        </w:rPr>
        <w:t xml:space="preserve"> and create a competitive, pan-European market which benefits consumers</w:t>
      </w:r>
      <w:r>
        <w:rPr>
          <w:rStyle w:val="normaltextrun"/>
          <w:rFonts w:ascii="Arial" w:eastAsiaTheme="majorEastAsia" w:hAnsi="Arial" w:cs="Arial"/>
          <w:i/>
          <w:iCs/>
          <w:sz w:val="15"/>
          <w:szCs w:val="15"/>
          <w:vertAlign w:val="superscript"/>
        </w:rPr>
        <w:t>5</w:t>
      </w:r>
      <w:r>
        <w:rPr>
          <w:rStyle w:val="normaltextrun"/>
          <w:rFonts w:ascii="Arial" w:eastAsiaTheme="majorEastAsia" w:hAnsi="Arial" w:cs="Arial"/>
        </w:rPr>
        <w:t>.” </w:t>
      </w:r>
      <w:r>
        <w:rPr>
          <w:rStyle w:val="eop"/>
          <w:rFonts w:ascii="Arial" w:hAnsi="Arial" w:cs="Arial"/>
        </w:rPr>
        <w:t> </w:t>
      </w:r>
    </w:p>
    <w:p w14:paraId="414ECF3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770D93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This modification aims “</w:t>
      </w:r>
      <w:r>
        <w:rPr>
          <w:rStyle w:val="normaltextrun"/>
          <w:rFonts w:ascii="Arial" w:eastAsiaTheme="majorEastAsia" w:hAnsi="Arial" w:cs="Arial"/>
          <w:i/>
          <w:iCs/>
        </w:rPr>
        <w:t xml:space="preserve">to introduce commonality and reduce complexity of arrangements across GB.  This should improve the security and efficiency of the system as a whole and encourage further harmonisation thereby providing a clear and predictable framework from which to operate by.  This, in turn, should encourage increased standardisation of equipment and specifications across the whole of [GB] and lead to improved economies of scale and increased interconnection driving improved security of supply.  We therefore consider that [the] modification will promote the security and efficiency of the electricity generation, </w:t>
      </w:r>
      <w:proofErr w:type="gramStart"/>
      <w:r>
        <w:rPr>
          <w:rStyle w:val="normaltextrun"/>
          <w:rFonts w:ascii="Arial" w:eastAsiaTheme="majorEastAsia" w:hAnsi="Arial" w:cs="Arial"/>
          <w:i/>
          <w:iCs/>
        </w:rPr>
        <w:t>transmission</w:t>
      </w:r>
      <w:proofErr w:type="gramEnd"/>
      <w:r>
        <w:rPr>
          <w:rStyle w:val="normaltextrun"/>
          <w:rFonts w:ascii="Arial" w:eastAsiaTheme="majorEastAsia" w:hAnsi="Arial" w:cs="Arial"/>
          <w:i/>
          <w:iCs/>
        </w:rPr>
        <w:t xml:space="preserve"> and distribution systems</w:t>
      </w:r>
      <w:r>
        <w:rPr>
          <w:rStyle w:val="normaltextrun"/>
          <w:rFonts w:ascii="Arial" w:eastAsiaTheme="majorEastAsia" w:hAnsi="Arial" w:cs="Arial"/>
        </w:rPr>
        <w:t>.” </w:t>
      </w:r>
      <w:r>
        <w:rPr>
          <w:rStyle w:val="eop"/>
          <w:rFonts w:ascii="Arial" w:hAnsi="Arial" w:cs="Arial"/>
        </w:rPr>
        <w:t> </w:t>
      </w:r>
    </w:p>
    <w:p w14:paraId="0F48B6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3843E04" w14:textId="74116829"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Guidance from BEIS</w:t>
      </w:r>
      <w:r w:rsidR="00B53309">
        <w:rPr>
          <w:rStyle w:val="FootnoteReference"/>
          <w:rFonts w:ascii="Arial" w:eastAsiaTheme="majorEastAsia" w:hAnsi="Arial" w:cs="Arial"/>
        </w:rPr>
        <w:footnoteReference w:id="5"/>
      </w:r>
      <w:r>
        <w:rPr>
          <w:rStyle w:val="normaltextrun"/>
          <w:rFonts w:ascii="Arial" w:eastAsiaTheme="majorEastAsia" w:hAnsi="Arial" w:cs="Arial"/>
        </w:rPr>
        <w:t xml:space="preserve"> and Ofgem was to apply the new EU requirements within the existing GB regulatory frameworks.  This would provide accessibility and familiarity to GB parties, as well as putting in place a robust governance route to apply the new requirements in a transparent and proportionate way.  </w:t>
      </w:r>
      <w:r>
        <w:rPr>
          <w:rStyle w:val="eop"/>
          <w:rFonts w:ascii="Arial" w:hAnsi="Arial" w:cs="Arial"/>
        </w:rPr>
        <w:t> </w:t>
      </w:r>
    </w:p>
    <w:p w14:paraId="334C02F6"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 </w:t>
      </w:r>
      <w:r>
        <w:rPr>
          <w:rStyle w:val="eop"/>
          <w:rFonts w:ascii="Arial" w:hAnsi="Arial" w:cs="Arial"/>
        </w:rPr>
        <w:t> </w:t>
      </w:r>
    </w:p>
    <w:p w14:paraId="061A533D"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xml:space="preserve">Recital (27) of the </w:t>
      </w:r>
      <w:proofErr w:type="spellStart"/>
      <w:r>
        <w:rPr>
          <w:rStyle w:val="normaltextrun"/>
          <w:rFonts w:ascii="Arial" w:eastAsiaTheme="majorEastAsia" w:hAnsi="Arial" w:cs="Arial"/>
          <w:color w:val="000000"/>
        </w:rPr>
        <w:t>RfG</w:t>
      </w:r>
      <w:proofErr w:type="spellEnd"/>
      <w:r>
        <w:rPr>
          <w:rStyle w:val="normaltextrun"/>
          <w:rFonts w:ascii="Arial" w:eastAsiaTheme="majorEastAsia" w:hAnsi="Arial" w:cs="Arial"/>
          <w:color w:val="000000"/>
        </w:rPr>
        <w:t xml:space="preserve"> also sets out that: </w:t>
      </w:r>
      <w:r>
        <w:rPr>
          <w:rStyle w:val="eop"/>
          <w:rFonts w:ascii="Arial" w:hAnsi="Arial" w:cs="Arial"/>
          <w:color w:val="000000"/>
        </w:rPr>
        <w:t> </w:t>
      </w:r>
    </w:p>
    <w:p w14:paraId="3AF803A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w:t>
      </w:r>
      <w:r>
        <w:rPr>
          <w:rStyle w:val="eop"/>
          <w:rFonts w:ascii="Arial" w:hAnsi="Arial" w:cs="Arial"/>
          <w:color w:val="000000"/>
        </w:rPr>
        <w:t> </w:t>
      </w:r>
    </w:p>
    <w:p w14:paraId="57B11C39"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w:t>
      </w:r>
      <w:r>
        <w:rPr>
          <w:rStyle w:val="normaltextrun"/>
          <w:rFonts w:ascii="Arial" w:eastAsiaTheme="majorEastAsia" w:hAnsi="Arial" w:cs="Arial"/>
          <w:i/>
          <w:iCs/>
        </w:rPr>
        <w:t xml:space="preserve">The regulatory authorities, Member States and system operators should ensure that, in the process of developing and approving the requirements for network connection, </w:t>
      </w:r>
      <w:r>
        <w:rPr>
          <w:rStyle w:val="normaltextrun"/>
          <w:rFonts w:ascii="Arial" w:eastAsiaTheme="majorEastAsia" w:hAnsi="Arial" w:cs="Arial"/>
          <w:i/>
          <w:iCs/>
          <w:u w:val="single"/>
        </w:rPr>
        <w:t>they are harmonised to the extent possible, in order to ensure full market integration</w:t>
      </w:r>
      <w:r>
        <w:rPr>
          <w:rStyle w:val="normaltextrun"/>
          <w:rFonts w:ascii="Arial" w:eastAsiaTheme="majorEastAsia" w:hAnsi="Arial" w:cs="Arial"/>
        </w:rPr>
        <w:t xml:space="preserve">.” </w:t>
      </w:r>
      <w:r w:rsidRPr="00E47097">
        <w:rPr>
          <w:rStyle w:val="normaltextrun"/>
          <w:rFonts w:ascii="Arial" w:eastAsiaTheme="majorEastAsia" w:hAnsi="Arial" w:cs="Arial"/>
          <w:highlight w:val="yellow"/>
          <w:rPrChange w:id="84" w:author="ESO Code Admin" w:date="2023-12-21T15:01:00Z">
            <w:rPr>
              <w:rStyle w:val="normaltextrun"/>
              <w:rFonts w:ascii="Arial" w:eastAsiaTheme="majorEastAsia" w:hAnsi="Arial" w:cs="Arial"/>
            </w:rPr>
          </w:rPrChange>
        </w:rPr>
        <w:t>[emphasis added] </w:t>
      </w:r>
      <w:r>
        <w:rPr>
          <w:rStyle w:val="eop"/>
          <w:rFonts w:ascii="Arial" w:hAnsi="Arial" w:cs="Arial"/>
        </w:rPr>
        <w:t> </w:t>
      </w:r>
    </w:p>
    <w:p w14:paraId="2E71E12B" w14:textId="77777777" w:rsidR="00043548" w:rsidRPr="005603D9" w:rsidRDefault="00043548" w:rsidP="00043548">
      <w:pPr>
        <w:pStyle w:val="CA3"/>
      </w:pPr>
      <w:bookmarkStart w:id="85" w:name="_Toc58837632"/>
      <w:bookmarkStart w:id="86" w:name="_Toc153972754"/>
      <w:r w:rsidRPr="005603D9">
        <w:t xml:space="preserve">What is the </w:t>
      </w:r>
      <w:r w:rsidR="005E3456">
        <w:t>s</w:t>
      </w:r>
      <w:r w:rsidRPr="005603D9">
        <w:t>olution?</w:t>
      </w:r>
      <w:bookmarkEnd w:id="55"/>
      <w:bookmarkEnd w:id="85"/>
      <w:bookmarkEnd w:id="86"/>
    </w:p>
    <w:p w14:paraId="61D803E3" w14:textId="77777777" w:rsidR="00DC39DC" w:rsidRDefault="00DC39DC" w:rsidP="00DC39DC">
      <w:pPr>
        <w:pStyle w:val="Heading2"/>
      </w:pPr>
      <w:bookmarkStart w:id="87" w:name="_Toc153972755"/>
      <w:r>
        <w:t>Proposer’s solution</w:t>
      </w:r>
      <w:bookmarkEnd w:id="87"/>
    </w:p>
    <w:p w14:paraId="78664F1D" w14:textId="130E4C93" w:rsidR="00C62DB0" w:rsidRDefault="00C62DB0" w:rsidP="00C62DB0">
      <w:pPr>
        <w:pStyle w:val="paragraph"/>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rPr>
        <w:t xml:space="preserve">Currently, there are up to three different applications of ‘Large’, ‘Medium’ and ‘Small’ Power Station depending on which of the three onshore TO systems a </w:t>
      </w:r>
      <w:r w:rsidR="00C30827">
        <w:rPr>
          <w:rStyle w:val="normaltextrun"/>
          <w:rFonts w:ascii="Arial" w:eastAsiaTheme="majorEastAsia" w:hAnsi="Arial" w:cs="Arial"/>
        </w:rPr>
        <w:t>G</w:t>
      </w:r>
      <w:r>
        <w:rPr>
          <w:rStyle w:val="normaltextrun"/>
          <w:rFonts w:ascii="Arial" w:eastAsiaTheme="majorEastAsia" w:hAnsi="Arial" w:cs="Arial"/>
        </w:rPr>
        <w:t>enerator connects</w:t>
      </w:r>
      <w:r w:rsidR="000D7E51">
        <w:rPr>
          <w:rStyle w:val="normaltextrun"/>
          <w:rFonts w:ascii="Arial" w:eastAsiaTheme="majorEastAsia" w:hAnsi="Arial" w:cs="Arial"/>
        </w:rPr>
        <w:t xml:space="preserve"> to</w:t>
      </w:r>
      <w:r>
        <w:rPr>
          <w:rStyle w:val="normaltextrun"/>
          <w:rFonts w:ascii="Arial" w:eastAsiaTheme="majorEastAsia" w:hAnsi="Arial" w:cs="Arial"/>
        </w:rPr>
        <w:t xml:space="preserve">.  Further details on these can be found </w:t>
      </w:r>
      <w:r w:rsidR="00D91EF3">
        <w:rPr>
          <w:rStyle w:val="normaltextrun"/>
          <w:rFonts w:ascii="Arial" w:eastAsiaTheme="majorEastAsia" w:hAnsi="Arial" w:cs="Arial"/>
        </w:rPr>
        <w:t xml:space="preserve">in </w:t>
      </w:r>
      <w:r w:rsidR="00B138F3">
        <w:rPr>
          <w:rStyle w:val="normaltextrun"/>
          <w:rFonts w:ascii="Arial" w:eastAsiaTheme="majorEastAsia" w:hAnsi="Arial" w:cs="Arial"/>
        </w:rPr>
        <w:t>Annex 5</w:t>
      </w:r>
      <w:r w:rsidR="00BD2DE2">
        <w:rPr>
          <w:rStyle w:val="normaltextrun"/>
          <w:rFonts w:ascii="Arial" w:eastAsiaTheme="majorEastAsia" w:hAnsi="Arial" w:cs="Arial"/>
        </w:rPr>
        <w:t>.</w:t>
      </w:r>
      <w:r>
        <w:rPr>
          <w:rStyle w:val="eop"/>
          <w:rFonts w:ascii="Arial" w:hAnsi="Arial" w:cs="Arial"/>
        </w:rPr>
        <w:t> </w:t>
      </w:r>
    </w:p>
    <w:p w14:paraId="4A1BDD2C" w14:textId="77777777" w:rsidR="00ED5994" w:rsidRDefault="00ED5994" w:rsidP="00C62DB0">
      <w:pPr>
        <w:pStyle w:val="paragraph"/>
        <w:spacing w:before="0" w:beforeAutospacing="0" w:after="0" w:afterAutospacing="0"/>
        <w:jc w:val="both"/>
        <w:textAlignment w:val="baseline"/>
        <w:rPr>
          <w:rStyle w:val="eop"/>
          <w:rFonts w:ascii="Arial" w:hAnsi="Arial" w:cs="Arial"/>
        </w:rPr>
      </w:pPr>
    </w:p>
    <w:p w14:paraId="31627969" w14:textId="782D7F0E" w:rsidR="00ED5994" w:rsidRDefault="00ED5994" w:rsidP="00ED5994">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rPr>
        <w:t xml:space="preserve">The aim of this modification is to develop a single, common, and harmonised solution </w:t>
      </w:r>
      <w:r w:rsidR="00976488">
        <w:rPr>
          <w:rStyle w:val="normaltextrun"/>
          <w:rFonts w:ascii="Arial" w:eastAsiaTheme="majorEastAsia" w:hAnsi="Arial" w:cs="Arial"/>
        </w:rPr>
        <w:t xml:space="preserve">which </w:t>
      </w:r>
      <w:r>
        <w:rPr>
          <w:rStyle w:val="normaltextrun"/>
          <w:rFonts w:ascii="Arial" w:eastAsiaTheme="majorEastAsia" w:hAnsi="Arial" w:cs="Arial"/>
        </w:rPr>
        <w:t>would apply across the whole of GB by removing th</w:t>
      </w:r>
      <w:r w:rsidRPr="00957423">
        <w:rPr>
          <w:rStyle w:val="normaltextrun"/>
          <w:rFonts w:ascii="Arial" w:eastAsiaTheme="majorEastAsia" w:hAnsi="Arial" w:cs="Arial"/>
        </w:rPr>
        <w:t xml:space="preserve">e definition of Medium Power Station </w:t>
      </w:r>
      <w:r>
        <w:rPr>
          <w:rStyle w:val="normaltextrun"/>
          <w:rFonts w:ascii="Arial" w:eastAsiaTheme="majorEastAsia" w:hAnsi="Arial" w:cs="Arial"/>
        </w:rPr>
        <w:t>and amending</w:t>
      </w:r>
      <w:r w:rsidRPr="00957423">
        <w:rPr>
          <w:rStyle w:val="normaltextrun"/>
          <w:rFonts w:ascii="Arial" w:eastAsiaTheme="majorEastAsia" w:hAnsi="Arial" w:cs="Arial"/>
        </w:rPr>
        <w:t xml:space="preserve"> Large Power Station </w:t>
      </w:r>
      <w:r>
        <w:rPr>
          <w:rStyle w:val="normaltextrun"/>
          <w:rFonts w:ascii="Arial" w:eastAsiaTheme="majorEastAsia" w:hAnsi="Arial" w:cs="Arial"/>
        </w:rPr>
        <w:t>to</w:t>
      </w:r>
      <w:r w:rsidRPr="00957423">
        <w:rPr>
          <w:rStyle w:val="normaltextrun"/>
          <w:rFonts w:ascii="Arial" w:eastAsiaTheme="majorEastAsia" w:hAnsi="Arial" w:cs="Arial"/>
        </w:rPr>
        <w:t xml:space="preserve"> one with a Registered Capacity of 10MW or more and Small Power Station </w:t>
      </w:r>
      <w:r>
        <w:rPr>
          <w:rStyle w:val="normaltextrun"/>
          <w:rFonts w:ascii="Arial" w:eastAsiaTheme="majorEastAsia" w:hAnsi="Arial" w:cs="Arial"/>
        </w:rPr>
        <w:t>to</w:t>
      </w:r>
      <w:r w:rsidRPr="00957423">
        <w:rPr>
          <w:rStyle w:val="normaltextrun"/>
          <w:rFonts w:ascii="Arial" w:eastAsiaTheme="majorEastAsia" w:hAnsi="Arial" w:cs="Arial"/>
        </w:rPr>
        <w:t xml:space="preserve"> one with a Registered Capacity of less than 10MW.</w:t>
      </w:r>
      <w:r>
        <w:rPr>
          <w:rFonts w:ascii="Arial" w:hAnsi="Arial" w:cs="Arial"/>
        </w:rPr>
        <w:t xml:space="preserve"> A Large Power Station would be required to be a full participant in the BM by means of a BEGA. </w:t>
      </w:r>
      <w:commentRangeStart w:id="88"/>
      <w:commentRangeStart w:id="89"/>
      <w:commentRangeStart w:id="90"/>
      <w:r>
        <w:rPr>
          <w:rFonts w:ascii="Arial" w:hAnsi="Arial" w:cs="Arial"/>
        </w:rPr>
        <w:t>BELLAs would not be available going forwards from the date of implementation</w:t>
      </w:r>
      <w:commentRangeEnd w:id="88"/>
      <w:r w:rsidR="00F50BBB">
        <w:rPr>
          <w:rStyle w:val="CommentReference"/>
          <w:rFonts w:ascii="Arial" w:hAnsi="Arial"/>
        </w:rPr>
        <w:commentReference w:id="88"/>
      </w:r>
      <w:commentRangeEnd w:id="89"/>
      <w:r w:rsidR="00D748B3">
        <w:rPr>
          <w:rStyle w:val="CommentReference"/>
          <w:rFonts w:ascii="Arial" w:hAnsi="Arial"/>
        </w:rPr>
        <w:commentReference w:id="89"/>
      </w:r>
      <w:commentRangeEnd w:id="90"/>
      <w:r w:rsidR="00EC6BF1">
        <w:rPr>
          <w:rStyle w:val="CommentReference"/>
          <w:rFonts w:ascii="Arial" w:hAnsi="Arial"/>
        </w:rPr>
        <w:commentReference w:id="90"/>
      </w:r>
      <w:r w:rsidR="00E8016F">
        <w:rPr>
          <w:rFonts w:ascii="Arial" w:hAnsi="Arial" w:cs="Arial"/>
        </w:rPr>
        <w:t xml:space="preserve"> unless </w:t>
      </w:r>
      <w:r w:rsidR="00E901E4">
        <w:rPr>
          <w:rFonts w:ascii="Arial" w:hAnsi="Arial" w:cs="Arial"/>
        </w:rPr>
        <w:t xml:space="preserve">the Generator </w:t>
      </w:r>
      <w:r w:rsidR="000A13C9">
        <w:rPr>
          <w:rFonts w:ascii="Arial" w:hAnsi="Arial" w:cs="Arial"/>
        </w:rPr>
        <w:t xml:space="preserve">has submitted a </w:t>
      </w:r>
      <w:r w:rsidR="00C831C2">
        <w:rPr>
          <w:rFonts w:ascii="Arial" w:hAnsi="Arial" w:cs="Arial"/>
        </w:rPr>
        <w:t>c</w:t>
      </w:r>
      <w:r w:rsidR="000A13C9">
        <w:rPr>
          <w:rFonts w:ascii="Arial" w:hAnsi="Arial" w:cs="Arial"/>
        </w:rPr>
        <w:t xml:space="preserve">onnections </w:t>
      </w:r>
      <w:r w:rsidR="00C831C2">
        <w:rPr>
          <w:rFonts w:ascii="Arial" w:hAnsi="Arial" w:cs="Arial"/>
        </w:rPr>
        <w:t>a</w:t>
      </w:r>
      <w:r w:rsidR="000A13C9">
        <w:rPr>
          <w:rFonts w:ascii="Arial" w:hAnsi="Arial" w:cs="Arial"/>
        </w:rPr>
        <w:t>pplication prior to the approval of the modification.</w:t>
      </w:r>
    </w:p>
    <w:p w14:paraId="5A0E8508" w14:textId="77777777" w:rsidR="00A6674B" w:rsidRPr="00ED5994" w:rsidRDefault="00A6674B" w:rsidP="00ED5994">
      <w:pPr>
        <w:pStyle w:val="paragraph"/>
        <w:spacing w:before="0" w:beforeAutospacing="0" w:after="0" w:afterAutospacing="0"/>
        <w:jc w:val="both"/>
        <w:textAlignment w:val="baseline"/>
        <w:rPr>
          <w:rFonts w:ascii="Segoe UI" w:hAnsi="Segoe UI" w:cs="Segoe UI"/>
          <w:sz w:val="18"/>
          <w:szCs w:val="18"/>
        </w:rPr>
      </w:pPr>
    </w:p>
    <w:p w14:paraId="31FAD07B" w14:textId="6F374681" w:rsidR="00C62DB0" w:rsidRDefault="001A68B7" w:rsidP="00C62DB0">
      <w:pPr>
        <w:pStyle w:val="paragraph"/>
        <w:spacing w:before="0" w:beforeAutospacing="0" w:after="0" w:afterAutospacing="0"/>
        <w:jc w:val="both"/>
        <w:textAlignment w:val="baseline"/>
        <w:rPr>
          <w:rStyle w:val="normaltextrun"/>
          <w:rFonts w:ascii="Arial" w:eastAsiaTheme="majorEastAsia" w:hAnsi="Arial" w:cs="Arial"/>
        </w:rPr>
      </w:pPr>
      <w:r>
        <w:rPr>
          <w:rStyle w:val="eop"/>
          <w:rFonts w:ascii="Arial" w:hAnsi="Arial" w:cs="Arial"/>
        </w:rPr>
        <w:t xml:space="preserve">The removal of the BELLA option </w:t>
      </w:r>
      <w:r w:rsidR="00F16FD5">
        <w:rPr>
          <w:rStyle w:val="eop"/>
          <w:rFonts w:ascii="Arial" w:hAnsi="Arial" w:cs="Arial"/>
        </w:rPr>
        <w:t xml:space="preserve">(which is currently only available in Scotland), is to ensure </w:t>
      </w:r>
      <w:r w:rsidR="001E5719">
        <w:rPr>
          <w:rStyle w:val="eop"/>
          <w:rFonts w:ascii="Arial" w:hAnsi="Arial" w:cs="Arial"/>
        </w:rPr>
        <w:t xml:space="preserve">full participation within the BM </w:t>
      </w:r>
      <w:r w:rsidR="00061778">
        <w:rPr>
          <w:rStyle w:val="eop"/>
          <w:rFonts w:ascii="Arial" w:hAnsi="Arial" w:cs="Arial"/>
        </w:rPr>
        <w:t>for Large Power Stations</w:t>
      </w:r>
      <w:r w:rsidR="00F1451C">
        <w:rPr>
          <w:rStyle w:val="eop"/>
          <w:rFonts w:ascii="Arial" w:hAnsi="Arial" w:cs="Arial"/>
        </w:rPr>
        <w:t xml:space="preserve">. </w:t>
      </w:r>
      <w:r w:rsidR="00417927">
        <w:rPr>
          <w:rStyle w:val="eop"/>
          <w:rFonts w:ascii="Arial" w:hAnsi="Arial" w:cs="Arial"/>
        </w:rPr>
        <w:t xml:space="preserve">A </w:t>
      </w:r>
      <w:r w:rsidR="00682F8C">
        <w:rPr>
          <w:rStyle w:val="eop"/>
          <w:rFonts w:ascii="Arial" w:hAnsi="Arial" w:cs="Arial"/>
        </w:rPr>
        <w:t xml:space="preserve">BM Unit with a </w:t>
      </w:r>
      <w:r w:rsidR="00417927">
        <w:rPr>
          <w:rStyle w:val="eop"/>
          <w:rFonts w:ascii="Arial" w:hAnsi="Arial" w:cs="Arial"/>
        </w:rPr>
        <w:t>BELLA is no dif</w:t>
      </w:r>
      <w:r w:rsidR="00D65B7D">
        <w:rPr>
          <w:rStyle w:val="eop"/>
          <w:rFonts w:ascii="Arial" w:hAnsi="Arial" w:cs="Arial"/>
        </w:rPr>
        <w:t xml:space="preserve">ferent from a full BM Unit other than </w:t>
      </w:r>
      <w:r w:rsidR="00682F8C">
        <w:rPr>
          <w:rStyle w:val="eop"/>
          <w:rFonts w:ascii="Arial" w:hAnsi="Arial" w:cs="Arial"/>
        </w:rPr>
        <w:t xml:space="preserve">that </w:t>
      </w:r>
      <w:r w:rsidR="00D65B7D">
        <w:rPr>
          <w:rStyle w:val="eop"/>
          <w:rFonts w:ascii="Arial" w:hAnsi="Arial" w:cs="Arial"/>
        </w:rPr>
        <w:t>a Generator in respect of a BELLA does not need to submit Bid Offer Data or Dynamic Parameters</w:t>
      </w:r>
      <w:r w:rsidR="00562D53">
        <w:rPr>
          <w:rStyle w:val="eop"/>
          <w:rFonts w:ascii="Arial" w:hAnsi="Arial" w:cs="Arial"/>
        </w:rPr>
        <w:t xml:space="preserve">.  </w:t>
      </w:r>
      <w:r w:rsidR="000868D1">
        <w:rPr>
          <w:rStyle w:val="eop"/>
          <w:rFonts w:ascii="Arial" w:hAnsi="Arial" w:cs="Arial"/>
        </w:rPr>
        <w:t>BELLAs</w:t>
      </w:r>
      <w:r w:rsidR="00562D53">
        <w:rPr>
          <w:rStyle w:val="eop"/>
          <w:rFonts w:ascii="Arial" w:hAnsi="Arial" w:cs="Arial"/>
        </w:rPr>
        <w:t xml:space="preserve"> give the </w:t>
      </w:r>
      <w:r w:rsidR="00B636CB">
        <w:rPr>
          <w:rStyle w:val="eop"/>
          <w:rFonts w:ascii="Arial" w:hAnsi="Arial" w:cs="Arial"/>
        </w:rPr>
        <w:t xml:space="preserve">ESO little ability to accurately control </w:t>
      </w:r>
      <w:r w:rsidR="00313EFE">
        <w:rPr>
          <w:rStyle w:val="eop"/>
          <w:rFonts w:ascii="Arial" w:hAnsi="Arial" w:cs="Arial"/>
        </w:rPr>
        <w:t>a</w:t>
      </w:r>
      <w:r w:rsidR="00E97CEC">
        <w:rPr>
          <w:rStyle w:val="eop"/>
          <w:rFonts w:ascii="Arial" w:hAnsi="Arial" w:cs="Arial"/>
        </w:rPr>
        <w:t xml:space="preserve"> BELLA </w:t>
      </w:r>
      <w:r w:rsidR="002114F4">
        <w:rPr>
          <w:rStyle w:val="eop"/>
          <w:rFonts w:ascii="Arial" w:hAnsi="Arial" w:cs="Arial"/>
        </w:rPr>
        <w:t xml:space="preserve">BM Unit </w:t>
      </w:r>
      <w:r w:rsidR="00E97CEC">
        <w:rPr>
          <w:rStyle w:val="eop"/>
          <w:rFonts w:ascii="Arial" w:hAnsi="Arial" w:cs="Arial"/>
        </w:rPr>
        <w:t xml:space="preserve">in an </w:t>
      </w:r>
      <w:r w:rsidR="000E4D01">
        <w:rPr>
          <w:rStyle w:val="eop"/>
          <w:rFonts w:ascii="Arial" w:hAnsi="Arial" w:cs="Arial"/>
        </w:rPr>
        <w:t>intelligent way when comp</w:t>
      </w:r>
      <w:r w:rsidR="009536DE">
        <w:rPr>
          <w:rStyle w:val="eop"/>
          <w:rFonts w:ascii="Arial" w:hAnsi="Arial" w:cs="Arial"/>
        </w:rPr>
        <w:t>a</w:t>
      </w:r>
      <w:r w:rsidR="000E4D01">
        <w:rPr>
          <w:rStyle w:val="eop"/>
          <w:rFonts w:ascii="Arial" w:hAnsi="Arial" w:cs="Arial"/>
        </w:rPr>
        <w:t xml:space="preserve">red to a </w:t>
      </w:r>
      <w:r w:rsidR="00BE2091">
        <w:rPr>
          <w:rStyle w:val="eop"/>
          <w:rFonts w:ascii="Arial" w:hAnsi="Arial" w:cs="Arial"/>
        </w:rPr>
        <w:t xml:space="preserve">normal </w:t>
      </w:r>
      <w:r w:rsidR="000E4D01">
        <w:rPr>
          <w:rStyle w:val="eop"/>
          <w:rFonts w:ascii="Arial" w:hAnsi="Arial" w:cs="Arial"/>
        </w:rPr>
        <w:t xml:space="preserve">BM Unit.  </w:t>
      </w:r>
      <w:r w:rsidR="00D664E2">
        <w:rPr>
          <w:rStyle w:val="eop"/>
          <w:rFonts w:ascii="Arial" w:hAnsi="Arial" w:cs="Arial"/>
        </w:rPr>
        <w:t xml:space="preserve">As </w:t>
      </w:r>
      <w:r w:rsidR="00B805CF">
        <w:rPr>
          <w:rStyle w:val="eop"/>
          <w:rFonts w:ascii="Arial" w:hAnsi="Arial" w:cs="Arial"/>
        </w:rPr>
        <w:t xml:space="preserve">this modification is seeking to ensure consistency </w:t>
      </w:r>
      <w:r w:rsidR="00412A59">
        <w:rPr>
          <w:rStyle w:val="eop"/>
          <w:rFonts w:ascii="Arial" w:hAnsi="Arial" w:cs="Arial"/>
        </w:rPr>
        <w:t xml:space="preserve">between </w:t>
      </w:r>
      <w:r w:rsidR="00974FF7">
        <w:rPr>
          <w:rStyle w:val="eop"/>
          <w:rFonts w:ascii="Arial" w:hAnsi="Arial" w:cs="Arial"/>
        </w:rPr>
        <w:t xml:space="preserve">Power Stations across </w:t>
      </w:r>
      <w:proofErr w:type="gramStart"/>
      <w:r w:rsidR="002F5340">
        <w:rPr>
          <w:rStyle w:val="eop"/>
          <w:rFonts w:ascii="Arial" w:hAnsi="Arial" w:cs="Arial"/>
        </w:rPr>
        <w:t>GB</w:t>
      </w:r>
      <w:r w:rsidR="002360D6">
        <w:rPr>
          <w:rStyle w:val="eop"/>
          <w:rFonts w:ascii="Arial" w:hAnsi="Arial" w:cs="Arial"/>
        </w:rPr>
        <w:t>,</w:t>
      </w:r>
      <w:r w:rsidR="002F5340">
        <w:rPr>
          <w:rStyle w:val="eop"/>
          <w:rFonts w:ascii="Arial" w:hAnsi="Arial" w:cs="Arial"/>
        </w:rPr>
        <w:t xml:space="preserve"> and</w:t>
      </w:r>
      <w:proofErr w:type="gramEnd"/>
      <w:r w:rsidR="002F5340">
        <w:rPr>
          <w:rStyle w:val="eop"/>
          <w:rFonts w:ascii="Arial" w:hAnsi="Arial" w:cs="Arial"/>
        </w:rPr>
        <w:t xml:space="preserve"> noting that </w:t>
      </w:r>
      <w:r w:rsidR="00BB4AF4">
        <w:rPr>
          <w:rStyle w:val="eop"/>
          <w:rFonts w:ascii="Arial" w:hAnsi="Arial" w:cs="Arial"/>
        </w:rPr>
        <w:t>a BELLA has to meet more or less the same requirements as a Large Power Station operating in the BM</w:t>
      </w:r>
      <w:r w:rsidR="002360D6">
        <w:rPr>
          <w:rStyle w:val="eop"/>
          <w:rFonts w:ascii="Arial" w:hAnsi="Arial" w:cs="Arial"/>
        </w:rPr>
        <w:t>,</w:t>
      </w:r>
      <w:r w:rsidR="00BB4AF4">
        <w:rPr>
          <w:rStyle w:val="eop"/>
          <w:rFonts w:ascii="Arial" w:hAnsi="Arial" w:cs="Arial"/>
        </w:rPr>
        <w:t xml:space="preserve"> </w:t>
      </w:r>
      <w:r w:rsidR="00A6674B">
        <w:rPr>
          <w:rStyle w:val="eop"/>
          <w:rFonts w:ascii="Arial" w:hAnsi="Arial" w:cs="Arial"/>
        </w:rPr>
        <w:t>it has been proposed</w:t>
      </w:r>
      <w:r w:rsidR="00BB4AF4">
        <w:rPr>
          <w:rStyle w:val="eop"/>
          <w:rFonts w:ascii="Arial" w:hAnsi="Arial" w:cs="Arial"/>
        </w:rPr>
        <w:t xml:space="preserve"> to </w:t>
      </w:r>
      <w:r w:rsidR="007F60F6">
        <w:rPr>
          <w:rStyle w:val="eop"/>
          <w:rFonts w:ascii="Arial" w:hAnsi="Arial" w:cs="Arial"/>
        </w:rPr>
        <w:t>remove the BELLA option going forward as part of this modification.</w:t>
      </w:r>
    </w:p>
    <w:p w14:paraId="271B390E" w14:textId="77777777" w:rsidR="00A6674B" w:rsidRDefault="00A6674B" w:rsidP="00C62DB0">
      <w:pPr>
        <w:pStyle w:val="paragraph"/>
        <w:spacing w:before="0" w:beforeAutospacing="0" w:after="0" w:afterAutospacing="0"/>
        <w:jc w:val="both"/>
        <w:textAlignment w:val="baseline"/>
        <w:rPr>
          <w:rFonts w:ascii="Segoe UI" w:hAnsi="Segoe UI" w:cs="Segoe UI"/>
          <w:sz w:val="18"/>
          <w:szCs w:val="18"/>
        </w:rPr>
      </w:pPr>
    </w:p>
    <w:p w14:paraId="7E1CD586" w14:textId="48C0394C" w:rsidR="00C62DB0" w:rsidRDefault="0047399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It is intended that</w:t>
      </w:r>
      <w:r w:rsidR="00C62DB0">
        <w:rPr>
          <w:rStyle w:val="normaltextrun"/>
          <w:rFonts w:ascii="Arial" w:eastAsiaTheme="majorEastAsia" w:hAnsi="Arial" w:cs="Arial"/>
        </w:rPr>
        <w:t xml:space="preserve"> this proposal would </w:t>
      </w:r>
      <w:r w:rsidR="00F27208">
        <w:rPr>
          <w:rStyle w:val="normaltextrun"/>
          <w:rFonts w:ascii="Arial" w:eastAsiaTheme="majorEastAsia" w:hAnsi="Arial" w:cs="Arial"/>
        </w:rPr>
        <w:t xml:space="preserve">not be </w:t>
      </w:r>
      <w:r w:rsidR="00FB0BC5">
        <w:rPr>
          <w:rStyle w:val="normaltextrun"/>
          <w:rFonts w:ascii="Arial" w:eastAsiaTheme="majorEastAsia" w:hAnsi="Arial" w:cs="Arial"/>
        </w:rPr>
        <w:t>implemented</w:t>
      </w:r>
      <w:r w:rsidR="00340A3C">
        <w:rPr>
          <w:rStyle w:val="normaltextrun"/>
          <w:rFonts w:ascii="Arial" w:eastAsiaTheme="majorEastAsia" w:hAnsi="Arial" w:cs="Arial"/>
        </w:rPr>
        <w:t xml:space="preserve"> retrospectively</w:t>
      </w:r>
      <w:r w:rsidR="00170E1F">
        <w:rPr>
          <w:rStyle w:val="normaltextrun"/>
          <w:rFonts w:ascii="Arial" w:eastAsiaTheme="majorEastAsia" w:hAnsi="Arial" w:cs="Arial"/>
        </w:rPr>
        <w:t xml:space="preserve">. </w:t>
      </w:r>
      <w:r w:rsidR="007A27BF">
        <w:rPr>
          <w:rStyle w:val="normaltextrun"/>
          <w:rFonts w:ascii="Arial" w:eastAsiaTheme="majorEastAsia" w:hAnsi="Arial" w:cs="Arial"/>
        </w:rPr>
        <w:t xml:space="preserve">If the Original Proposal is </w:t>
      </w:r>
      <w:r w:rsidR="00E0044A">
        <w:rPr>
          <w:rStyle w:val="normaltextrun"/>
          <w:rFonts w:ascii="Arial" w:eastAsiaTheme="majorEastAsia" w:hAnsi="Arial" w:cs="Arial"/>
        </w:rPr>
        <w:t>approved</w:t>
      </w:r>
      <w:r w:rsidR="006533B6">
        <w:rPr>
          <w:rStyle w:val="normaltextrun"/>
          <w:rFonts w:ascii="Arial" w:eastAsiaTheme="majorEastAsia" w:hAnsi="Arial" w:cs="Arial"/>
        </w:rPr>
        <w:t xml:space="preserve">, </w:t>
      </w:r>
      <w:r w:rsidR="00BC1435">
        <w:rPr>
          <w:rStyle w:val="normaltextrun"/>
          <w:rFonts w:ascii="Arial" w:eastAsiaTheme="majorEastAsia" w:hAnsi="Arial" w:cs="Arial"/>
        </w:rPr>
        <w:t xml:space="preserve">Generators impacted would be those which have </w:t>
      </w:r>
      <w:commentRangeStart w:id="91"/>
      <w:commentRangeStart w:id="92"/>
      <w:r w:rsidR="001A5779">
        <w:rPr>
          <w:rStyle w:val="normaltextrun"/>
          <w:rFonts w:ascii="Arial" w:eastAsiaTheme="majorEastAsia" w:hAnsi="Arial" w:cs="Arial"/>
        </w:rPr>
        <w:t xml:space="preserve">Embedded Power Stations </w:t>
      </w:r>
      <w:commentRangeEnd w:id="91"/>
      <w:r w:rsidR="00F50BBB">
        <w:rPr>
          <w:rStyle w:val="CommentReference"/>
          <w:rFonts w:ascii="Arial" w:hAnsi="Arial"/>
        </w:rPr>
        <w:commentReference w:id="91"/>
      </w:r>
      <w:commentRangeEnd w:id="92"/>
      <w:r w:rsidR="008A58D6">
        <w:rPr>
          <w:rStyle w:val="CommentReference"/>
          <w:rFonts w:ascii="Arial" w:hAnsi="Arial"/>
        </w:rPr>
        <w:commentReference w:id="92"/>
      </w:r>
      <w:r w:rsidR="001A5779">
        <w:rPr>
          <w:rStyle w:val="normaltextrun"/>
          <w:rFonts w:ascii="Arial" w:eastAsiaTheme="majorEastAsia" w:hAnsi="Arial" w:cs="Arial"/>
        </w:rPr>
        <w:t>with a Registered Capacity of 10MW or more</w:t>
      </w:r>
      <w:r w:rsidR="00DA246A">
        <w:rPr>
          <w:rStyle w:val="normaltextrun"/>
          <w:rFonts w:ascii="Arial" w:eastAsiaTheme="majorEastAsia" w:hAnsi="Arial" w:cs="Arial"/>
        </w:rPr>
        <w:t xml:space="preserve"> which </w:t>
      </w:r>
      <w:commentRangeStart w:id="93"/>
      <w:commentRangeStart w:id="94"/>
      <w:r w:rsidR="00676268">
        <w:rPr>
          <w:rStyle w:val="normaltextrun"/>
          <w:rFonts w:ascii="Arial" w:eastAsiaTheme="majorEastAsia" w:hAnsi="Arial" w:cs="Arial"/>
        </w:rPr>
        <w:t xml:space="preserve">applied for </w:t>
      </w:r>
      <w:proofErr w:type="gramStart"/>
      <w:r w:rsidR="00676268">
        <w:rPr>
          <w:rStyle w:val="normaltextrun"/>
          <w:rFonts w:ascii="Arial" w:eastAsiaTheme="majorEastAsia" w:hAnsi="Arial" w:cs="Arial"/>
        </w:rPr>
        <w:t xml:space="preserve">a </w:t>
      </w:r>
      <w:r w:rsidR="00E42852">
        <w:rPr>
          <w:rStyle w:val="normaltextrun"/>
          <w:rFonts w:ascii="Arial" w:eastAsiaTheme="majorEastAsia" w:hAnsi="Arial" w:cs="Arial"/>
        </w:rPr>
        <w:t xml:space="preserve"> Connection</w:t>
      </w:r>
      <w:proofErr w:type="gramEnd"/>
      <w:r w:rsidR="00E42852">
        <w:rPr>
          <w:rStyle w:val="normaltextrun"/>
          <w:rFonts w:ascii="Arial" w:eastAsiaTheme="majorEastAsia" w:hAnsi="Arial" w:cs="Arial"/>
        </w:rPr>
        <w:t xml:space="preserve"> Agreement on or after the </w:t>
      </w:r>
      <w:r w:rsidR="00AF55FA">
        <w:rPr>
          <w:rStyle w:val="normaltextrun"/>
          <w:rFonts w:ascii="Arial" w:eastAsiaTheme="majorEastAsia" w:hAnsi="Arial" w:cs="Arial"/>
        </w:rPr>
        <w:t>I</w:t>
      </w:r>
      <w:r w:rsidR="008633C3">
        <w:rPr>
          <w:rStyle w:val="normaltextrun"/>
          <w:rFonts w:ascii="Arial" w:eastAsiaTheme="majorEastAsia" w:hAnsi="Arial" w:cs="Arial"/>
        </w:rPr>
        <w:t xml:space="preserve">mplementation </w:t>
      </w:r>
      <w:r w:rsidR="00AF55FA">
        <w:rPr>
          <w:rStyle w:val="normaltextrun"/>
          <w:rFonts w:ascii="Arial" w:eastAsiaTheme="majorEastAsia" w:hAnsi="Arial" w:cs="Arial"/>
        </w:rPr>
        <w:t xml:space="preserve">Date </w:t>
      </w:r>
      <w:commentRangeEnd w:id="93"/>
      <w:r w:rsidR="004C0CCA">
        <w:rPr>
          <w:rStyle w:val="CommentReference"/>
          <w:rFonts w:ascii="Arial" w:hAnsi="Arial"/>
        </w:rPr>
        <w:commentReference w:id="93"/>
      </w:r>
      <w:commentRangeEnd w:id="94"/>
      <w:r w:rsidR="00143A2C">
        <w:rPr>
          <w:rStyle w:val="CommentReference"/>
          <w:rFonts w:ascii="Arial" w:hAnsi="Arial"/>
        </w:rPr>
        <w:commentReference w:id="94"/>
      </w:r>
      <w:r w:rsidR="008633C3">
        <w:rPr>
          <w:rStyle w:val="normaltextrun"/>
          <w:rFonts w:ascii="Arial" w:eastAsiaTheme="majorEastAsia" w:hAnsi="Arial" w:cs="Arial"/>
        </w:rPr>
        <w:t xml:space="preserve">and concluded purchase contracts for their main plant and apparatus on or after the </w:t>
      </w:r>
      <w:r w:rsidR="00EC6E5D">
        <w:rPr>
          <w:rStyle w:val="normaltextrun"/>
          <w:rFonts w:ascii="Arial" w:eastAsiaTheme="majorEastAsia" w:hAnsi="Arial" w:cs="Arial"/>
        </w:rPr>
        <w:t>0</w:t>
      </w:r>
      <w:r w:rsidR="008633C3">
        <w:rPr>
          <w:rStyle w:val="normaltextrun"/>
          <w:rFonts w:ascii="Arial" w:eastAsiaTheme="majorEastAsia" w:hAnsi="Arial" w:cs="Arial"/>
        </w:rPr>
        <w:t xml:space="preserve">1 June 2027. </w:t>
      </w:r>
      <w:commentRangeStart w:id="95"/>
      <w:commentRangeStart w:id="96"/>
      <w:r w:rsidR="008633C3">
        <w:rPr>
          <w:rStyle w:val="normaltextrun"/>
          <w:rFonts w:ascii="Arial" w:eastAsiaTheme="majorEastAsia" w:hAnsi="Arial" w:cs="Arial"/>
        </w:rPr>
        <w:t xml:space="preserve">If the </w:t>
      </w:r>
      <w:r w:rsidR="00F50BBB">
        <w:rPr>
          <w:rStyle w:val="normaltextrun"/>
          <w:rFonts w:ascii="Arial" w:eastAsiaTheme="majorEastAsia" w:hAnsi="Arial" w:cs="Arial"/>
        </w:rPr>
        <w:t>WAGCM1</w:t>
      </w:r>
      <w:r w:rsidR="008633C3">
        <w:rPr>
          <w:rStyle w:val="normaltextrun"/>
          <w:rFonts w:ascii="Arial" w:eastAsiaTheme="majorEastAsia" w:hAnsi="Arial" w:cs="Arial"/>
        </w:rPr>
        <w:t xml:space="preserve"> is approved</w:t>
      </w:r>
      <w:r w:rsidR="00C31961">
        <w:rPr>
          <w:rStyle w:val="normaltextrun"/>
          <w:rFonts w:ascii="Arial" w:eastAsiaTheme="majorEastAsia" w:hAnsi="Arial" w:cs="Arial"/>
        </w:rPr>
        <w:t>,</w:t>
      </w:r>
      <w:r w:rsidR="000777DE">
        <w:rPr>
          <w:rStyle w:val="normaltextrun"/>
          <w:rFonts w:ascii="Arial" w:eastAsiaTheme="majorEastAsia" w:hAnsi="Arial" w:cs="Arial"/>
        </w:rPr>
        <w:t xml:space="preserve"> the thresholds in England and Wales would be applied into Scotland</w:t>
      </w:r>
      <w:commentRangeEnd w:id="95"/>
      <w:r w:rsidR="00A22504">
        <w:rPr>
          <w:rStyle w:val="CommentReference"/>
          <w:rFonts w:ascii="Arial" w:hAnsi="Arial"/>
        </w:rPr>
        <w:commentReference w:id="95"/>
      </w:r>
      <w:commentRangeEnd w:id="96"/>
      <w:r w:rsidR="008A2FE8">
        <w:rPr>
          <w:rStyle w:val="CommentReference"/>
          <w:rFonts w:ascii="Arial" w:hAnsi="Arial"/>
        </w:rPr>
        <w:commentReference w:id="96"/>
      </w:r>
      <w:r w:rsidR="000777DE">
        <w:rPr>
          <w:rStyle w:val="normaltextrun"/>
          <w:rFonts w:ascii="Arial" w:eastAsiaTheme="majorEastAsia" w:hAnsi="Arial" w:cs="Arial"/>
        </w:rPr>
        <w:t xml:space="preserve"> </w:t>
      </w:r>
      <w:r w:rsidR="00B33A65">
        <w:rPr>
          <w:rStyle w:val="normaltextrun"/>
          <w:rFonts w:ascii="Arial" w:eastAsiaTheme="majorEastAsia" w:hAnsi="Arial" w:cs="Arial"/>
        </w:rPr>
        <w:t xml:space="preserve">for </w:t>
      </w:r>
      <w:r w:rsidR="0078284C">
        <w:rPr>
          <w:rStyle w:val="normaltextrun"/>
          <w:rFonts w:ascii="Arial" w:eastAsiaTheme="majorEastAsia" w:hAnsi="Arial" w:cs="Arial"/>
        </w:rPr>
        <w:t xml:space="preserve">Generators that submit a Connections Application after </w:t>
      </w:r>
      <w:r w:rsidR="00A22054">
        <w:rPr>
          <w:rStyle w:val="normaltextrun"/>
          <w:rFonts w:ascii="Arial" w:eastAsiaTheme="majorEastAsia" w:hAnsi="Arial" w:cs="Arial"/>
        </w:rPr>
        <w:t>WAGCM</w:t>
      </w:r>
      <w:r w:rsidR="00BC12BD">
        <w:rPr>
          <w:rStyle w:val="normaltextrun"/>
          <w:rFonts w:ascii="Arial" w:eastAsiaTheme="majorEastAsia" w:hAnsi="Arial" w:cs="Arial"/>
        </w:rPr>
        <w:t>1</w:t>
      </w:r>
      <w:r w:rsidR="00A22054">
        <w:rPr>
          <w:rStyle w:val="normaltextrun"/>
          <w:rFonts w:ascii="Arial" w:eastAsiaTheme="majorEastAsia" w:hAnsi="Arial" w:cs="Arial"/>
        </w:rPr>
        <w:t xml:space="preserve"> has been approved by </w:t>
      </w:r>
      <w:commentRangeStart w:id="97"/>
      <w:commentRangeStart w:id="98"/>
      <w:commentRangeStart w:id="99"/>
      <w:r w:rsidR="00A22054">
        <w:rPr>
          <w:rStyle w:val="normaltextrun"/>
          <w:rFonts w:ascii="Arial" w:eastAsiaTheme="majorEastAsia" w:hAnsi="Arial" w:cs="Arial"/>
        </w:rPr>
        <w:t>The Authority</w:t>
      </w:r>
      <w:commentRangeEnd w:id="97"/>
      <w:r w:rsidR="009A5DF9">
        <w:rPr>
          <w:rStyle w:val="CommentReference"/>
          <w:rFonts w:ascii="Arial" w:hAnsi="Arial"/>
        </w:rPr>
        <w:commentReference w:id="97"/>
      </w:r>
      <w:commentRangeEnd w:id="98"/>
      <w:r w:rsidR="009008CA">
        <w:rPr>
          <w:rStyle w:val="CommentReference"/>
          <w:rFonts w:ascii="Arial" w:hAnsi="Arial"/>
        </w:rPr>
        <w:commentReference w:id="98"/>
      </w:r>
      <w:commentRangeEnd w:id="99"/>
      <w:r w:rsidR="00A677B0">
        <w:rPr>
          <w:rStyle w:val="CommentReference"/>
          <w:rFonts w:ascii="Arial" w:hAnsi="Arial"/>
        </w:rPr>
        <w:commentReference w:id="99"/>
      </w:r>
      <w:r w:rsidR="00A22054">
        <w:rPr>
          <w:rStyle w:val="normaltextrun"/>
          <w:rFonts w:ascii="Arial" w:eastAsiaTheme="majorEastAsia" w:hAnsi="Arial" w:cs="Arial"/>
        </w:rPr>
        <w:t>.</w:t>
      </w:r>
    </w:p>
    <w:p w14:paraId="33386387"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DF51430" w14:textId="262A2221" w:rsidR="00470B5B" w:rsidRDefault="00C62DB0" w:rsidP="00043548">
      <w:r>
        <w:rPr>
          <w:rStyle w:val="normaltextrun"/>
          <w:rFonts w:ascii="Arial" w:eastAsiaTheme="majorEastAsia" w:hAnsi="Arial" w:cs="Arial"/>
        </w:rPr>
        <w:t xml:space="preserve">However, where, in accordance with Article 4(1) of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an </w:t>
      </w:r>
      <w:r>
        <w:rPr>
          <w:rStyle w:val="normaltextrun"/>
          <w:rFonts w:ascii="Arial" w:eastAsiaTheme="majorEastAsia" w:hAnsi="Arial" w:cs="Arial"/>
          <w:i/>
          <w:iCs/>
        </w:rPr>
        <w:t>Existing</w:t>
      </w:r>
      <w:r>
        <w:rPr>
          <w:rStyle w:val="normaltextrun"/>
          <w:rFonts w:ascii="Arial" w:eastAsiaTheme="majorEastAsia" w:hAnsi="Arial" w:cs="Arial"/>
        </w:rPr>
        <w:t xml:space="preserve"> Type C or Type D Power Generating Module has been </w:t>
      </w:r>
      <w:r w:rsidR="0062517C">
        <w:rPr>
          <w:rStyle w:val="normaltextrun"/>
          <w:rFonts w:ascii="Arial" w:eastAsiaTheme="majorEastAsia" w:hAnsi="Arial" w:cs="Arial"/>
        </w:rPr>
        <w:t xml:space="preserve">substantially </w:t>
      </w:r>
      <w:r>
        <w:rPr>
          <w:rStyle w:val="normaltextrun"/>
          <w:rFonts w:ascii="Arial" w:eastAsiaTheme="majorEastAsia" w:hAnsi="Arial" w:cs="Arial"/>
        </w:rPr>
        <w:t xml:space="preserve">modified then it </w:t>
      </w:r>
      <w:r w:rsidR="005913A4">
        <w:rPr>
          <w:rStyle w:val="normaltextrun"/>
          <w:rFonts w:ascii="Arial" w:eastAsiaTheme="majorEastAsia" w:hAnsi="Arial" w:cs="Arial"/>
        </w:rPr>
        <w:t xml:space="preserve">will be required to meet the requirements of </w:t>
      </w:r>
      <w:proofErr w:type="spellStart"/>
      <w:r w:rsidR="005913A4">
        <w:rPr>
          <w:rStyle w:val="normaltextrun"/>
          <w:rFonts w:ascii="Arial" w:eastAsiaTheme="majorEastAsia" w:hAnsi="Arial" w:cs="Arial"/>
        </w:rPr>
        <w:t>RfG</w:t>
      </w:r>
      <w:proofErr w:type="spellEnd"/>
      <w:r w:rsidR="00A93648">
        <w:rPr>
          <w:rStyle w:val="normaltextrun"/>
          <w:rFonts w:ascii="Arial" w:eastAsiaTheme="majorEastAsia" w:hAnsi="Arial" w:cs="Arial"/>
        </w:rPr>
        <w:t xml:space="preserve"> either through the Grid Code or </w:t>
      </w:r>
      <w:r w:rsidR="000529C9">
        <w:rPr>
          <w:rStyle w:val="normaltextrun"/>
          <w:rFonts w:ascii="Arial" w:eastAsiaTheme="majorEastAsia" w:hAnsi="Arial" w:cs="Arial"/>
        </w:rPr>
        <w:t xml:space="preserve">EREC </w:t>
      </w:r>
      <w:r w:rsidR="00A93648">
        <w:rPr>
          <w:rStyle w:val="normaltextrun"/>
          <w:rFonts w:ascii="Arial" w:eastAsiaTheme="majorEastAsia" w:hAnsi="Arial" w:cs="Arial"/>
        </w:rPr>
        <w:t>G99.</w:t>
      </w:r>
      <w:r w:rsidR="00F50BBB">
        <w:rPr>
          <w:rStyle w:val="normaltextrun"/>
          <w:rFonts w:ascii="Arial" w:eastAsiaTheme="majorEastAsia" w:hAnsi="Arial" w:cs="Arial"/>
        </w:rPr>
        <w:t xml:space="preserve"> </w:t>
      </w:r>
      <w:r w:rsidR="00916BBD">
        <w:rPr>
          <w:rStyle w:val="normaltextrun"/>
          <w:rFonts w:ascii="Arial" w:eastAsiaTheme="majorEastAsia" w:hAnsi="Arial" w:cs="Arial"/>
        </w:rPr>
        <w:t xml:space="preserve">Where a Generator </w:t>
      </w:r>
      <w:r w:rsidR="00B6284E">
        <w:rPr>
          <w:rStyle w:val="normaltextrun"/>
          <w:rFonts w:ascii="Arial" w:eastAsiaTheme="majorEastAsia" w:hAnsi="Arial" w:cs="Arial"/>
        </w:rPr>
        <w:t xml:space="preserve">was subject to a </w:t>
      </w:r>
      <w:r w:rsidR="00642ECB">
        <w:rPr>
          <w:rStyle w:val="normaltextrun"/>
          <w:rFonts w:ascii="Arial" w:eastAsiaTheme="majorEastAsia" w:hAnsi="Arial" w:cs="Arial"/>
        </w:rPr>
        <w:t>S</w:t>
      </w:r>
      <w:r w:rsidR="00B6284E">
        <w:rPr>
          <w:rStyle w:val="normaltextrun"/>
          <w:rFonts w:ascii="Arial" w:eastAsiaTheme="majorEastAsia" w:hAnsi="Arial" w:cs="Arial"/>
        </w:rPr>
        <w:t xml:space="preserve">ubstantial </w:t>
      </w:r>
      <w:r w:rsidR="00642ECB">
        <w:rPr>
          <w:rStyle w:val="normaltextrun"/>
          <w:rFonts w:ascii="Arial" w:eastAsiaTheme="majorEastAsia" w:hAnsi="Arial" w:cs="Arial"/>
        </w:rPr>
        <w:t>M</w:t>
      </w:r>
      <w:r w:rsidR="00B6284E">
        <w:rPr>
          <w:rStyle w:val="normaltextrun"/>
          <w:rFonts w:ascii="Arial" w:eastAsiaTheme="majorEastAsia" w:hAnsi="Arial" w:cs="Arial"/>
        </w:rPr>
        <w:t>odification</w:t>
      </w:r>
      <w:r w:rsidR="00D24B56">
        <w:rPr>
          <w:rStyle w:val="normaltextrun"/>
          <w:rFonts w:ascii="Arial" w:eastAsiaTheme="majorEastAsia" w:hAnsi="Arial" w:cs="Arial"/>
        </w:rPr>
        <w:t xml:space="preserve"> (</w:t>
      </w:r>
      <w:commentRangeStart w:id="100"/>
      <w:r w:rsidR="00D24B56">
        <w:rPr>
          <w:rStyle w:val="normaltextrun"/>
          <w:rFonts w:ascii="Arial" w:eastAsiaTheme="majorEastAsia" w:hAnsi="Arial" w:cs="Arial"/>
        </w:rPr>
        <w:t xml:space="preserve">see </w:t>
      </w:r>
      <w:r w:rsidR="00894E91">
        <w:rPr>
          <w:rStyle w:val="normaltextrun"/>
          <w:rFonts w:ascii="Arial" w:eastAsiaTheme="majorEastAsia" w:hAnsi="Arial" w:cs="Arial"/>
        </w:rPr>
        <w:t>Annex 10</w:t>
      </w:r>
      <w:commentRangeEnd w:id="100"/>
      <w:r w:rsidR="00BE7F3D">
        <w:rPr>
          <w:rStyle w:val="CommentReference"/>
          <w:rFonts w:ascii="Arial" w:eastAsia="Times New Roman" w:hAnsi="Arial" w:cs="Times New Roman"/>
          <w:lang w:eastAsia="en-GB"/>
        </w:rPr>
        <w:commentReference w:id="100"/>
      </w:r>
      <w:r w:rsidR="00D24B56">
        <w:rPr>
          <w:rStyle w:val="normaltextrun"/>
          <w:rFonts w:ascii="Arial" w:eastAsiaTheme="majorEastAsia" w:hAnsi="Arial" w:cs="Arial"/>
        </w:rPr>
        <w:t xml:space="preserve">), </w:t>
      </w:r>
      <w:r w:rsidR="00744017">
        <w:rPr>
          <w:rStyle w:val="normaltextrun"/>
          <w:rFonts w:ascii="Arial" w:eastAsiaTheme="majorEastAsia" w:hAnsi="Arial" w:cs="Arial"/>
        </w:rPr>
        <w:t xml:space="preserve">and its Registered Capacity </w:t>
      </w:r>
      <w:r w:rsidR="003D0AD5">
        <w:rPr>
          <w:rStyle w:val="normaltextrun"/>
          <w:rFonts w:ascii="Arial" w:eastAsiaTheme="majorEastAsia" w:hAnsi="Arial" w:cs="Arial"/>
        </w:rPr>
        <w:t>was 10MW or above</w:t>
      </w:r>
      <w:r w:rsidR="00EC0EE2">
        <w:rPr>
          <w:rStyle w:val="normaltextrun"/>
          <w:rFonts w:ascii="Arial" w:eastAsiaTheme="majorEastAsia" w:hAnsi="Arial" w:cs="Arial"/>
        </w:rPr>
        <w:t>, and submits a Modification Application</w:t>
      </w:r>
      <w:commentRangeStart w:id="101"/>
      <w:commentRangeStart w:id="102"/>
      <w:r w:rsidR="00691B8F">
        <w:rPr>
          <w:rStyle w:val="normaltextrun"/>
          <w:rFonts w:ascii="Arial" w:eastAsiaTheme="majorEastAsia" w:hAnsi="Arial" w:cs="Arial"/>
        </w:rPr>
        <w:t xml:space="preserve"> after the </w:t>
      </w:r>
      <w:r w:rsidR="00642ECB">
        <w:rPr>
          <w:rStyle w:val="normaltextrun"/>
          <w:rFonts w:ascii="Arial" w:eastAsiaTheme="majorEastAsia" w:hAnsi="Arial" w:cs="Arial"/>
        </w:rPr>
        <w:t>I</w:t>
      </w:r>
      <w:r w:rsidR="00691B8F">
        <w:rPr>
          <w:rStyle w:val="normaltextrun"/>
          <w:rFonts w:ascii="Arial" w:eastAsiaTheme="majorEastAsia" w:hAnsi="Arial" w:cs="Arial"/>
        </w:rPr>
        <w:t>mplementation</w:t>
      </w:r>
      <w:r w:rsidR="00642ECB">
        <w:rPr>
          <w:rStyle w:val="normaltextrun"/>
          <w:rFonts w:ascii="Arial" w:eastAsiaTheme="majorEastAsia" w:hAnsi="Arial" w:cs="Arial"/>
        </w:rPr>
        <w:t xml:space="preserve"> Date</w:t>
      </w:r>
      <w:commentRangeEnd w:id="101"/>
      <w:r w:rsidR="00E94D55">
        <w:rPr>
          <w:rStyle w:val="CommentReference"/>
          <w:rFonts w:ascii="Arial" w:eastAsia="Times New Roman" w:hAnsi="Arial" w:cs="Times New Roman"/>
          <w:lang w:eastAsia="en-GB"/>
        </w:rPr>
        <w:commentReference w:id="101"/>
      </w:r>
      <w:commentRangeEnd w:id="102"/>
      <w:r w:rsidR="00A10A6F">
        <w:rPr>
          <w:rStyle w:val="CommentReference"/>
          <w:rFonts w:ascii="Arial" w:eastAsia="Times New Roman" w:hAnsi="Arial" w:cs="Times New Roman"/>
          <w:lang w:eastAsia="en-GB"/>
        </w:rPr>
        <w:commentReference w:id="102"/>
      </w:r>
      <w:r w:rsidR="00691B8F">
        <w:rPr>
          <w:rStyle w:val="normaltextrun"/>
          <w:rFonts w:ascii="Arial" w:eastAsiaTheme="majorEastAsia" w:hAnsi="Arial" w:cs="Arial"/>
        </w:rPr>
        <w:t>,</w:t>
      </w:r>
      <w:r w:rsidR="003E62B8">
        <w:rPr>
          <w:rStyle w:val="normaltextrun"/>
          <w:rFonts w:ascii="Arial" w:eastAsiaTheme="majorEastAsia" w:hAnsi="Arial" w:cs="Arial"/>
        </w:rPr>
        <w:t xml:space="preserve"> and concluded contracts for </w:t>
      </w:r>
      <w:r w:rsidR="00C2294D">
        <w:rPr>
          <w:rStyle w:val="normaltextrun"/>
          <w:rFonts w:ascii="Arial" w:eastAsiaTheme="majorEastAsia" w:hAnsi="Arial" w:cs="Arial"/>
        </w:rPr>
        <w:t>its</w:t>
      </w:r>
      <w:r w:rsidR="003E62B8">
        <w:rPr>
          <w:rStyle w:val="normaltextrun"/>
          <w:rFonts w:ascii="Arial" w:eastAsiaTheme="majorEastAsia" w:hAnsi="Arial" w:cs="Arial"/>
        </w:rPr>
        <w:t xml:space="preserve"> ma</w:t>
      </w:r>
      <w:r w:rsidR="00B85D04">
        <w:rPr>
          <w:rStyle w:val="normaltextrun"/>
          <w:rFonts w:ascii="Arial" w:eastAsiaTheme="majorEastAsia" w:hAnsi="Arial" w:cs="Arial"/>
        </w:rPr>
        <w:t xml:space="preserve">in plant and apparatus on or after </w:t>
      </w:r>
      <w:r w:rsidR="00EC6E5D">
        <w:rPr>
          <w:rStyle w:val="normaltextrun"/>
          <w:rFonts w:ascii="Arial" w:eastAsiaTheme="majorEastAsia" w:hAnsi="Arial" w:cs="Arial"/>
        </w:rPr>
        <w:t>0</w:t>
      </w:r>
      <w:r w:rsidR="00B85D04">
        <w:rPr>
          <w:rStyle w:val="normaltextrun"/>
          <w:rFonts w:ascii="Arial" w:eastAsiaTheme="majorEastAsia" w:hAnsi="Arial" w:cs="Arial"/>
        </w:rPr>
        <w:t>1 June 2027</w:t>
      </w:r>
      <w:r w:rsidR="00C2294D">
        <w:rPr>
          <w:rStyle w:val="normaltextrun"/>
          <w:rFonts w:ascii="Arial" w:eastAsiaTheme="majorEastAsia" w:hAnsi="Arial" w:cs="Arial"/>
        </w:rPr>
        <w:t>, it would be treated as a Large Power Station going forward.</w:t>
      </w:r>
    </w:p>
    <w:p w14:paraId="3E147989" w14:textId="77777777" w:rsidR="00050444" w:rsidRDefault="00050444" w:rsidP="006B6009">
      <w:pPr>
        <w:pStyle w:val="CA3"/>
      </w:pPr>
      <w:bookmarkStart w:id="103" w:name="_Toc153972756"/>
      <w:r>
        <w:lastRenderedPageBreak/>
        <w:t xml:space="preserve">Workgroup </w:t>
      </w:r>
      <w:r w:rsidR="005E3456">
        <w:t>c</w:t>
      </w:r>
      <w:r>
        <w:t>onsiderations</w:t>
      </w:r>
      <w:bookmarkEnd w:id="103"/>
    </w:p>
    <w:p w14:paraId="32875F9A" w14:textId="71B52847" w:rsidR="00EA0DFC" w:rsidRDefault="00EA0DFC" w:rsidP="00EA0DFC">
      <w:pPr>
        <w:spacing w:line="240" w:lineRule="auto"/>
        <w:jc w:val="both"/>
        <w:textAlignment w:val="baseline"/>
        <w:rPr>
          <w:rFonts w:cs="Arial"/>
        </w:rPr>
      </w:pPr>
      <w:bookmarkStart w:id="104" w:name="_Hlk50542408"/>
      <w:r>
        <w:rPr>
          <w:rFonts w:cs="Arial"/>
        </w:rPr>
        <w:t>The Workgroup convened</w:t>
      </w:r>
      <w:r w:rsidR="00F5532D">
        <w:rPr>
          <w:rFonts w:cs="Arial"/>
        </w:rPr>
        <w:t xml:space="preserve"> </w:t>
      </w:r>
      <w:r w:rsidR="00F5532D" w:rsidRPr="00BB37FE">
        <w:rPr>
          <w:rFonts w:cs="Arial"/>
        </w:rPr>
        <w:t>2</w:t>
      </w:r>
      <w:r w:rsidR="00780568" w:rsidRPr="00BB37FE">
        <w:rPr>
          <w:rFonts w:cs="Arial"/>
        </w:rPr>
        <w:t>3</w:t>
      </w:r>
      <w:r w:rsidRPr="00BB37FE">
        <w:rPr>
          <w:rFonts w:cs="Arial"/>
        </w:rPr>
        <w:t xml:space="preserve"> times</w:t>
      </w:r>
      <w:r>
        <w:rPr>
          <w:rFonts w:cs="Arial"/>
        </w:rPr>
        <w:t xml:space="preserve"> to discuss the perceived issue, detail the scope of the proposed defect, devise potential </w:t>
      </w:r>
      <w:r w:rsidR="000C2E1F">
        <w:rPr>
          <w:rFonts w:cs="Arial"/>
        </w:rPr>
        <w:t>solutions,</w:t>
      </w:r>
      <w:r>
        <w:rPr>
          <w:rFonts w:cs="Arial"/>
        </w:rPr>
        <w:t xml:space="preserve"> and assess the proposal in terms of the Applicable Objectives.  </w:t>
      </w:r>
    </w:p>
    <w:p w14:paraId="095C4ECF" w14:textId="77777777" w:rsidR="00EC7355" w:rsidRDefault="00EC7355" w:rsidP="00EA0DFC">
      <w:pPr>
        <w:spacing w:line="240" w:lineRule="auto"/>
        <w:jc w:val="both"/>
        <w:textAlignment w:val="baseline"/>
        <w:rPr>
          <w:rFonts w:cs="Arial"/>
        </w:rPr>
      </w:pPr>
    </w:p>
    <w:p w14:paraId="2C56519E" w14:textId="77777777" w:rsidR="00C22B65" w:rsidRPr="00B35DFC" w:rsidRDefault="00C22B65" w:rsidP="00C22B65">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Workgroup Title</w:t>
      </w:r>
      <w:r w:rsidRPr="00B35DFC">
        <w:rPr>
          <w:rFonts w:ascii="Arial" w:eastAsia="Times New Roman" w:hAnsi="Arial" w:cs="Arial"/>
          <w:szCs w:val="24"/>
          <w:lang w:eastAsia="en-GB"/>
        </w:rPr>
        <w:t>  </w:t>
      </w:r>
    </w:p>
    <w:p w14:paraId="0685E70E" w14:textId="77777777" w:rsidR="00C22B65" w:rsidRPr="00B35DFC" w:rsidRDefault="00C22B65" w:rsidP="00C22B65">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Workgroup </w:t>
      </w:r>
      <w:r>
        <w:rPr>
          <w:rFonts w:ascii="Arial" w:eastAsia="Times New Roman" w:hAnsi="Arial" w:cs="Arial"/>
          <w:szCs w:val="24"/>
          <w:lang w:eastAsia="en-GB"/>
        </w:rPr>
        <w:t>decided</w:t>
      </w:r>
      <w:r w:rsidRPr="00B35DFC">
        <w:rPr>
          <w:rFonts w:ascii="Arial" w:eastAsia="Times New Roman" w:hAnsi="Arial" w:cs="Arial"/>
          <w:szCs w:val="24"/>
          <w:lang w:eastAsia="en-GB"/>
        </w:rPr>
        <w:t xml:space="preserve"> to change the title of the modification, replacing Power Generating Module PGM to Power </w:t>
      </w:r>
      <w:r>
        <w:rPr>
          <w:rFonts w:ascii="Arial" w:eastAsia="Times New Roman" w:hAnsi="Arial" w:cs="Arial"/>
          <w:szCs w:val="24"/>
          <w:lang w:eastAsia="en-GB"/>
        </w:rPr>
        <w:t>S</w:t>
      </w:r>
      <w:r w:rsidRPr="00B35DFC">
        <w:rPr>
          <w:rFonts w:ascii="Arial" w:eastAsia="Times New Roman" w:hAnsi="Arial" w:cs="Arial"/>
          <w:szCs w:val="24"/>
          <w:lang w:eastAsia="en-GB"/>
        </w:rPr>
        <w:t>tations, to bring the terminology up to date. This change was made to the title on the modification page on the ESO website</w:t>
      </w:r>
      <w:r>
        <w:rPr>
          <w:rFonts w:ascii="Arial" w:eastAsia="Times New Roman" w:hAnsi="Arial" w:cs="Arial"/>
          <w:szCs w:val="24"/>
          <w:lang w:eastAsia="en-GB"/>
        </w:rPr>
        <w:t xml:space="preserve"> and was retrospectively approved by the Grid Code Review Panel on the 27 July 2023</w:t>
      </w:r>
      <w:r w:rsidRPr="00B35DFC">
        <w:rPr>
          <w:rFonts w:ascii="Arial" w:eastAsia="Times New Roman" w:hAnsi="Arial" w:cs="Arial"/>
          <w:szCs w:val="24"/>
          <w:lang w:eastAsia="en-GB"/>
        </w:rPr>
        <w:t>.  </w:t>
      </w:r>
    </w:p>
    <w:p w14:paraId="3ADB3474" w14:textId="1B5A8E35" w:rsidR="00EC7355" w:rsidRPr="00727FEF" w:rsidRDefault="00C22B65" w:rsidP="00EA0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CD564FB" w14:textId="609EA647" w:rsidR="00EA0DFC" w:rsidRDefault="00EA0DFC" w:rsidP="00EA0DFC">
      <w:pPr>
        <w:pStyle w:val="Heading3"/>
      </w:pPr>
      <w:bookmarkStart w:id="105" w:name="_Toc153972757"/>
      <w:r>
        <w:t>Consideration of the proposer’s solution</w:t>
      </w:r>
      <w:bookmarkEnd w:id="105"/>
    </w:p>
    <w:p w14:paraId="6465F9E0" w14:textId="5435EFF1"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commentRangeStart w:id="106"/>
      <w:r w:rsidRPr="00B35DFC">
        <w:rPr>
          <w:rFonts w:ascii="Arial" w:eastAsia="Times New Roman" w:hAnsi="Arial" w:cs="Arial"/>
          <w:szCs w:val="24"/>
          <w:u w:val="single"/>
          <w:lang w:eastAsia="en-GB"/>
        </w:rPr>
        <w:t>Refresher Presentation by the ESO</w:t>
      </w:r>
      <w:r w:rsidRPr="00B35DFC">
        <w:rPr>
          <w:rFonts w:ascii="Arial" w:eastAsia="Times New Roman" w:hAnsi="Arial" w:cs="Arial"/>
          <w:szCs w:val="24"/>
          <w:lang w:eastAsia="en-GB"/>
        </w:rPr>
        <w:t> </w:t>
      </w:r>
      <w:commentRangeEnd w:id="106"/>
      <w:r w:rsidR="00AD17A0">
        <w:rPr>
          <w:rStyle w:val="CommentReference"/>
          <w:rFonts w:ascii="Arial" w:eastAsia="Times New Roman" w:hAnsi="Arial" w:cs="Times New Roman"/>
          <w:lang w:eastAsia="en-GB"/>
        </w:rPr>
        <w:commentReference w:id="106"/>
      </w:r>
    </w:p>
    <w:p w14:paraId="372FF74B" w14:textId="43836D66"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Due to the time elapsed between the previous Workgroup meeting in July 2019</w:t>
      </w:r>
      <w:r w:rsidR="00A009C3">
        <w:rPr>
          <w:rFonts w:ascii="Arial" w:eastAsia="Times New Roman" w:hAnsi="Arial" w:cs="Arial"/>
          <w:szCs w:val="24"/>
          <w:lang w:eastAsia="en-GB"/>
        </w:rPr>
        <w:t xml:space="preserve"> and May 2021</w:t>
      </w:r>
      <w:r w:rsidR="00AE419D">
        <w:rPr>
          <w:rFonts w:ascii="Arial" w:eastAsia="Times New Roman" w:hAnsi="Arial" w:cs="Arial"/>
          <w:szCs w:val="24"/>
          <w:lang w:eastAsia="en-GB"/>
        </w:rPr>
        <w:t>;</w:t>
      </w:r>
      <w:r w:rsidRPr="00B35DFC">
        <w:rPr>
          <w:rFonts w:ascii="Arial" w:eastAsia="Times New Roman" w:hAnsi="Arial" w:cs="Arial"/>
          <w:szCs w:val="24"/>
          <w:lang w:eastAsia="en-GB"/>
        </w:rPr>
        <w:t xml:space="preserve"> </w:t>
      </w:r>
      <w:proofErr w:type="gramStart"/>
      <w:r w:rsidRPr="00B35DFC">
        <w:rPr>
          <w:rFonts w:ascii="Arial" w:eastAsia="Times New Roman" w:hAnsi="Arial" w:cs="Arial"/>
          <w:szCs w:val="24"/>
          <w:lang w:eastAsia="en-GB"/>
        </w:rPr>
        <w:t>as a result of</w:t>
      </w:r>
      <w:proofErr w:type="gramEnd"/>
      <w:r w:rsidRPr="00B35DFC">
        <w:rPr>
          <w:rFonts w:ascii="Arial" w:eastAsia="Times New Roman" w:hAnsi="Arial" w:cs="Arial"/>
          <w:szCs w:val="24"/>
          <w:lang w:eastAsia="en-GB"/>
        </w:rPr>
        <w:t xml:space="preserve"> the need to progress other EU compliance work, the ESO delivered an updated presentation at the Workgroup meeting in May 2021</w:t>
      </w:r>
      <w:r w:rsidR="00F50BBB">
        <w:rPr>
          <w:rFonts w:ascii="Arial" w:eastAsia="Times New Roman" w:hAnsi="Arial" w:cs="Arial"/>
          <w:szCs w:val="24"/>
          <w:lang w:eastAsia="en-GB"/>
        </w:rPr>
        <w:t>.</w:t>
      </w:r>
      <w:r w:rsidR="001156E5">
        <w:rPr>
          <w:rFonts w:ascii="Arial" w:eastAsia="Times New Roman" w:hAnsi="Arial" w:cs="Arial"/>
          <w:szCs w:val="24"/>
          <w:lang w:eastAsia="en-GB"/>
        </w:rPr>
        <w:t xml:space="preserve"> This</w:t>
      </w:r>
      <w:r w:rsidRPr="00B35DFC">
        <w:rPr>
          <w:rFonts w:ascii="Arial" w:eastAsia="Times New Roman" w:hAnsi="Arial" w:cs="Arial"/>
          <w:szCs w:val="24"/>
          <w:lang w:eastAsia="en-GB"/>
        </w:rPr>
        <w:t xml:space="preserve"> highlight</w:t>
      </w:r>
      <w:r w:rsidR="001156E5">
        <w:rPr>
          <w:rFonts w:ascii="Arial" w:eastAsia="Times New Roman" w:hAnsi="Arial" w:cs="Arial"/>
          <w:szCs w:val="24"/>
          <w:lang w:eastAsia="en-GB"/>
        </w:rPr>
        <w:t>ed</w:t>
      </w:r>
      <w:r w:rsidRPr="00B35DFC">
        <w:rPr>
          <w:rFonts w:ascii="Arial" w:eastAsia="Times New Roman" w:hAnsi="Arial" w:cs="Arial"/>
          <w:szCs w:val="24"/>
          <w:lang w:eastAsia="en-GB"/>
        </w:rPr>
        <w:t xml:space="preserve"> the background context of the modification and a </w:t>
      </w:r>
      <w:commentRangeStart w:id="107"/>
      <w:commentRangeStart w:id="108"/>
      <w:r w:rsidRPr="00B35DFC">
        <w:rPr>
          <w:rFonts w:ascii="Arial" w:eastAsia="Times New Roman" w:hAnsi="Arial" w:cs="Arial"/>
          <w:szCs w:val="24"/>
          <w:lang w:eastAsia="en-GB"/>
        </w:rPr>
        <w:t xml:space="preserve">summary of </w:t>
      </w:r>
      <w:r w:rsidR="00271C64">
        <w:rPr>
          <w:rFonts w:ascii="Arial" w:eastAsia="Times New Roman" w:hAnsi="Arial" w:cs="Arial"/>
          <w:szCs w:val="24"/>
          <w:lang w:eastAsia="en-GB"/>
        </w:rPr>
        <w:t>the current options</w:t>
      </w:r>
      <w:r w:rsidR="0096737B">
        <w:rPr>
          <w:rFonts w:ascii="Arial" w:eastAsia="Times New Roman" w:hAnsi="Arial" w:cs="Arial"/>
          <w:szCs w:val="24"/>
          <w:lang w:eastAsia="en-GB"/>
        </w:rPr>
        <w:t xml:space="preserve"> being considered to achieve the</w:t>
      </w:r>
      <w:r w:rsidRPr="00B35DFC">
        <w:rPr>
          <w:rFonts w:ascii="Arial" w:eastAsia="Times New Roman" w:hAnsi="Arial" w:cs="Arial"/>
          <w:szCs w:val="24"/>
          <w:lang w:eastAsia="en-GB"/>
        </w:rPr>
        <w:t xml:space="preserve"> harmonisation </w:t>
      </w:r>
      <w:commentRangeEnd w:id="107"/>
      <w:r w:rsidR="00A024ED">
        <w:rPr>
          <w:rStyle w:val="CommentReference"/>
          <w:rFonts w:ascii="Arial" w:eastAsia="Times New Roman" w:hAnsi="Arial" w:cs="Times New Roman"/>
          <w:lang w:eastAsia="en-GB"/>
        </w:rPr>
        <w:commentReference w:id="107"/>
      </w:r>
      <w:commentRangeEnd w:id="108"/>
      <w:r w:rsidR="005878A9">
        <w:rPr>
          <w:rStyle w:val="CommentReference"/>
          <w:rFonts w:ascii="Arial" w:eastAsia="Times New Roman" w:hAnsi="Arial" w:cs="Times New Roman"/>
          <w:lang w:eastAsia="en-GB"/>
        </w:rPr>
        <w:commentReference w:id="108"/>
      </w:r>
      <w:r w:rsidRPr="00B35DFC">
        <w:rPr>
          <w:rFonts w:ascii="Arial" w:eastAsia="Times New Roman" w:hAnsi="Arial" w:cs="Arial"/>
          <w:szCs w:val="24"/>
          <w:lang w:eastAsia="en-GB"/>
        </w:rPr>
        <w:t xml:space="preserve">of access arrangements in Great Britain. There was discussion within the Workgroup around the defect and if it would be a solution applied either for newly connected </w:t>
      </w:r>
      <w:commentRangeStart w:id="109"/>
      <w:r w:rsidR="001326C4">
        <w:rPr>
          <w:rFonts w:ascii="Arial" w:eastAsia="Times New Roman" w:hAnsi="Arial" w:cs="Arial"/>
          <w:szCs w:val="24"/>
          <w:lang w:eastAsia="en-GB"/>
        </w:rPr>
        <w:t>G</w:t>
      </w:r>
      <w:r w:rsidR="001326C4" w:rsidRPr="00B35DFC">
        <w:rPr>
          <w:rFonts w:ascii="Arial" w:eastAsia="Times New Roman" w:hAnsi="Arial" w:cs="Arial"/>
          <w:szCs w:val="24"/>
          <w:lang w:eastAsia="en-GB"/>
        </w:rPr>
        <w:t xml:space="preserve">enerators </w:t>
      </w:r>
      <w:commentRangeEnd w:id="109"/>
      <w:r w:rsidR="00C20E4A">
        <w:rPr>
          <w:rStyle w:val="CommentReference"/>
          <w:rFonts w:ascii="Arial" w:eastAsia="Times New Roman" w:hAnsi="Arial" w:cs="Times New Roman"/>
          <w:lang w:eastAsia="en-GB"/>
        </w:rPr>
        <w:commentReference w:id="109"/>
      </w:r>
      <w:r w:rsidRPr="00B35DFC">
        <w:rPr>
          <w:rFonts w:ascii="Arial" w:eastAsia="Times New Roman" w:hAnsi="Arial" w:cs="Arial"/>
          <w:szCs w:val="24"/>
          <w:lang w:eastAsia="en-GB"/>
        </w:rPr>
        <w:t>and those existing generators which had been subject to significant equipment modifications</w:t>
      </w:r>
      <w:r w:rsidR="00885AE8">
        <w:rPr>
          <w:rFonts w:ascii="Arial" w:eastAsia="Times New Roman" w:hAnsi="Arial" w:cs="Arial"/>
          <w:szCs w:val="24"/>
          <w:lang w:eastAsia="en-GB"/>
        </w:rPr>
        <w:t>,</w:t>
      </w:r>
      <w:r w:rsidRPr="00B35DFC">
        <w:rPr>
          <w:rFonts w:ascii="Arial" w:eastAsia="Times New Roman" w:hAnsi="Arial" w:cs="Arial"/>
          <w:szCs w:val="24"/>
          <w:lang w:eastAsia="en-GB"/>
        </w:rPr>
        <w:t xml:space="preserve"> or retrospectively applied to all existing </w:t>
      </w:r>
      <w:r w:rsidR="000E4708">
        <w:rPr>
          <w:rFonts w:ascii="Arial" w:eastAsia="Times New Roman" w:hAnsi="Arial" w:cs="Arial"/>
          <w:szCs w:val="24"/>
          <w:lang w:eastAsia="en-GB"/>
        </w:rPr>
        <w:t>G</w:t>
      </w:r>
      <w:r w:rsidRPr="00B35DFC">
        <w:rPr>
          <w:rFonts w:ascii="Arial" w:eastAsia="Times New Roman" w:hAnsi="Arial" w:cs="Arial"/>
          <w:szCs w:val="24"/>
          <w:lang w:eastAsia="en-GB"/>
        </w:rPr>
        <w:t xml:space="preserve">enerators as well (irrespective of </w:t>
      </w:r>
      <w:r w:rsidR="00845102" w:rsidRPr="00B35DFC">
        <w:rPr>
          <w:rFonts w:ascii="Arial" w:eastAsia="Times New Roman" w:hAnsi="Arial" w:cs="Arial"/>
          <w:szCs w:val="24"/>
          <w:lang w:eastAsia="en-GB"/>
        </w:rPr>
        <w:t>whether</w:t>
      </w:r>
      <w:r w:rsidRPr="00B35DFC">
        <w:rPr>
          <w:rFonts w:ascii="Arial" w:eastAsia="Times New Roman" w:hAnsi="Arial" w:cs="Arial"/>
          <w:szCs w:val="24"/>
          <w:lang w:eastAsia="en-GB"/>
        </w:rPr>
        <w:t xml:space="preserve"> they had </w:t>
      </w:r>
      <w:r w:rsidR="00A024ED">
        <w:rPr>
          <w:rFonts w:ascii="Arial" w:eastAsia="Times New Roman" w:hAnsi="Arial" w:cs="Arial"/>
          <w:szCs w:val="24"/>
          <w:lang w:eastAsia="en-GB"/>
        </w:rPr>
        <w:t xml:space="preserve">or had not </w:t>
      </w:r>
      <w:r w:rsidRPr="00B35DFC">
        <w:rPr>
          <w:rFonts w:ascii="Arial" w:eastAsia="Times New Roman" w:hAnsi="Arial" w:cs="Arial"/>
          <w:szCs w:val="24"/>
          <w:lang w:eastAsia="en-GB"/>
        </w:rPr>
        <w:t xml:space="preserve">substantially modified their </w:t>
      </w:r>
      <w:r w:rsidR="008A55D1">
        <w:rPr>
          <w:rFonts w:ascii="Arial" w:eastAsia="Times New Roman" w:hAnsi="Arial" w:cs="Arial"/>
          <w:szCs w:val="24"/>
          <w:lang w:eastAsia="en-GB"/>
        </w:rPr>
        <w:t>P</w:t>
      </w:r>
      <w:r w:rsidR="008A55D1" w:rsidRPr="00B35DFC">
        <w:rPr>
          <w:rFonts w:ascii="Arial" w:eastAsia="Times New Roman" w:hAnsi="Arial" w:cs="Arial"/>
          <w:szCs w:val="24"/>
          <w:lang w:eastAsia="en-GB"/>
        </w:rPr>
        <w:t xml:space="preserve">lant </w:t>
      </w:r>
      <w:r w:rsidRPr="00B35DFC">
        <w:rPr>
          <w:rFonts w:ascii="Arial" w:eastAsia="Times New Roman" w:hAnsi="Arial" w:cs="Arial"/>
          <w:szCs w:val="24"/>
          <w:lang w:eastAsia="en-GB"/>
        </w:rPr>
        <w:t xml:space="preserve">or </w:t>
      </w:r>
      <w:r w:rsidR="008A55D1">
        <w:rPr>
          <w:rFonts w:ascii="Arial" w:eastAsia="Times New Roman" w:hAnsi="Arial" w:cs="Arial"/>
          <w:szCs w:val="24"/>
          <w:lang w:eastAsia="en-GB"/>
        </w:rPr>
        <w:t>A</w:t>
      </w:r>
      <w:r w:rsidR="008A55D1" w:rsidRPr="00B35DFC">
        <w:rPr>
          <w:rFonts w:ascii="Arial" w:eastAsia="Times New Roman" w:hAnsi="Arial" w:cs="Arial"/>
          <w:szCs w:val="24"/>
          <w:lang w:eastAsia="en-GB"/>
        </w:rPr>
        <w:t>pparatus</w:t>
      </w:r>
      <w:r w:rsidRPr="00B35DFC">
        <w:rPr>
          <w:rFonts w:ascii="Arial" w:eastAsia="Times New Roman" w:hAnsi="Arial" w:cs="Arial"/>
          <w:szCs w:val="24"/>
          <w:lang w:eastAsia="en-GB"/>
        </w:rPr>
        <w:t xml:space="preserve">). The discussion also linked into </w:t>
      </w:r>
      <w:proofErr w:type="spellStart"/>
      <w:r w:rsidRPr="00B35DFC">
        <w:rPr>
          <w:rFonts w:ascii="Arial" w:eastAsia="Times New Roman" w:hAnsi="Arial" w:cs="Arial"/>
          <w:szCs w:val="24"/>
          <w:lang w:eastAsia="en-GB"/>
        </w:rPr>
        <w:t>RfG</w:t>
      </w:r>
      <w:proofErr w:type="spellEnd"/>
      <w:r w:rsidRPr="00B35DFC">
        <w:rPr>
          <w:rFonts w:ascii="Arial" w:eastAsia="Times New Roman" w:hAnsi="Arial" w:cs="Arial"/>
          <w:szCs w:val="24"/>
          <w:lang w:eastAsia="en-GB"/>
        </w:rPr>
        <w:t xml:space="preserve"> requirements and the impact of </w:t>
      </w:r>
      <w:r w:rsidR="00D9731D" w:rsidRPr="00B35DFC">
        <w:rPr>
          <w:rFonts w:ascii="Arial" w:eastAsia="Times New Roman" w:hAnsi="Arial" w:cs="Arial"/>
          <w:color w:val="000000"/>
          <w:szCs w:val="24"/>
          <w:shd w:val="clear" w:color="auto" w:fill="FFFFFF"/>
          <w:lang w:eastAsia="en-GB"/>
        </w:rPr>
        <w:t>the Connection and Use of System Code (</w:t>
      </w:r>
      <w:r w:rsidRPr="00B35DFC">
        <w:rPr>
          <w:rFonts w:ascii="Arial" w:eastAsia="Times New Roman" w:hAnsi="Arial" w:cs="Arial"/>
          <w:szCs w:val="24"/>
          <w:lang w:eastAsia="en-GB"/>
        </w:rPr>
        <w:t>CUSC</w:t>
      </w:r>
      <w:r w:rsidR="00D9731D">
        <w:rPr>
          <w:rFonts w:ascii="Arial" w:eastAsia="Times New Roman" w:hAnsi="Arial" w:cs="Arial"/>
          <w:szCs w:val="24"/>
          <w:lang w:eastAsia="en-GB"/>
        </w:rPr>
        <w:t>)</w:t>
      </w:r>
      <w:r w:rsidRPr="00B35DFC">
        <w:rPr>
          <w:rFonts w:ascii="Arial" w:eastAsia="Times New Roman" w:hAnsi="Arial" w:cs="Arial"/>
          <w:szCs w:val="24"/>
          <w:lang w:eastAsia="en-GB"/>
        </w:rPr>
        <w:t xml:space="preserve"> Clause 6.3.    </w:t>
      </w:r>
    </w:p>
    <w:p w14:paraId="462EC7D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0BB4996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also covered the types of connection agreements and differences in the agreements in each transmission region. The Workgroup noted the issue of retrospectivity and suggested that it may need to be raised as an alternative proposal. The ESO’s presentation can be found in Annex 6.  </w:t>
      </w:r>
    </w:p>
    <w:p w14:paraId="2A6D132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5839A40" w14:textId="62A7416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A summary table of the current arrangements in GB for </w:t>
      </w:r>
      <w:r w:rsidR="00F10529">
        <w:rPr>
          <w:rFonts w:ascii="Arial" w:eastAsia="Times New Roman" w:hAnsi="Arial" w:cs="Arial"/>
          <w:szCs w:val="24"/>
          <w:lang w:eastAsia="en-GB"/>
        </w:rPr>
        <w:t>S</w:t>
      </w:r>
      <w:r w:rsidRPr="00B35DFC">
        <w:rPr>
          <w:rFonts w:ascii="Arial" w:eastAsia="Times New Roman" w:hAnsi="Arial" w:cs="Arial"/>
          <w:szCs w:val="24"/>
          <w:lang w:eastAsia="en-GB"/>
        </w:rPr>
        <w:t xml:space="preserve">mall, </w:t>
      </w:r>
      <w:r w:rsidR="00F10529">
        <w:rPr>
          <w:rFonts w:ascii="Arial" w:eastAsia="Times New Roman" w:hAnsi="Arial" w:cs="Arial"/>
          <w:szCs w:val="24"/>
          <w:lang w:eastAsia="en-GB"/>
        </w:rPr>
        <w:t>M</w:t>
      </w:r>
      <w:r w:rsidRPr="00B35DFC">
        <w:rPr>
          <w:rFonts w:ascii="Arial" w:eastAsia="Times New Roman" w:hAnsi="Arial" w:cs="Arial"/>
          <w:szCs w:val="24"/>
          <w:lang w:eastAsia="en-GB"/>
        </w:rPr>
        <w:t xml:space="preserve">edium, and </w:t>
      </w:r>
      <w:r w:rsidR="00F10529">
        <w:rPr>
          <w:rFonts w:ascii="Arial" w:eastAsia="Times New Roman" w:hAnsi="Arial" w:cs="Arial"/>
          <w:szCs w:val="24"/>
          <w:lang w:eastAsia="en-GB"/>
        </w:rPr>
        <w:t>L</w:t>
      </w:r>
      <w:r w:rsidRPr="00B35DFC">
        <w:rPr>
          <w:rFonts w:ascii="Arial" w:eastAsia="Times New Roman" w:hAnsi="Arial" w:cs="Arial"/>
          <w:szCs w:val="24"/>
          <w:lang w:eastAsia="en-GB"/>
        </w:rPr>
        <w:t xml:space="preserve">arge </w:t>
      </w:r>
      <w:r w:rsidR="00685F91">
        <w:rPr>
          <w:rFonts w:ascii="Arial" w:eastAsia="Times New Roman" w:hAnsi="Arial" w:cs="Arial"/>
          <w:szCs w:val="24"/>
          <w:lang w:eastAsia="en-GB"/>
        </w:rPr>
        <w:t>P</w:t>
      </w:r>
      <w:commentRangeStart w:id="110"/>
      <w:commentRangeStart w:id="111"/>
      <w:r w:rsidRPr="00B35DFC">
        <w:rPr>
          <w:rFonts w:ascii="Arial" w:eastAsia="Times New Roman" w:hAnsi="Arial" w:cs="Arial"/>
          <w:szCs w:val="24"/>
          <w:lang w:eastAsia="en-GB"/>
        </w:rPr>
        <w:t xml:space="preserve">ower </w:t>
      </w:r>
      <w:r w:rsidR="00685F91">
        <w:rPr>
          <w:rFonts w:ascii="Arial" w:eastAsia="Times New Roman" w:hAnsi="Arial" w:cs="Arial"/>
          <w:szCs w:val="24"/>
          <w:lang w:eastAsia="en-GB"/>
        </w:rPr>
        <w:t>S</w:t>
      </w:r>
      <w:r w:rsidRPr="00B35DFC">
        <w:rPr>
          <w:rFonts w:ascii="Arial" w:eastAsia="Times New Roman" w:hAnsi="Arial" w:cs="Arial"/>
          <w:szCs w:val="24"/>
          <w:lang w:eastAsia="en-GB"/>
        </w:rPr>
        <w:t>tations</w:t>
      </w:r>
      <w:commentRangeEnd w:id="110"/>
      <w:r w:rsidR="00D3540B">
        <w:rPr>
          <w:rStyle w:val="CommentReference"/>
          <w:rFonts w:ascii="Arial" w:eastAsia="Times New Roman" w:hAnsi="Arial" w:cs="Times New Roman"/>
          <w:lang w:eastAsia="en-GB"/>
        </w:rPr>
        <w:commentReference w:id="110"/>
      </w:r>
      <w:commentRangeEnd w:id="111"/>
      <w:r w:rsidR="00B52098">
        <w:rPr>
          <w:rStyle w:val="CommentReference"/>
          <w:rFonts w:ascii="Arial" w:eastAsia="Times New Roman" w:hAnsi="Arial" w:cs="Times New Roman"/>
          <w:lang w:eastAsia="en-GB"/>
        </w:rPr>
        <w:commentReference w:id="111"/>
      </w:r>
      <w:r w:rsidRPr="00B35DFC">
        <w:rPr>
          <w:rFonts w:ascii="Arial" w:eastAsia="Times New Roman" w:hAnsi="Arial" w:cs="Arial"/>
          <w:szCs w:val="24"/>
          <w:lang w:eastAsia="en-GB"/>
        </w:rPr>
        <w:t xml:space="preserve"> for England and Wales and </w:t>
      </w:r>
      <w:r w:rsidR="00D3540B">
        <w:rPr>
          <w:rFonts w:ascii="Arial" w:eastAsia="Times New Roman" w:hAnsi="Arial" w:cs="Arial"/>
          <w:szCs w:val="24"/>
          <w:lang w:eastAsia="en-GB"/>
        </w:rPr>
        <w:t xml:space="preserve">the </w:t>
      </w:r>
      <w:r w:rsidRPr="00B35DFC">
        <w:rPr>
          <w:rFonts w:ascii="Arial" w:eastAsia="Times New Roman" w:hAnsi="Arial" w:cs="Arial"/>
          <w:szCs w:val="24"/>
          <w:lang w:eastAsia="en-GB"/>
        </w:rPr>
        <w:t>two Scottish transmission areas can be found in Annex 4. </w:t>
      </w:r>
    </w:p>
    <w:p w14:paraId="14C16B1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36CD30" w14:textId="5F8EFD1A"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Reason for different definitions of Small</w:t>
      </w:r>
      <w:r w:rsidR="006B5533">
        <w:rPr>
          <w:rFonts w:ascii="Arial" w:eastAsia="Times New Roman" w:hAnsi="Arial" w:cs="Arial"/>
          <w:szCs w:val="24"/>
          <w:u w:val="single"/>
          <w:lang w:eastAsia="en-GB"/>
        </w:rPr>
        <w:t>,</w:t>
      </w:r>
      <w:r w:rsidRPr="00B35DFC">
        <w:rPr>
          <w:rFonts w:ascii="Arial" w:eastAsia="Times New Roman" w:hAnsi="Arial" w:cs="Arial"/>
          <w:szCs w:val="24"/>
          <w:u w:val="single"/>
          <w:lang w:eastAsia="en-GB"/>
        </w:rPr>
        <w:t xml:space="preserve"> </w:t>
      </w:r>
      <w:r w:rsidR="006B5533">
        <w:rPr>
          <w:rFonts w:ascii="Arial" w:eastAsia="Times New Roman" w:hAnsi="Arial" w:cs="Arial"/>
          <w:szCs w:val="24"/>
          <w:u w:val="single"/>
          <w:lang w:eastAsia="en-GB"/>
        </w:rPr>
        <w:t>M</w:t>
      </w:r>
      <w:r w:rsidRPr="00B35DFC">
        <w:rPr>
          <w:rFonts w:ascii="Arial" w:eastAsia="Times New Roman" w:hAnsi="Arial" w:cs="Arial"/>
          <w:szCs w:val="24"/>
          <w:u w:val="single"/>
          <w:lang w:eastAsia="en-GB"/>
        </w:rPr>
        <w:t xml:space="preserve">edium and </w:t>
      </w:r>
      <w:r w:rsidR="006B5533">
        <w:rPr>
          <w:rFonts w:ascii="Arial" w:eastAsia="Times New Roman" w:hAnsi="Arial" w:cs="Arial"/>
          <w:szCs w:val="24"/>
          <w:u w:val="single"/>
          <w:lang w:eastAsia="en-GB"/>
        </w:rPr>
        <w:t>L</w:t>
      </w:r>
      <w:r w:rsidRPr="00B35DFC">
        <w:rPr>
          <w:rFonts w:ascii="Arial" w:eastAsia="Times New Roman" w:hAnsi="Arial" w:cs="Arial"/>
          <w:szCs w:val="24"/>
          <w:u w:val="single"/>
          <w:lang w:eastAsia="en-GB"/>
        </w:rPr>
        <w:t>arge in GB -</w:t>
      </w:r>
      <w:r w:rsidR="006B5533">
        <w:rPr>
          <w:rFonts w:ascii="Arial" w:eastAsia="Times New Roman" w:hAnsi="Arial" w:cs="Arial"/>
          <w:szCs w:val="24"/>
          <w:u w:val="single"/>
          <w:lang w:eastAsia="en-GB"/>
        </w:rPr>
        <w:t xml:space="preserve"> </w:t>
      </w:r>
      <w:r w:rsidRPr="00B35DFC">
        <w:rPr>
          <w:rFonts w:ascii="Arial" w:eastAsia="Times New Roman" w:hAnsi="Arial" w:cs="Arial"/>
          <w:szCs w:val="24"/>
          <w:u w:val="single"/>
          <w:lang w:eastAsia="en-GB"/>
        </w:rPr>
        <w:t>Historical context</w:t>
      </w:r>
      <w:r w:rsidRPr="00B35DFC">
        <w:rPr>
          <w:rFonts w:ascii="Arial" w:eastAsia="Times New Roman" w:hAnsi="Arial" w:cs="Arial"/>
          <w:szCs w:val="24"/>
          <w:lang w:eastAsia="en-GB"/>
        </w:rPr>
        <w:t> </w:t>
      </w:r>
    </w:p>
    <w:p w14:paraId="07C64C6D" w14:textId="352F7578" w:rsidR="006637D5" w:rsidRDefault="00B35DFC" w:rsidP="00B35DFC">
      <w:pPr>
        <w:spacing w:line="240" w:lineRule="auto"/>
        <w:jc w:val="both"/>
        <w:textAlignment w:val="baseline"/>
        <w:rPr>
          <w:rFonts w:ascii="Arial" w:eastAsia="Times New Roman" w:hAnsi="Arial" w:cs="Arial"/>
          <w:color w:val="000000"/>
          <w:szCs w:val="24"/>
          <w:shd w:val="clear" w:color="auto" w:fill="FFFFFF"/>
          <w:lang w:eastAsia="en-GB"/>
        </w:rPr>
      </w:pPr>
      <w:r w:rsidRPr="00B35DFC">
        <w:rPr>
          <w:rFonts w:ascii="Arial" w:eastAsia="Times New Roman" w:hAnsi="Arial" w:cs="Arial"/>
          <w:color w:val="000000"/>
          <w:szCs w:val="24"/>
          <w:shd w:val="clear" w:color="auto" w:fill="FFFFFF"/>
          <w:lang w:eastAsia="en-GB"/>
        </w:rPr>
        <w:t xml:space="preserve">At vesting in 1990, a cornerstone of the privatised industry landscape was the treatment of </w:t>
      </w:r>
      <w:r w:rsidR="00541C62">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541C62">
        <w:rPr>
          <w:rFonts w:ascii="Arial" w:eastAsia="Times New Roman" w:hAnsi="Arial" w:cs="Arial"/>
          <w:color w:val="000000"/>
          <w:szCs w:val="24"/>
          <w:shd w:val="clear" w:color="auto" w:fill="FFFFFF"/>
          <w:lang w:eastAsia="en-GB"/>
        </w:rPr>
        <w:t>Large</w:t>
      </w:r>
      <w:r w:rsidR="00541C62"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 xml:space="preserve">Power Stations which in turn defined the connection process, technical requirements and charging arrangements. With the introduction of the British Electricity Transmission and Trading Arrangements (BETTA) in 2005 this issue became even more focussed noting that the definitions of </w:t>
      </w:r>
      <w:r w:rsidR="008E64C9">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8E64C9">
        <w:rPr>
          <w:rFonts w:ascii="Arial" w:eastAsia="Times New Roman" w:hAnsi="Arial" w:cs="Arial"/>
          <w:color w:val="000000"/>
          <w:szCs w:val="24"/>
          <w:shd w:val="clear" w:color="auto" w:fill="FFFFFF"/>
          <w:lang w:eastAsia="en-GB"/>
        </w:rPr>
        <w:t>Large</w:t>
      </w:r>
      <w:r w:rsidR="008E64C9"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 xml:space="preserve">Power Stations </w:t>
      </w:r>
      <w:r w:rsidR="00167100">
        <w:rPr>
          <w:rFonts w:ascii="Arial" w:eastAsia="Times New Roman" w:hAnsi="Arial" w:cs="Arial"/>
          <w:color w:val="000000"/>
          <w:szCs w:val="24"/>
          <w:shd w:val="clear" w:color="auto" w:fill="FFFFFF"/>
          <w:lang w:eastAsia="en-GB"/>
        </w:rPr>
        <w:t>were</w:t>
      </w:r>
      <w:r w:rsidR="00167100"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 xml:space="preserve">different in Scotland to those in England and Wales and the enduring obligations and connection process applicable to </w:t>
      </w:r>
      <w:r w:rsidR="008E64C9">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8E64C9">
        <w:rPr>
          <w:rFonts w:ascii="Arial" w:eastAsia="Times New Roman" w:hAnsi="Arial" w:cs="Arial"/>
          <w:color w:val="000000"/>
          <w:szCs w:val="24"/>
          <w:shd w:val="clear" w:color="auto" w:fill="FFFFFF"/>
          <w:lang w:eastAsia="en-GB"/>
        </w:rPr>
        <w:t>Large</w:t>
      </w:r>
      <w:r w:rsidR="008E64C9"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Power Stations are very different.</w:t>
      </w:r>
    </w:p>
    <w:p w14:paraId="2E8BAA0A" w14:textId="77777777" w:rsidR="006637D5" w:rsidRDefault="006637D5" w:rsidP="00B35DFC">
      <w:pPr>
        <w:spacing w:line="240" w:lineRule="auto"/>
        <w:jc w:val="both"/>
        <w:textAlignment w:val="baseline"/>
        <w:rPr>
          <w:rFonts w:ascii="Arial" w:eastAsia="Times New Roman" w:hAnsi="Arial" w:cs="Arial"/>
          <w:color w:val="000000"/>
          <w:szCs w:val="24"/>
          <w:shd w:val="clear" w:color="auto" w:fill="FFFFFF"/>
          <w:lang w:eastAsia="en-GB"/>
        </w:rPr>
      </w:pPr>
    </w:p>
    <w:p w14:paraId="606A973B" w14:textId="3B2C90CF"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To put this into context, a Large Power Station in the North of Scotland would be one with a registered capacity of 10MW or above whereas a Large Power Station in England and Wales is one with a registered capacity of 100MW or above. Under the current arrangements a Large Power Station (even if </w:t>
      </w:r>
      <w:proofErr w:type="gramStart"/>
      <w:r w:rsidRPr="00B35DFC">
        <w:rPr>
          <w:rFonts w:ascii="Arial" w:eastAsia="Times New Roman" w:hAnsi="Arial" w:cs="Arial"/>
          <w:color w:val="000000"/>
          <w:szCs w:val="24"/>
          <w:shd w:val="clear" w:color="auto" w:fill="FFFFFF"/>
          <w:lang w:eastAsia="en-GB"/>
        </w:rPr>
        <w:t>Embedded</w:t>
      </w:r>
      <w:proofErr w:type="gramEnd"/>
      <w:r w:rsidRPr="00B35DFC">
        <w:rPr>
          <w:rFonts w:ascii="Arial" w:eastAsia="Times New Roman" w:hAnsi="Arial" w:cs="Arial"/>
          <w:color w:val="000000"/>
          <w:szCs w:val="24"/>
          <w:shd w:val="clear" w:color="auto" w:fill="FFFFFF"/>
          <w:lang w:eastAsia="en-GB"/>
        </w:rPr>
        <w:t xml:space="preserve">) is required to </w:t>
      </w:r>
      <w:r w:rsidR="00F2496E">
        <w:rPr>
          <w:rFonts w:ascii="Arial" w:eastAsia="Times New Roman" w:hAnsi="Arial" w:cs="Arial"/>
          <w:color w:val="000000"/>
          <w:szCs w:val="24"/>
          <w:shd w:val="clear" w:color="auto" w:fill="FFFFFF"/>
          <w:lang w:eastAsia="en-GB"/>
        </w:rPr>
        <w:t>accede to</w:t>
      </w:r>
      <w:r w:rsidRPr="00B35DFC">
        <w:rPr>
          <w:rFonts w:ascii="Arial" w:eastAsia="Times New Roman" w:hAnsi="Arial" w:cs="Arial"/>
          <w:color w:val="000000"/>
          <w:szCs w:val="24"/>
          <w:shd w:val="clear" w:color="auto" w:fill="FFFFFF"/>
          <w:lang w:eastAsia="en-GB"/>
        </w:rPr>
        <w:t xml:space="preserve"> the</w:t>
      </w:r>
      <w:r w:rsidR="00D9731D">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CUSC, satisfy the applicable requirements of the Grid Code and be part of the wholesale market</w:t>
      </w:r>
      <w:r w:rsidR="00306A48">
        <w:rPr>
          <w:rFonts w:ascii="Arial" w:eastAsia="Times New Roman" w:hAnsi="Arial" w:cs="Arial"/>
          <w:color w:val="000000"/>
          <w:szCs w:val="24"/>
          <w:shd w:val="clear" w:color="auto" w:fill="FFFFFF"/>
          <w:lang w:eastAsia="en-GB"/>
        </w:rPr>
        <w:t>. In comparison,</w:t>
      </w:r>
      <w:r w:rsidRPr="00B35DFC">
        <w:rPr>
          <w:rFonts w:ascii="Arial" w:eastAsia="Times New Roman" w:hAnsi="Arial" w:cs="Arial"/>
          <w:color w:val="000000"/>
          <w:szCs w:val="24"/>
          <w:shd w:val="clear" w:color="auto" w:fill="FFFFFF"/>
          <w:lang w:eastAsia="en-GB"/>
        </w:rPr>
        <w:t xml:space="preserve"> Embedded Small and Licence Exempt Embedded Medium Power Stations need only have a connection agreement with the Distribution Network Operator and satisfy the applicable requirements </w:t>
      </w:r>
      <w:commentRangeStart w:id="112"/>
      <w:commentRangeStart w:id="113"/>
      <w:r w:rsidRPr="00B35DFC">
        <w:rPr>
          <w:rFonts w:ascii="Arial" w:eastAsia="Times New Roman" w:hAnsi="Arial" w:cs="Arial"/>
          <w:color w:val="000000"/>
          <w:szCs w:val="24"/>
          <w:shd w:val="clear" w:color="auto" w:fill="FFFFFF"/>
          <w:lang w:eastAsia="en-GB"/>
        </w:rPr>
        <w:t>of the Distribution Code</w:t>
      </w:r>
      <w:commentRangeEnd w:id="112"/>
      <w:r w:rsidR="00D3540B">
        <w:rPr>
          <w:rStyle w:val="CommentReference"/>
          <w:rFonts w:ascii="Arial" w:eastAsia="Times New Roman" w:hAnsi="Arial" w:cs="Times New Roman"/>
          <w:lang w:eastAsia="en-GB"/>
        </w:rPr>
        <w:commentReference w:id="112"/>
      </w:r>
      <w:commentRangeEnd w:id="113"/>
      <w:r w:rsidR="00800D16">
        <w:rPr>
          <w:rStyle w:val="CommentReference"/>
          <w:rFonts w:ascii="Arial" w:eastAsia="Times New Roman" w:hAnsi="Arial" w:cs="Times New Roman"/>
          <w:lang w:eastAsia="en-GB"/>
        </w:rPr>
        <w:commentReference w:id="113"/>
      </w:r>
      <w:r w:rsidRPr="00B35DFC">
        <w:rPr>
          <w:rFonts w:ascii="Arial" w:eastAsia="Times New Roman" w:hAnsi="Arial" w:cs="Arial"/>
          <w:color w:val="000000"/>
          <w:szCs w:val="24"/>
          <w:shd w:val="clear" w:color="auto" w:fill="FFFFFF"/>
          <w:lang w:eastAsia="en-GB"/>
        </w:rPr>
        <w:t>.</w:t>
      </w:r>
      <w:r w:rsidRPr="00B35DFC">
        <w:rPr>
          <w:rFonts w:ascii="Arial" w:eastAsia="Times New Roman" w:hAnsi="Arial" w:cs="Arial"/>
          <w:color w:val="000000"/>
          <w:szCs w:val="24"/>
          <w:lang w:eastAsia="en-GB"/>
        </w:rPr>
        <w:t> </w:t>
      </w:r>
    </w:p>
    <w:p w14:paraId="7438A8BE"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lastRenderedPageBreak/>
        <w:t> </w:t>
      </w:r>
    </w:p>
    <w:p w14:paraId="3CAE79F5" w14:textId="60F2383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Although the </w:t>
      </w:r>
      <w:proofErr w:type="spellStart"/>
      <w:r w:rsidRPr="00B35DFC">
        <w:rPr>
          <w:rFonts w:ascii="Arial" w:eastAsia="Times New Roman" w:hAnsi="Arial" w:cs="Arial"/>
          <w:color w:val="000000"/>
          <w:szCs w:val="24"/>
          <w:shd w:val="clear" w:color="auto" w:fill="FFFFFF"/>
          <w:lang w:eastAsia="en-GB"/>
        </w:rPr>
        <w:t>RfG</w:t>
      </w:r>
      <w:proofErr w:type="spellEnd"/>
      <w:r w:rsidR="000819F0">
        <w:rPr>
          <w:rFonts w:ascii="Arial" w:eastAsia="Times New Roman" w:hAnsi="Arial" w:cs="Arial"/>
          <w:color w:val="000000"/>
          <w:szCs w:val="24"/>
          <w:shd w:val="clear" w:color="auto" w:fill="FFFFFF"/>
          <w:lang w:eastAsia="en-GB"/>
        </w:rPr>
        <w:t xml:space="preserve"> Code</w:t>
      </w:r>
      <w:r w:rsidRPr="00B35DFC">
        <w:rPr>
          <w:rFonts w:ascii="Arial" w:eastAsia="Times New Roman" w:hAnsi="Arial" w:cs="Arial"/>
          <w:color w:val="000000"/>
          <w:szCs w:val="24"/>
          <w:shd w:val="clear" w:color="auto" w:fill="FFFFFF"/>
          <w:lang w:eastAsia="en-GB"/>
        </w:rPr>
        <w:t xml:space="preserve"> introduced common technical requirements for </w:t>
      </w:r>
      <w:r w:rsidR="00B13A76">
        <w:rPr>
          <w:rFonts w:ascii="Arial" w:eastAsia="Times New Roman" w:hAnsi="Arial" w:cs="Arial"/>
          <w:color w:val="000000"/>
          <w:szCs w:val="24"/>
          <w:shd w:val="clear" w:color="auto" w:fill="FFFFFF"/>
          <w:lang w:eastAsia="en-GB"/>
        </w:rPr>
        <w:t>G</w:t>
      </w:r>
      <w:r w:rsidRPr="00B35DFC">
        <w:rPr>
          <w:rFonts w:ascii="Arial" w:eastAsia="Times New Roman" w:hAnsi="Arial" w:cs="Arial"/>
          <w:color w:val="000000"/>
          <w:szCs w:val="24"/>
          <w:shd w:val="clear" w:color="auto" w:fill="FFFFFF"/>
          <w:lang w:eastAsia="en-GB"/>
        </w:rPr>
        <w:t xml:space="preserve">enerators, such that new Power Generating Modules </w:t>
      </w:r>
      <w:r w:rsidR="00845102" w:rsidRPr="00B35DFC">
        <w:rPr>
          <w:rFonts w:ascii="Arial" w:eastAsia="Times New Roman" w:hAnsi="Arial" w:cs="Arial"/>
          <w:color w:val="000000"/>
          <w:szCs w:val="24"/>
          <w:shd w:val="clear" w:color="auto" w:fill="FFFFFF"/>
          <w:lang w:eastAsia="en-GB"/>
        </w:rPr>
        <w:t>must</w:t>
      </w:r>
      <w:r w:rsidRPr="00B35DFC">
        <w:rPr>
          <w:rFonts w:ascii="Arial" w:eastAsia="Times New Roman" w:hAnsi="Arial" w:cs="Arial"/>
          <w:color w:val="000000"/>
          <w:szCs w:val="24"/>
          <w:shd w:val="clear" w:color="auto" w:fill="FFFFFF"/>
          <w:lang w:eastAsia="en-GB"/>
        </w:rPr>
        <w:t xml:space="preserve"> meet the same technical requirements irrespective of </w:t>
      </w:r>
      <w:r w:rsidR="00612CEA">
        <w:rPr>
          <w:rFonts w:ascii="Arial" w:eastAsia="Times New Roman" w:hAnsi="Arial" w:cs="Arial"/>
          <w:color w:val="000000"/>
          <w:szCs w:val="24"/>
          <w:shd w:val="clear" w:color="auto" w:fill="FFFFFF"/>
          <w:lang w:eastAsia="en-GB"/>
        </w:rPr>
        <w:t>their</w:t>
      </w:r>
      <w:r w:rsidRPr="00B35DFC">
        <w:rPr>
          <w:rFonts w:ascii="Arial" w:eastAsia="Times New Roman" w:hAnsi="Arial" w:cs="Arial"/>
          <w:color w:val="000000"/>
          <w:szCs w:val="24"/>
          <w:shd w:val="clear" w:color="auto" w:fill="FFFFFF"/>
          <w:lang w:eastAsia="en-GB"/>
        </w:rPr>
        <w:t xml:space="preserve"> location, being purely based on size</w:t>
      </w:r>
      <w:r w:rsidR="00001D0A">
        <w:rPr>
          <w:rFonts w:ascii="Arial" w:eastAsia="Times New Roman" w:hAnsi="Arial" w:cs="Arial"/>
          <w:color w:val="000000"/>
          <w:szCs w:val="24"/>
          <w:shd w:val="clear" w:color="auto" w:fill="FFFFFF"/>
          <w:lang w:eastAsia="en-GB"/>
        </w:rPr>
        <w:t>;</w:t>
      </w:r>
      <w:r w:rsidRPr="00B35DFC">
        <w:rPr>
          <w:rFonts w:ascii="Arial" w:eastAsia="Times New Roman" w:hAnsi="Arial" w:cs="Arial"/>
          <w:color w:val="000000"/>
          <w:szCs w:val="24"/>
          <w:shd w:val="clear" w:color="auto" w:fill="FFFFFF"/>
          <w:lang w:eastAsia="en-GB"/>
        </w:rPr>
        <w:t xml:space="preserve"> this did not amend the existing distinctions in </w:t>
      </w:r>
      <w:r w:rsidR="00D728D4">
        <w:rPr>
          <w:rFonts w:ascii="Arial" w:eastAsia="Times New Roman" w:hAnsi="Arial" w:cs="Arial"/>
          <w:color w:val="000000"/>
          <w:szCs w:val="24"/>
          <w:shd w:val="clear" w:color="auto" w:fill="FFFFFF"/>
          <w:lang w:eastAsia="en-GB"/>
        </w:rPr>
        <w:t xml:space="preserve">the </w:t>
      </w:r>
      <w:r w:rsidRPr="00B35DFC">
        <w:rPr>
          <w:rFonts w:ascii="Arial" w:eastAsia="Times New Roman" w:hAnsi="Arial" w:cs="Arial"/>
          <w:color w:val="000000"/>
          <w:szCs w:val="24"/>
          <w:shd w:val="clear" w:color="auto" w:fill="FFFFFF"/>
          <w:lang w:eastAsia="en-GB"/>
        </w:rPr>
        <w:t>Grid Code. This modification ensure</w:t>
      </w:r>
      <w:r w:rsidR="00E863A4">
        <w:rPr>
          <w:rFonts w:ascii="Arial" w:eastAsia="Times New Roman" w:hAnsi="Arial" w:cs="Arial"/>
          <w:color w:val="000000"/>
          <w:szCs w:val="24"/>
          <w:shd w:val="clear" w:color="auto" w:fill="FFFFFF"/>
          <w:lang w:eastAsia="en-GB"/>
        </w:rPr>
        <w:t>s</w:t>
      </w:r>
      <w:r w:rsidRPr="00B35DFC">
        <w:rPr>
          <w:rFonts w:ascii="Arial" w:eastAsia="Times New Roman" w:hAnsi="Arial" w:cs="Arial"/>
          <w:color w:val="000000"/>
          <w:szCs w:val="24"/>
          <w:shd w:val="clear" w:color="auto" w:fill="FFFFFF"/>
          <w:lang w:eastAsia="en-GB"/>
        </w:rPr>
        <w:t xml:space="preserve"> consistent treatment of new Power Stations across GB, </w:t>
      </w:r>
      <w:r w:rsidR="00845102" w:rsidRPr="00B35DFC">
        <w:rPr>
          <w:rFonts w:ascii="Arial" w:eastAsia="Times New Roman" w:hAnsi="Arial" w:cs="Arial"/>
          <w:color w:val="000000"/>
          <w:szCs w:val="24"/>
          <w:shd w:val="clear" w:color="auto" w:fill="FFFFFF"/>
          <w:lang w:eastAsia="en-GB"/>
        </w:rPr>
        <w:t>with</w:t>
      </w:r>
      <w:r w:rsidRPr="00B35DFC">
        <w:rPr>
          <w:rFonts w:ascii="Arial" w:eastAsia="Times New Roman" w:hAnsi="Arial" w:cs="Arial"/>
          <w:color w:val="000000"/>
          <w:szCs w:val="24"/>
          <w:shd w:val="clear" w:color="auto" w:fill="FFFFFF"/>
          <w:lang w:eastAsia="en-GB"/>
        </w:rPr>
        <w:t xml:space="preserve"> respect to the connection process and the enduring obligations they are required to meet with regard to data </w:t>
      </w:r>
      <w:proofErr w:type="gramStart"/>
      <w:r w:rsidRPr="00B35DFC">
        <w:rPr>
          <w:rFonts w:ascii="Arial" w:eastAsia="Times New Roman" w:hAnsi="Arial" w:cs="Arial"/>
          <w:color w:val="000000"/>
          <w:szCs w:val="24"/>
          <w:shd w:val="clear" w:color="auto" w:fill="FFFFFF"/>
          <w:lang w:eastAsia="en-GB"/>
        </w:rPr>
        <w:t>provision</w:t>
      </w:r>
      <w:r w:rsidR="00903724">
        <w:rPr>
          <w:rFonts w:ascii="Arial" w:eastAsia="Times New Roman" w:hAnsi="Arial" w:cs="Arial"/>
          <w:color w:val="000000"/>
          <w:szCs w:val="24"/>
          <w:shd w:val="clear" w:color="auto" w:fill="FFFFFF"/>
          <w:lang w:eastAsia="en-GB"/>
        </w:rPr>
        <w:t>, but</w:t>
      </w:r>
      <w:proofErr w:type="gramEnd"/>
      <w:r w:rsidRPr="00B35DFC">
        <w:rPr>
          <w:rFonts w:ascii="Arial" w:eastAsia="Times New Roman" w:hAnsi="Arial" w:cs="Arial"/>
          <w:color w:val="000000"/>
          <w:szCs w:val="24"/>
          <w:shd w:val="clear" w:color="auto" w:fill="FFFFFF"/>
          <w:lang w:eastAsia="en-GB"/>
        </w:rPr>
        <w:t xml:space="preserve"> does not extend to </w:t>
      </w:r>
      <w:r w:rsidR="00A024ED">
        <w:rPr>
          <w:rFonts w:ascii="Arial" w:eastAsia="Times New Roman" w:hAnsi="Arial" w:cs="Arial"/>
          <w:color w:val="000000"/>
          <w:szCs w:val="24"/>
          <w:shd w:val="clear" w:color="auto" w:fill="FFFFFF"/>
          <w:lang w:eastAsia="en-GB"/>
        </w:rPr>
        <w:t xml:space="preserve">financial </w:t>
      </w:r>
      <w:r w:rsidRPr="00B35DFC">
        <w:rPr>
          <w:rFonts w:ascii="Arial" w:eastAsia="Times New Roman" w:hAnsi="Arial" w:cs="Arial"/>
          <w:color w:val="000000"/>
          <w:szCs w:val="24"/>
          <w:shd w:val="clear" w:color="auto" w:fill="FFFFFF"/>
          <w:lang w:eastAsia="en-GB"/>
        </w:rPr>
        <w:t>charg</w:t>
      </w:r>
      <w:r w:rsidR="00A024ED">
        <w:rPr>
          <w:rFonts w:ascii="Arial" w:eastAsia="Times New Roman" w:hAnsi="Arial" w:cs="Arial"/>
          <w:color w:val="000000"/>
          <w:szCs w:val="24"/>
          <w:shd w:val="clear" w:color="auto" w:fill="FFFFFF"/>
          <w:lang w:eastAsia="en-GB"/>
        </w:rPr>
        <w:t>es</w:t>
      </w:r>
      <w:r w:rsidRPr="00B35DFC">
        <w:rPr>
          <w:rFonts w:ascii="Arial" w:eastAsia="Times New Roman" w:hAnsi="Arial" w:cs="Arial"/>
          <w:color w:val="000000"/>
          <w:szCs w:val="24"/>
          <w:shd w:val="clear" w:color="auto" w:fill="FFFFFF"/>
          <w:lang w:eastAsia="en-GB"/>
        </w:rPr>
        <w:t>.</w:t>
      </w:r>
      <w:r w:rsidRPr="00B35DFC">
        <w:rPr>
          <w:rFonts w:ascii="Arial" w:eastAsia="Times New Roman" w:hAnsi="Arial" w:cs="Arial"/>
          <w:color w:val="000000"/>
          <w:szCs w:val="24"/>
          <w:lang w:eastAsia="en-GB"/>
        </w:rPr>
        <w:t> </w:t>
      </w:r>
    </w:p>
    <w:p w14:paraId="0C898C7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3DD75C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b/>
          <w:bCs/>
          <w:szCs w:val="24"/>
          <w:lang w:eastAsia="en-GB"/>
        </w:rPr>
        <w:t>Consideration of other options</w:t>
      </w:r>
      <w:r w:rsidRPr="00B35DFC">
        <w:rPr>
          <w:rFonts w:ascii="Arial" w:eastAsia="Times New Roman" w:hAnsi="Arial" w:cs="Arial"/>
          <w:szCs w:val="24"/>
          <w:lang w:eastAsia="en-GB"/>
        </w:rPr>
        <w:t> </w:t>
      </w:r>
    </w:p>
    <w:p w14:paraId="65C94935" w14:textId="77777777" w:rsidR="00F37B34" w:rsidRDefault="00F37B34" w:rsidP="00B35DFC">
      <w:pPr>
        <w:spacing w:line="240" w:lineRule="auto"/>
        <w:jc w:val="both"/>
        <w:textAlignment w:val="baseline"/>
        <w:rPr>
          <w:rFonts w:ascii="Arial" w:eastAsia="Times New Roman" w:hAnsi="Arial" w:cs="Arial"/>
          <w:szCs w:val="24"/>
          <w:lang w:eastAsia="en-GB"/>
        </w:rPr>
      </w:pPr>
    </w:p>
    <w:p w14:paraId="4F3E7A51" w14:textId="348E210E" w:rsidR="00F37B34" w:rsidRDefault="00F37B34" w:rsidP="00F37B34">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Proposer originally suggested six options for a harmonised solution, which would change the existing Small / (Medium) / Large Power Station thresholds. Prior to detailed Workgroup discussion these options included: </w:t>
      </w:r>
      <w:r>
        <w:rPr>
          <w:rStyle w:val="eop"/>
          <w:rFonts w:ascii="Arial" w:hAnsi="Arial" w:cs="Arial"/>
        </w:rPr>
        <w:t> </w:t>
      </w:r>
    </w:p>
    <w:p w14:paraId="2AE74620"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‘North of Scotland’ threshold of 10 MW in the ‘South of Scotland’ and England &amp; Wales.  </w:t>
      </w:r>
      <w:r>
        <w:rPr>
          <w:rStyle w:val="eop"/>
          <w:rFonts w:ascii="Arial" w:hAnsi="Arial" w:cs="Arial"/>
        </w:rPr>
        <w:t> </w:t>
      </w:r>
    </w:p>
    <w:p w14:paraId="057A0528"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‘South of Scotland’ level threshold of 30 MW in the ‘North of Scotland’ and England &amp; Wales.  </w:t>
      </w:r>
      <w:r>
        <w:rPr>
          <w:rStyle w:val="eop"/>
          <w:rFonts w:ascii="Arial" w:hAnsi="Arial" w:cs="Arial"/>
        </w:rPr>
        <w:t> </w:t>
      </w:r>
    </w:p>
    <w:p w14:paraId="3524869B"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England &amp; Wales level threshold of 50 MW in the ‘South of Scotland’ and the ‘North of Scotland’; or </w:t>
      </w:r>
      <w:r>
        <w:rPr>
          <w:rStyle w:val="eop"/>
          <w:rFonts w:ascii="Arial" w:hAnsi="Arial" w:cs="Arial"/>
        </w:rPr>
        <w:t> </w:t>
      </w:r>
    </w:p>
    <w:p w14:paraId="554CAF31"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 xml:space="preserve">Applying the level based on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Power Generating Module Type - A, B, C and D thresholds rather than Power Stations; or  </w:t>
      </w:r>
      <w:r>
        <w:rPr>
          <w:rStyle w:val="eop"/>
          <w:rFonts w:ascii="Arial" w:hAnsi="Arial" w:cs="Arial"/>
        </w:rPr>
        <w:t> </w:t>
      </w:r>
    </w:p>
    <w:p w14:paraId="79E9BE31"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level based on other figures than those associated with the four options above.  </w:t>
      </w:r>
      <w:r>
        <w:rPr>
          <w:rStyle w:val="eop"/>
          <w:rFonts w:ascii="Arial" w:hAnsi="Arial" w:cs="Arial"/>
        </w:rPr>
        <w:t> </w:t>
      </w:r>
    </w:p>
    <w:p w14:paraId="17326460" w14:textId="77777777" w:rsidR="00F37B34" w:rsidRDefault="00F37B34" w:rsidP="00F37B34">
      <w:pPr>
        <w:pStyle w:val="paragraph"/>
        <w:numPr>
          <w:ilvl w:val="0"/>
          <w:numId w:val="28"/>
        </w:numPr>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rPr>
        <w:t>A further option variation could be centred around removing all references to ‘Small’, ‘Medium’ and ‘Large’.  </w:t>
      </w:r>
      <w:r>
        <w:rPr>
          <w:rStyle w:val="eop"/>
          <w:rFonts w:ascii="Arial" w:hAnsi="Arial" w:cs="Arial"/>
        </w:rPr>
        <w:t> </w:t>
      </w:r>
    </w:p>
    <w:p w14:paraId="0341730C" w14:textId="77777777" w:rsidR="00F37B34" w:rsidRDefault="00F37B34" w:rsidP="00F37B34">
      <w:pPr>
        <w:pStyle w:val="paragraph"/>
        <w:spacing w:before="0" w:beforeAutospacing="0" w:after="0" w:afterAutospacing="0"/>
        <w:jc w:val="both"/>
        <w:textAlignment w:val="baseline"/>
        <w:rPr>
          <w:rStyle w:val="eop"/>
          <w:rFonts w:ascii="Arial" w:hAnsi="Arial" w:cs="Arial"/>
        </w:rPr>
      </w:pPr>
    </w:p>
    <w:p w14:paraId="00E7415F" w14:textId="70395F21" w:rsidR="00F37B34" w:rsidRDefault="00F37B34" w:rsidP="00F37B34">
      <w:pPr>
        <w:pStyle w:val="paragraph"/>
        <w:spacing w:before="0" w:beforeAutospacing="0" w:after="0" w:afterAutospacing="0"/>
        <w:jc w:val="both"/>
        <w:textAlignment w:val="baseline"/>
        <w:rPr>
          <w:rFonts w:ascii="Arial" w:hAnsi="Arial" w:cs="Arial"/>
        </w:rPr>
      </w:pPr>
      <w:r>
        <w:rPr>
          <w:rStyle w:val="eop"/>
          <w:rFonts w:ascii="Arial" w:hAnsi="Arial" w:cs="Arial"/>
        </w:rPr>
        <w:t>The Workgroup discussed t</w:t>
      </w:r>
      <w:r w:rsidRPr="00B35DFC">
        <w:rPr>
          <w:rFonts w:ascii="Arial" w:hAnsi="Arial" w:cs="Arial"/>
        </w:rPr>
        <w:t>he implications</w:t>
      </w:r>
      <w:r>
        <w:rPr>
          <w:rFonts w:ascii="Arial" w:hAnsi="Arial" w:cs="Arial"/>
        </w:rPr>
        <w:t xml:space="preserve"> of the above options</w:t>
      </w:r>
      <w:r w:rsidRPr="00B35DFC">
        <w:rPr>
          <w:rFonts w:ascii="Arial" w:hAnsi="Arial" w:cs="Arial"/>
        </w:rPr>
        <w:t xml:space="preserve">, such as the increased visibility of available generation to </w:t>
      </w:r>
      <w:r>
        <w:rPr>
          <w:rFonts w:ascii="Arial" w:hAnsi="Arial" w:cs="Arial"/>
        </w:rPr>
        <w:t xml:space="preserve">the </w:t>
      </w:r>
      <w:r w:rsidRPr="00B35DFC">
        <w:rPr>
          <w:rFonts w:ascii="Arial" w:hAnsi="Arial" w:cs="Arial"/>
        </w:rPr>
        <w:t>ESO.</w:t>
      </w:r>
      <w:r>
        <w:rPr>
          <w:rStyle w:val="eop"/>
          <w:rFonts w:ascii="Arial" w:hAnsi="Arial" w:cs="Arial"/>
        </w:rPr>
        <w:t xml:space="preserve"> It was agreed to proceed with option 1 for the Original Proposal, which involves applying the present ‘North of Scotland’ threshold of 10MW in the ‘South of Scotland’ and England &amp; Wales.</w:t>
      </w:r>
    </w:p>
    <w:p w14:paraId="6F7E868A" w14:textId="77777777" w:rsidR="00F37B34" w:rsidRDefault="00F37B34" w:rsidP="00B35DFC">
      <w:pPr>
        <w:spacing w:line="240" w:lineRule="auto"/>
        <w:jc w:val="both"/>
        <w:textAlignment w:val="baseline"/>
        <w:rPr>
          <w:rFonts w:ascii="Arial" w:eastAsia="Times New Roman" w:hAnsi="Arial" w:cs="Arial"/>
          <w:szCs w:val="24"/>
          <w:lang w:eastAsia="en-GB"/>
        </w:rPr>
      </w:pPr>
    </w:p>
    <w:p w14:paraId="18B12AAA" w14:textId="022C8CE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proofErr w:type="gramStart"/>
      <w:r w:rsidRPr="179A3759">
        <w:rPr>
          <w:rFonts w:ascii="Arial" w:eastAsia="Times New Roman" w:hAnsi="Arial" w:cs="Arial"/>
          <w:lang w:eastAsia="en-GB"/>
        </w:rPr>
        <w:t>In order to</w:t>
      </w:r>
      <w:proofErr w:type="gramEnd"/>
      <w:r w:rsidRPr="179A3759">
        <w:rPr>
          <w:rFonts w:ascii="Arial" w:eastAsia="Times New Roman" w:hAnsi="Arial" w:cs="Arial"/>
          <w:lang w:eastAsia="en-GB"/>
        </w:rPr>
        <w:t xml:space="preserve"> assess the implications and impacts of </w:t>
      </w:r>
      <w:r w:rsidR="00266DEF">
        <w:rPr>
          <w:rFonts w:ascii="Arial" w:eastAsia="Times New Roman" w:hAnsi="Arial" w:cs="Arial"/>
          <w:lang w:eastAsia="en-GB"/>
        </w:rPr>
        <w:t xml:space="preserve">for </w:t>
      </w:r>
      <w:r w:rsidR="00142929">
        <w:rPr>
          <w:rFonts w:ascii="Arial" w:eastAsia="Times New Roman" w:hAnsi="Arial" w:cs="Arial"/>
          <w:lang w:eastAsia="en-GB"/>
        </w:rPr>
        <w:t>Users,</w:t>
      </w:r>
      <w:r w:rsidRPr="179A3759">
        <w:rPr>
          <w:rFonts w:ascii="Arial" w:eastAsia="Times New Roman" w:hAnsi="Arial" w:cs="Arial"/>
          <w:lang w:eastAsia="en-GB"/>
        </w:rPr>
        <w:t xml:space="preserve"> a questionnaire</w:t>
      </w:r>
      <w:r w:rsidR="000B77B4" w:rsidRPr="179A3759">
        <w:rPr>
          <w:rFonts w:ascii="Arial" w:eastAsia="Times New Roman" w:hAnsi="Arial" w:cs="Arial"/>
          <w:lang w:eastAsia="en-GB"/>
        </w:rPr>
        <w:t xml:space="preserve"> covering the following issues</w:t>
      </w:r>
      <w:r w:rsidRPr="179A3759">
        <w:rPr>
          <w:rFonts w:ascii="Arial" w:eastAsia="Times New Roman" w:hAnsi="Arial" w:cs="Arial"/>
          <w:lang w:eastAsia="en-GB"/>
        </w:rPr>
        <w:t xml:space="preserve"> was prepared and circulated amongst the industry for completion: </w:t>
      </w:r>
    </w:p>
    <w:p w14:paraId="5FBE848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AEE7DBE" w14:textId="29A4ADC4"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Visibility of generation connected to the GB Distribution </w:t>
      </w:r>
      <w:proofErr w:type="gramStart"/>
      <w:r w:rsidRPr="00B35DFC">
        <w:rPr>
          <w:rFonts w:ascii="Arial" w:eastAsia="Times New Roman" w:hAnsi="Arial" w:cs="Arial"/>
          <w:szCs w:val="24"/>
          <w:lang w:eastAsia="en-GB"/>
        </w:rPr>
        <w:t>Systems</w:t>
      </w:r>
      <w:r w:rsidR="003A70B9">
        <w:rPr>
          <w:rFonts w:ascii="Arial" w:eastAsia="Times New Roman" w:hAnsi="Arial" w:cs="Arial"/>
          <w:szCs w:val="24"/>
          <w:lang w:eastAsia="en-GB"/>
        </w:rPr>
        <w:t>;</w:t>
      </w:r>
      <w:proofErr w:type="gramEnd"/>
    </w:p>
    <w:p w14:paraId="1A5AA7EF" w14:textId="2DAAF87E"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Associated operational metering </w:t>
      </w:r>
      <w:r w:rsidR="00845102" w:rsidRPr="00B35DFC">
        <w:rPr>
          <w:rFonts w:ascii="Arial" w:eastAsia="Times New Roman" w:hAnsi="Arial" w:cs="Arial"/>
          <w:szCs w:val="24"/>
          <w:lang w:eastAsia="en-GB"/>
        </w:rPr>
        <w:t>costs</w:t>
      </w:r>
      <w:proofErr w:type="gramStart"/>
      <w:r w:rsidR="00845102" w:rsidRPr="00B35DFC">
        <w:rPr>
          <w:rFonts w:ascii="Arial" w:eastAsia="Times New Roman" w:hAnsi="Arial" w:cs="Arial"/>
          <w:szCs w:val="24"/>
          <w:lang w:eastAsia="en-GB"/>
        </w:rPr>
        <w:t>.</w:t>
      </w:r>
      <w:r w:rsidR="003A70B9">
        <w:rPr>
          <w:rFonts w:ascii="Arial" w:eastAsia="Times New Roman" w:hAnsi="Arial" w:cs="Arial"/>
          <w:szCs w:val="24"/>
          <w:lang w:eastAsia="en-GB"/>
        </w:rPr>
        <w:t>;</w:t>
      </w:r>
      <w:proofErr w:type="gramEnd"/>
    </w:p>
    <w:p w14:paraId="22E9415C" w14:textId="46E1C9C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The connections process and types of applicable Agreements under CUSC (e.g.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Bilateral Embedded Generation Agreements (BEGAs) or Bilateral Embedded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Licence </w:t>
      </w:r>
      <w:proofErr w:type="gramStart"/>
      <w:r w:rsidRPr="00B35DFC">
        <w:rPr>
          <w:rFonts w:ascii="Arial" w:eastAsia="Times New Roman" w:hAnsi="Arial" w:cs="Arial"/>
          <w:szCs w:val="24"/>
          <w:lang w:eastAsia="en-GB"/>
        </w:rPr>
        <w:t>exemptible</w:t>
      </w:r>
      <w:proofErr w:type="gramEnd"/>
      <w:r w:rsidRPr="00B35DFC">
        <w:rPr>
          <w:rFonts w:ascii="Arial" w:eastAsia="Times New Roman" w:hAnsi="Arial" w:cs="Arial"/>
          <w:szCs w:val="24"/>
          <w:lang w:eastAsia="en-GB"/>
        </w:rPr>
        <w:t xml:space="preserve"> Large </w:t>
      </w:r>
      <w:r w:rsidR="00E17A1F">
        <w:rPr>
          <w:rFonts w:ascii="Arial" w:eastAsia="Times New Roman" w:hAnsi="Arial" w:cs="Arial"/>
          <w:szCs w:val="24"/>
          <w:lang w:eastAsia="en-GB"/>
        </w:rPr>
        <w:t>P</w:t>
      </w:r>
      <w:r w:rsidRPr="00B35DFC">
        <w:rPr>
          <w:rFonts w:ascii="Arial" w:eastAsia="Times New Roman" w:hAnsi="Arial" w:cs="Arial"/>
          <w:szCs w:val="24"/>
          <w:lang w:eastAsia="en-GB"/>
        </w:rPr>
        <w:t xml:space="preserve">ower </w:t>
      </w:r>
      <w:r w:rsidR="00E17A1F">
        <w:rPr>
          <w:rFonts w:ascii="Arial" w:eastAsia="Times New Roman" w:hAnsi="Arial" w:cs="Arial"/>
          <w:szCs w:val="24"/>
          <w:lang w:eastAsia="en-GB"/>
        </w:rPr>
        <w:t>S</w:t>
      </w:r>
      <w:r w:rsidRPr="00B35DFC">
        <w:rPr>
          <w:rFonts w:ascii="Arial" w:eastAsia="Times New Roman" w:hAnsi="Arial" w:cs="Arial"/>
          <w:szCs w:val="24"/>
          <w:lang w:eastAsia="en-GB"/>
        </w:rPr>
        <w:t>tation Agreement (BELLA); </w:t>
      </w:r>
    </w:p>
    <w:p w14:paraId="697D2F7A" w14:textId="371B54D9"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Applicable costs from the connection application process to data submission and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operation in </w:t>
      </w:r>
      <w:proofErr w:type="gramStart"/>
      <w:r w:rsidRPr="00B35DFC">
        <w:rPr>
          <w:rFonts w:ascii="Arial" w:eastAsia="Times New Roman" w:hAnsi="Arial" w:cs="Arial"/>
          <w:szCs w:val="24"/>
          <w:lang w:eastAsia="en-GB"/>
        </w:rPr>
        <w:t>real-time</w:t>
      </w:r>
      <w:r w:rsidR="003A70B9">
        <w:rPr>
          <w:rFonts w:ascii="Arial" w:eastAsia="Times New Roman" w:hAnsi="Arial" w:cs="Arial"/>
          <w:szCs w:val="24"/>
          <w:lang w:eastAsia="en-GB"/>
        </w:rPr>
        <w:t>;</w:t>
      </w:r>
      <w:proofErr w:type="gramEnd"/>
      <w:r w:rsidRPr="00B35DFC">
        <w:rPr>
          <w:rFonts w:ascii="Arial" w:eastAsia="Times New Roman" w:hAnsi="Arial" w:cs="Arial"/>
          <w:szCs w:val="24"/>
          <w:lang w:eastAsia="en-GB"/>
        </w:rPr>
        <w:t> </w:t>
      </w:r>
    </w:p>
    <w:p w14:paraId="029338F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Identification of other costs; and  </w:t>
      </w:r>
    </w:p>
    <w:p w14:paraId="64FDD0F8" w14:textId="77777777" w:rsidR="00B35DFC" w:rsidRPr="00B35DFC" w:rsidRDefault="00B35DFC" w:rsidP="00D46BE1">
      <w:pPr>
        <w:numPr>
          <w:ilvl w:val="0"/>
          <w:numId w:val="18"/>
        </w:numPr>
        <w:spacing w:line="240" w:lineRule="auto"/>
        <w:ind w:firstLine="0"/>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Single data submission to both the ESO and DNO’s and avoidance of duplication.  </w:t>
      </w:r>
    </w:p>
    <w:p w14:paraId="7846A77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945EBF" w14:textId="566CCBA8" w:rsidR="00B35DFC"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 xml:space="preserve">In addition, and as part of the investigation following the 9 August 2019 event, Ofgem initiated a Request for Information (RFI) </w:t>
      </w:r>
      <w:r w:rsidR="00845102" w:rsidRPr="00B35DFC">
        <w:rPr>
          <w:rFonts w:ascii="Arial" w:eastAsia="Times New Roman" w:hAnsi="Arial" w:cs="Arial"/>
          <w:szCs w:val="24"/>
          <w:lang w:eastAsia="en-GB"/>
        </w:rPr>
        <w:t>to</w:t>
      </w:r>
      <w:r w:rsidRPr="00B35DFC">
        <w:rPr>
          <w:rFonts w:ascii="Arial" w:eastAsia="Times New Roman" w:hAnsi="Arial" w:cs="Arial"/>
          <w:szCs w:val="24"/>
          <w:lang w:eastAsia="en-GB"/>
        </w:rPr>
        <w:t xml:space="preserve"> gauge a view on the visibility of generation, in particular embedded generation.  This is something that has been an important input to the Open Networks </w:t>
      </w:r>
      <w:r w:rsidR="00C03269">
        <w:rPr>
          <w:rFonts w:ascii="Arial" w:eastAsia="Times New Roman" w:hAnsi="Arial" w:cs="Arial"/>
          <w:szCs w:val="24"/>
          <w:lang w:eastAsia="en-GB"/>
        </w:rPr>
        <w:t>w</w:t>
      </w:r>
      <w:r w:rsidRPr="00B35DFC">
        <w:rPr>
          <w:rFonts w:ascii="Arial" w:eastAsia="Times New Roman" w:hAnsi="Arial" w:cs="Arial"/>
          <w:szCs w:val="24"/>
          <w:lang w:eastAsia="en-GB"/>
        </w:rPr>
        <w:t>ork which is looking at the holistic and industry wide changes that may be required for GB to meet its net-zero targets. </w:t>
      </w:r>
      <w:r w:rsidR="00A024ED">
        <w:rPr>
          <w:rFonts w:ascii="Arial" w:eastAsia="Times New Roman" w:hAnsi="Arial" w:cs="Arial"/>
          <w:szCs w:val="24"/>
          <w:lang w:eastAsia="en-GB"/>
        </w:rPr>
        <w:t xml:space="preserve"> </w:t>
      </w:r>
    </w:p>
    <w:p w14:paraId="5554C876" w14:textId="77777777" w:rsidR="008E0FC6" w:rsidRDefault="008E0FC6" w:rsidP="00B35DFC">
      <w:pPr>
        <w:spacing w:line="240" w:lineRule="auto"/>
        <w:jc w:val="both"/>
        <w:textAlignment w:val="baseline"/>
        <w:rPr>
          <w:rFonts w:ascii="Arial" w:eastAsia="Times New Roman" w:hAnsi="Arial" w:cs="Arial"/>
          <w:szCs w:val="24"/>
          <w:lang w:eastAsia="en-GB"/>
        </w:rPr>
      </w:pPr>
    </w:p>
    <w:p w14:paraId="0BDC5694" w14:textId="77777777" w:rsidR="008E0FC6" w:rsidRPr="00B35DFC" w:rsidRDefault="008E0FC6" w:rsidP="008E0FC6">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Questionnaire Feedback</w:t>
      </w:r>
      <w:r w:rsidRPr="00B35DFC">
        <w:rPr>
          <w:rFonts w:ascii="Arial" w:eastAsia="Times New Roman" w:hAnsi="Arial" w:cs="Arial"/>
          <w:szCs w:val="24"/>
          <w:lang w:eastAsia="en-GB"/>
        </w:rPr>
        <w:t>  </w:t>
      </w:r>
    </w:p>
    <w:p w14:paraId="1EF226BD" w14:textId="5F19F68A" w:rsidR="008E0FC6" w:rsidRPr="00B35DFC" w:rsidRDefault="008E0FC6" w:rsidP="008E0FC6">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lastRenderedPageBreak/>
        <w:t>To gauge an initial understanding of the issue and seek views from stakeholders, the ESO developed a questionnaire which sought to identify the impact and costs on Generators depending on the type of Power Station they owned and operated, the view being that from these results, the ESO could understand the potential costs arising from the impact of changing the Power Station thresholds</w:t>
      </w:r>
      <w:r>
        <w:rPr>
          <w:rFonts w:ascii="Arial" w:eastAsia="Times New Roman" w:hAnsi="Arial" w:cs="Arial"/>
          <w:szCs w:val="24"/>
          <w:lang w:eastAsia="en-GB"/>
        </w:rPr>
        <w:t xml:space="preserve"> and produce a cost impact assessment that summarised these potential costs.</w:t>
      </w:r>
      <w:r w:rsidRPr="00B35DFC">
        <w:rPr>
          <w:rFonts w:ascii="Arial" w:eastAsia="Times New Roman" w:hAnsi="Arial" w:cs="Arial"/>
          <w:szCs w:val="24"/>
          <w:lang w:eastAsia="en-GB"/>
        </w:rPr>
        <w:t xml:space="preserve"> The questionnaire was issued to parties on the Grid Code circulation list and Distribution Code circulation list, the latter being achieved with the help of the ENA. </w:t>
      </w:r>
    </w:p>
    <w:p w14:paraId="4AC4D243" w14:textId="423DB5D1" w:rsidR="008E0FC6" w:rsidRPr="00B35DFC" w:rsidRDefault="008E0FC6" w:rsidP="008E0FC6">
      <w:pPr>
        <w:spacing w:line="240" w:lineRule="auto"/>
        <w:jc w:val="both"/>
        <w:textAlignment w:val="baseline"/>
        <w:rPr>
          <w:rFonts w:ascii="Segoe UI" w:eastAsia="Times New Roman" w:hAnsi="Segoe UI" w:cs="Segoe UI"/>
          <w:sz w:val="18"/>
          <w:szCs w:val="18"/>
          <w:lang w:eastAsia="en-GB"/>
        </w:rPr>
      </w:pPr>
    </w:p>
    <w:p w14:paraId="0B399C17" w14:textId="69CFE37D" w:rsidR="008E0FC6" w:rsidRPr="00B35DFC" w:rsidRDefault="008E0FC6" w:rsidP="008E0FC6">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ESO questionnaire received </w:t>
      </w:r>
      <w:r w:rsidR="00C03269">
        <w:rPr>
          <w:rFonts w:ascii="Arial" w:eastAsia="Times New Roman" w:hAnsi="Arial" w:cs="Arial"/>
          <w:szCs w:val="24"/>
          <w:lang w:eastAsia="en-GB"/>
        </w:rPr>
        <w:t xml:space="preserve">just </w:t>
      </w:r>
      <w:r w:rsidRPr="00B35DFC">
        <w:rPr>
          <w:rFonts w:ascii="Arial" w:eastAsia="Times New Roman" w:hAnsi="Arial" w:cs="Arial"/>
          <w:szCs w:val="24"/>
          <w:lang w:eastAsia="en-GB"/>
        </w:rPr>
        <w:t>8 responses, consisting of five generators, of which four had storage</w:t>
      </w:r>
      <w:r w:rsidR="006B46EA">
        <w:rPr>
          <w:rFonts w:ascii="Arial" w:eastAsia="Times New Roman" w:hAnsi="Arial" w:cs="Arial"/>
          <w:szCs w:val="24"/>
          <w:lang w:eastAsia="en-GB"/>
        </w:rPr>
        <w:t>,</w:t>
      </w:r>
      <w:r w:rsidRPr="00B35DFC">
        <w:rPr>
          <w:rFonts w:ascii="Arial" w:eastAsia="Times New Roman" w:hAnsi="Arial" w:cs="Arial"/>
          <w:szCs w:val="24"/>
          <w:lang w:eastAsia="en-GB"/>
        </w:rPr>
        <w:t xml:space="preserve"> and 3 </w:t>
      </w:r>
      <w:r w:rsidR="00D432ED">
        <w:rPr>
          <w:rFonts w:ascii="Arial" w:eastAsia="Times New Roman" w:hAnsi="Arial" w:cs="Arial"/>
          <w:szCs w:val="24"/>
          <w:lang w:eastAsia="en-GB"/>
        </w:rPr>
        <w:t>DNOs</w:t>
      </w:r>
      <w:r w:rsidRPr="00B35DFC">
        <w:rPr>
          <w:rFonts w:ascii="Arial" w:eastAsia="Times New Roman" w:hAnsi="Arial" w:cs="Arial"/>
          <w:szCs w:val="24"/>
          <w:lang w:eastAsia="en-GB"/>
        </w:rPr>
        <w:t>. Of the Generators, three owned and operated Embedded Small Power Stations with no CUSC Contract and none owned or operate</w:t>
      </w:r>
      <w:r w:rsidR="00BE6A36">
        <w:rPr>
          <w:rFonts w:ascii="Arial" w:eastAsia="Times New Roman" w:hAnsi="Arial" w:cs="Arial"/>
          <w:szCs w:val="24"/>
          <w:lang w:eastAsia="en-GB"/>
        </w:rPr>
        <w:t>d</w:t>
      </w:r>
      <w:r w:rsidRPr="00B35DFC">
        <w:rPr>
          <w:rFonts w:ascii="Arial" w:eastAsia="Times New Roman" w:hAnsi="Arial" w:cs="Arial"/>
          <w:szCs w:val="24"/>
          <w:lang w:eastAsia="en-GB"/>
        </w:rPr>
        <w:t xml:space="preserve"> Embedded Large Power Stations. </w:t>
      </w:r>
    </w:p>
    <w:p w14:paraId="3C25E337" w14:textId="20E88AF9" w:rsidR="008E0FC6" w:rsidRDefault="008E0FC6" w:rsidP="008E0FC6">
      <w:pPr>
        <w:pStyle w:val="ListParagraph"/>
        <w:numPr>
          <w:ilvl w:val="0"/>
          <w:numId w:val="25"/>
        </w:numPr>
        <w:spacing w:line="240" w:lineRule="auto"/>
        <w:jc w:val="both"/>
        <w:textAlignment w:val="baseline"/>
        <w:rPr>
          <w:rFonts w:cs="Arial"/>
        </w:rPr>
      </w:pPr>
      <w:r w:rsidRPr="00B35DFC">
        <w:rPr>
          <w:rFonts w:cs="Arial"/>
        </w:rPr>
        <w:t xml:space="preserve">One Generator commented that they are developing sites in Scotland rated less than 100MW and would be applying for a BEGA due to the opportunity to be in the BM and for </w:t>
      </w:r>
      <w:r w:rsidR="00C03269">
        <w:rPr>
          <w:rFonts w:cs="Arial"/>
        </w:rPr>
        <w:t xml:space="preserve">their BM actions associated with </w:t>
      </w:r>
      <w:r w:rsidR="00BD5882">
        <w:rPr>
          <w:rFonts w:cs="Arial"/>
        </w:rPr>
        <w:t>T</w:t>
      </w:r>
      <w:r w:rsidRPr="00B35DFC">
        <w:rPr>
          <w:rFonts w:cs="Arial"/>
        </w:rPr>
        <w:t xml:space="preserve">ransmission constraints to be paid via the BM, although </w:t>
      </w:r>
      <w:r w:rsidR="00C03269">
        <w:rPr>
          <w:rFonts w:cs="Arial"/>
        </w:rPr>
        <w:t xml:space="preserve">they </w:t>
      </w:r>
      <w:r w:rsidRPr="00B35DFC">
        <w:rPr>
          <w:rFonts w:cs="Arial"/>
        </w:rPr>
        <w:t>noted that having no direct agreement with the ESO would streamline the process and make it cheaper to connect. </w:t>
      </w:r>
    </w:p>
    <w:p w14:paraId="148A8C0D" w14:textId="2575F71A" w:rsidR="008E0FC6" w:rsidRDefault="008E0FC6" w:rsidP="008E0FC6">
      <w:pPr>
        <w:pStyle w:val="ListParagraph"/>
        <w:numPr>
          <w:ilvl w:val="0"/>
          <w:numId w:val="25"/>
        </w:numPr>
        <w:spacing w:line="240" w:lineRule="auto"/>
        <w:jc w:val="both"/>
        <w:textAlignment w:val="baseline"/>
        <w:rPr>
          <w:rFonts w:cs="Arial"/>
        </w:rPr>
      </w:pPr>
      <w:r w:rsidRPr="00B35DFC">
        <w:rPr>
          <w:rFonts w:cs="Arial"/>
        </w:rPr>
        <w:t xml:space="preserve">One Generator commented that in some circumstances, e.g., a complex multi-party Statement of Works process, a bilateral connection with the ESO may provide a more reliable means of securing network access. In general, cheaper fewer complex connections via the distribution network, where available, are preferable. A BELLA offers no discernible advantages for a developer of a </w:t>
      </w:r>
      <w:commentRangeStart w:id="114"/>
      <w:commentRangeStart w:id="115"/>
      <w:r w:rsidRPr="00B35DFC">
        <w:rPr>
          <w:rFonts w:cs="Arial"/>
        </w:rPr>
        <w:t xml:space="preserve">Medium Power Station </w:t>
      </w:r>
      <w:commentRangeEnd w:id="114"/>
      <w:r w:rsidR="00D3540B">
        <w:rPr>
          <w:rStyle w:val="CommentReference"/>
        </w:rPr>
        <w:commentReference w:id="114"/>
      </w:r>
      <w:commentRangeEnd w:id="115"/>
      <w:r w:rsidR="00117E79">
        <w:rPr>
          <w:rStyle w:val="CommentReference"/>
        </w:rPr>
        <w:commentReference w:id="115"/>
      </w:r>
      <w:r w:rsidRPr="00B35DFC">
        <w:rPr>
          <w:rFonts w:cs="Arial"/>
        </w:rPr>
        <w:t xml:space="preserve">with ambitions to be more involved in a more diverse range of revenue </w:t>
      </w:r>
      <w:commentRangeStart w:id="116"/>
      <w:commentRangeStart w:id="117"/>
      <w:commentRangeStart w:id="118"/>
      <w:r w:rsidRPr="00B35DFC">
        <w:rPr>
          <w:rFonts w:cs="Arial"/>
        </w:rPr>
        <w:t>streams</w:t>
      </w:r>
      <w:commentRangeEnd w:id="116"/>
      <w:r w:rsidR="00C03269">
        <w:rPr>
          <w:rStyle w:val="CommentReference"/>
        </w:rPr>
        <w:commentReference w:id="116"/>
      </w:r>
      <w:commentRangeEnd w:id="117"/>
      <w:r w:rsidR="000717DD">
        <w:rPr>
          <w:rStyle w:val="CommentReference"/>
        </w:rPr>
        <w:commentReference w:id="117"/>
      </w:r>
      <w:commentRangeEnd w:id="118"/>
      <w:r w:rsidR="0060663F">
        <w:rPr>
          <w:rStyle w:val="CommentReference"/>
        </w:rPr>
        <w:commentReference w:id="118"/>
      </w:r>
      <w:r w:rsidRPr="00B35DFC">
        <w:rPr>
          <w:rFonts w:cs="Arial"/>
        </w:rPr>
        <w:t>. </w:t>
      </w:r>
    </w:p>
    <w:p w14:paraId="12BC1DDB" w14:textId="73056927" w:rsidR="0012256E" w:rsidRPr="0012256E" w:rsidRDefault="0012256E" w:rsidP="0012256E">
      <w:pPr>
        <w:pStyle w:val="ListParagraph"/>
        <w:numPr>
          <w:ilvl w:val="1"/>
          <w:numId w:val="25"/>
        </w:numPr>
        <w:spacing w:line="240" w:lineRule="auto"/>
        <w:jc w:val="both"/>
        <w:textAlignment w:val="baseline"/>
        <w:rPr>
          <w:rFonts w:cs="Arial"/>
        </w:rPr>
      </w:pPr>
      <w:ins w:id="119" w:author="Lizzie Timmins (ESO)" w:date="2023-12-18T14:55:00Z">
        <w:r>
          <w:rPr>
            <w:rFonts w:cs="Arial"/>
          </w:rPr>
          <w:t xml:space="preserve">In response to this comment, some Workgroup members noted that a Medium Power Station </w:t>
        </w:r>
      </w:ins>
      <w:ins w:id="120" w:author="Lizzie Timmins (ESO)" w:date="2023-12-18T14:56:00Z">
        <w:r w:rsidR="00D6368F">
          <w:rPr>
            <w:rFonts w:cs="Arial"/>
          </w:rPr>
          <w:t>would</w:t>
        </w:r>
      </w:ins>
      <w:ins w:id="121" w:author="Lizzie Timmins (ESO)" w:date="2023-12-18T14:55:00Z">
        <w:r>
          <w:rPr>
            <w:rFonts w:cs="Arial"/>
          </w:rPr>
          <w:t xml:space="preserve"> not have a BELLA</w:t>
        </w:r>
      </w:ins>
      <w:ins w:id="122" w:author="Lizzie Timmins (ESO)" w:date="2023-12-18T14:56:00Z">
        <w:r w:rsidR="00D6368F">
          <w:rPr>
            <w:rFonts w:cs="Arial"/>
          </w:rPr>
          <w:t xml:space="preserve">, as by definition this is only for </w:t>
        </w:r>
        <w:r w:rsidR="00D6368F" w:rsidRPr="00D6368F">
          <w:rPr>
            <w:rFonts w:cs="Arial"/>
          </w:rPr>
          <w:t xml:space="preserve">Large </w:t>
        </w:r>
      </w:ins>
      <w:ins w:id="123" w:author="Lizzie Timmins (ESO)" w:date="2023-12-18T14:57:00Z">
        <w:r w:rsidR="00307F7B">
          <w:rPr>
            <w:rFonts w:cs="Arial"/>
          </w:rPr>
          <w:t xml:space="preserve">Licence Exempt </w:t>
        </w:r>
      </w:ins>
      <w:ins w:id="124" w:author="Lizzie Timmins (ESO)" w:date="2023-12-18T14:56:00Z">
        <w:r w:rsidR="00D6368F" w:rsidRPr="00D6368F">
          <w:rPr>
            <w:rFonts w:cs="Arial"/>
          </w:rPr>
          <w:t>Power Stations</w:t>
        </w:r>
        <w:r w:rsidR="000A196D">
          <w:rPr>
            <w:rFonts w:cs="Arial"/>
          </w:rPr>
          <w:t>.</w:t>
        </w:r>
      </w:ins>
    </w:p>
    <w:p w14:paraId="222B84C0" w14:textId="35DBC018" w:rsidR="008E0FC6" w:rsidRDefault="008E0FC6" w:rsidP="008E0FC6">
      <w:pPr>
        <w:pStyle w:val="ListParagraph"/>
        <w:numPr>
          <w:ilvl w:val="0"/>
          <w:numId w:val="25"/>
        </w:numPr>
        <w:spacing w:line="240" w:lineRule="auto"/>
        <w:jc w:val="both"/>
        <w:textAlignment w:val="baseline"/>
        <w:rPr>
          <w:rFonts w:cs="Arial"/>
        </w:rPr>
      </w:pPr>
      <w:r>
        <w:rPr>
          <w:rFonts w:cs="Arial"/>
        </w:rPr>
        <w:t>One Generator who owns and operates a Large Power Station commented that it costs up to £25,000 per annum to supply the data required under the Data Registration Code (DRC)</w:t>
      </w:r>
      <w:r w:rsidR="007D722F">
        <w:rPr>
          <w:rFonts w:cs="Arial"/>
        </w:rPr>
        <w:t xml:space="preserve"> within the Grid Code</w:t>
      </w:r>
      <w:r>
        <w:rPr>
          <w:rFonts w:cs="Arial"/>
        </w:rPr>
        <w:t>, including the submission of Week 24 data.</w:t>
      </w:r>
    </w:p>
    <w:p w14:paraId="7A906BCD" w14:textId="35D02D6A" w:rsidR="008E0FC6" w:rsidRDefault="008E0FC6" w:rsidP="008E0FC6">
      <w:pPr>
        <w:pStyle w:val="ListParagraph"/>
        <w:numPr>
          <w:ilvl w:val="0"/>
          <w:numId w:val="25"/>
        </w:numPr>
        <w:spacing w:line="240" w:lineRule="auto"/>
        <w:jc w:val="both"/>
        <w:textAlignment w:val="baseline"/>
        <w:rPr>
          <w:rFonts w:cs="Arial"/>
        </w:rPr>
      </w:pPr>
      <w:r w:rsidRPr="00B35DFC">
        <w:rPr>
          <w:rFonts w:cs="Arial"/>
        </w:rPr>
        <w:t xml:space="preserve">One Generator commented that the Medium Power Station threshold should be removed with the Large Power Station threshold starting from 50MW </w:t>
      </w:r>
      <w:r>
        <w:rPr>
          <w:rFonts w:cs="Arial"/>
        </w:rPr>
        <w:t>with an option to participate in the BM</w:t>
      </w:r>
      <w:r w:rsidR="00F91964">
        <w:rPr>
          <w:rFonts w:cs="Arial"/>
        </w:rPr>
        <w:t xml:space="preserve">; a second Generator was also in support of the </w:t>
      </w:r>
      <w:r w:rsidRPr="00B35DFC">
        <w:rPr>
          <w:rFonts w:cs="Arial"/>
        </w:rPr>
        <w:t>Large Power Station Threshold start</w:t>
      </w:r>
      <w:r w:rsidR="00F91964">
        <w:rPr>
          <w:rFonts w:cs="Arial"/>
        </w:rPr>
        <w:t>ing</w:t>
      </w:r>
      <w:r w:rsidRPr="00B35DFC">
        <w:rPr>
          <w:rFonts w:cs="Arial"/>
        </w:rPr>
        <w:t xml:space="preserve"> from 50MW.  </w:t>
      </w:r>
    </w:p>
    <w:p w14:paraId="11847E34" w14:textId="77777777" w:rsidR="008E0FC6" w:rsidRDefault="008E0FC6" w:rsidP="008E0FC6">
      <w:pPr>
        <w:pStyle w:val="ListParagraph"/>
        <w:numPr>
          <w:ilvl w:val="0"/>
          <w:numId w:val="25"/>
        </w:numPr>
        <w:spacing w:line="240" w:lineRule="auto"/>
        <w:jc w:val="both"/>
        <w:textAlignment w:val="baseline"/>
        <w:rPr>
          <w:rFonts w:cs="Arial"/>
        </w:rPr>
      </w:pPr>
      <w:r w:rsidRPr="00B35DFC">
        <w:rPr>
          <w:rFonts w:cs="Arial"/>
        </w:rPr>
        <w:t>One Generator was aware of the application and modification fees associated with a Generator with a BELLA or BEGA agreement</w:t>
      </w:r>
      <w:r>
        <w:rPr>
          <w:rFonts w:cs="Arial"/>
        </w:rPr>
        <w:t xml:space="preserve"> (but did not provide any actual costs),</w:t>
      </w:r>
      <w:r w:rsidRPr="00B35DFC">
        <w:rPr>
          <w:rFonts w:cs="Arial"/>
        </w:rPr>
        <w:t xml:space="preserve"> in comparison to the streamlined process available to Embedded Small Power Stations with no agreement under CUSC. </w:t>
      </w:r>
    </w:p>
    <w:p w14:paraId="22EA4591" w14:textId="3B43E559" w:rsidR="008E0FC6" w:rsidRPr="00B35DFC" w:rsidRDefault="008E0FC6" w:rsidP="008E0FC6">
      <w:pPr>
        <w:pStyle w:val="ListParagraph"/>
        <w:numPr>
          <w:ilvl w:val="0"/>
          <w:numId w:val="25"/>
        </w:numPr>
        <w:spacing w:line="240" w:lineRule="auto"/>
        <w:jc w:val="both"/>
        <w:textAlignment w:val="baseline"/>
        <w:rPr>
          <w:rFonts w:cs="Arial"/>
        </w:rPr>
      </w:pPr>
      <w:r w:rsidRPr="00B35DFC">
        <w:rPr>
          <w:rFonts w:cs="Arial"/>
        </w:rPr>
        <w:t xml:space="preserve">One DNO commented that if the current thresholds were changed between a Small and Large Power Station, each connection that becomes Large will require the customer to apply for a BEGA within the current process for combined queue management. This involves </w:t>
      </w:r>
      <w:r w:rsidR="00A85B6A">
        <w:rPr>
          <w:rFonts w:cs="Arial"/>
        </w:rPr>
        <w:t>the</w:t>
      </w:r>
      <w:r w:rsidRPr="00B35DFC">
        <w:rPr>
          <w:rFonts w:cs="Arial"/>
        </w:rPr>
        <w:t xml:space="preserve"> ESO completing a transmission impact assessment to gain a queue position. For customers this will add an additional application cost required by </w:t>
      </w:r>
      <w:r>
        <w:rPr>
          <w:rFonts w:cs="Arial"/>
        </w:rPr>
        <w:t xml:space="preserve">the </w:t>
      </w:r>
      <w:r w:rsidRPr="00B35DFC">
        <w:rPr>
          <w:rFonts w:cs="Arial"/>
        </w:rPr>
        <w:t xml:space="preserve">ESO (costs are for NGET which covers UKPN region taken from </w:t>
      </w:r>
      <w:r>
        <w:rPr>
          <w:rFonts w:cs="Arial"/>
        </w:rPr>
        <w:t xml:space="preserve">the </w:t>
      </w:r>
      <w:r w:rsidRPr="00B35DFC">
        <w:rPr>
          <w:rFonts w:cs="Arial"/>
        </w:rPr>
        <w:t>ESO website 09/2021): Entry Application Fee (&lt;100MW) £26,450. </w:t>
      </w:r>
    </w:p>
    <w:p w14:paraId="107B99C1" w14:textId="387D415B" w:rsidR="008E0FC6" w:rsidRPr="00B35DFC" w:rsidRDefault="008E0FC6" w:rsidP="008E0FC6">
      <w:pPr>
        <w:spacing w:line="240" w:lineRule="auto"/>
        <w:ind w:left="360"/>
        <w:jc w:val="both"/>
        <w:textAlignment w:val="baseline"/>
        <w:rPr>
          <w:rFonts w:ascii="Segoe UI" w:eastAsia="Times New Roman" w:hAnsi="Segoe UI" w:cs="Segoe UI"/>
          <w:sz w:val="18"/>
          <w:szCs w:val="18"/>
          <w:lang w:eastAsia="en-GB"/>
        </w:rPr>
      </w:pPr>
    </w:p>
    <w:p w14:paraId="5C03946F" w14:textId="7B70D95C" w:rsidR="00B35DFC" w:rsidRPr="00B35DFC" w:rsidRDefault="008E0FC6"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questionnaire responses </w:t>
      </w:r>
      <w:r w:rsidR="008B7D2C">
        <w:rPr>
          <w:rFonts w:ascii="Arial" w:eastAsia="Times New Roman" w:hAnsi="Arial" w:cs="Arial"/>
          <w:szCs w:val="24"/>
          <w:lang w:eastAsia="en-GB"/>
        </w:rPr>
        <w:t xml:space="preserve">and summary </w:t>
      </w:r>
      <w:r w:rsidRPr="00B35DFC">
        <w:rPr>
          <w:rFonts w:ascii="Arial" w:eastAsia="Times New Roman" w:hAnsi="Arial" w:cs="Arial"/>
          <w:szCs w:val="24"/>
          <w:lang w:eastAsia="en-GB"/>
        </w:rPr>
        <w:t>can be found in Annex 8. </w:t>
      </w:r>
    </w:p>
    <w:p w14:paraId="10858A8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E207DE9" w14:textId="49D91BD6"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Workgroup discussions on </w:t>
      </w:r>
      <w:r w:rsidR="00363199">
        <w:rPr>
          <w:rFonts w:ascii="Arial" w:eastAsia="Times New Roman" w:hAnsi="Arial" w:cs="Arial"/>
          <w:szCs w:val="24"/>
          <w:u w:val="single"/>
          <w:lang w:val="en-US" w:eastAsia="en-GB"/>
        </w:rPr>
        <w:t>WAG</w:t>
      </w:r>
      <w:r w:rsidR="00BE04F1">
        <w:rPr>
          <w:rFonts w:ascii="Arial" w:eastAsia="Times New Roman" w:hAnsi="Arial" w:cs="Arial"/>
          <w:szCs w:val="24"/>
          <w:u w:val="single"/>
          <w:lang w:val="en-US" w:eastAsia="en-GB"/>
        </w:rPr>
        <w:t>C</w:t>
      </w:r>
      <w:r w:rsidR="00363199">
        <w:rPr>
          <w:rFonts w:ascii="Arial" w:eastAsia="Times New Roman" w:hAnsi="Arial" w:cs="Arial"/>
          <w:szCs w:val="24"/>
          <w:u w:val="single"/>
          <w:lang w:val="en-US" w:eastAsia="en-GB"/>
        </w:rPr>
        <w:t>M1</w:t>
      </w:r>
      <w:r w:rsidRPr="00B35DFC">
        <w:rPr>
          <w:rFonts w:ascii="Arial" w:eastAsia="Times New Roman" w:hAnsi="Arial" w:cs="Arial"/>
          <w:szCs w:val="24"/>
          <w:lang w:eastAsia="en-GB"/>
        </w:rPr>
        <w:t> </w:t>
      </w:r>
    </w:p>
    <w:p w14:paraId="3DA56D59" w14:textId="461247AB" w:rsidR="00292DD8"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The original proposal is for a single, harmonised, Small – Large Power Station categorisation threshold of 10MW that is applied across all of GB. This alternative proposal</w:t>
      </w:r>
      <w:r w:rsidR="00686B76">
        <w:rPr>
          <w:rFonts w:ascii="Arial" w:eastAsia="Times New Roman" w:hAnsi="Arial" w:cs="Arial"/>
          <w:szCs w:val="24"/>
          <w:lang w:eastAsia="en-GB"/>
        </w:rPr>
        <w:t xml:space="preserve">, </w:t>
      </w:r>
      <w:r w:rsidR="00686B76">
        <w:rPr>
          <w:rFonts w:ascii="Arial" w:eastAsia="Times New Roman" w:hAnsi="Arial" w:cs="Arial"/>
          <w:szCs w:val="24"/>
          <w:lang w:eastAsia="en-GB"/>
        </w:rPr>
        <w:lastRenderedPageBreak/>
        <w:t>raised by Northern Pow</w:t>
      </w:r>
      <w:r w:rsidR="007A0FBE">
        <w:rPr>
          <w:rFonts w:ascii="Arial" w:eastAsia="Times New Roman" w:hAnsi="Arial" w:cs="Arial"/>
          <w:szCs w:val="24"/>
          <w:lang w:eastAsia="en-GB"/>
        </w:rPr>
        <w:t>e</w:t>
      </w:r>
      <w:r w:rsidR="00686B76">
        <w:rPr>
          <w:rFonts w:ascii="Arial" w:eastAsia="Times New Roman" w:hAnsi="Arial" w:cs="Arial"/>
          <w:szCs w:val="24"/>
          <w:lang w:eastAsia="en-GB"/>
        </w:rPr>
        <w:t>rgrid,</w:t>
      </w:r>
      <w:r w:rsidRPr="00B35DFC">
        <w:rPr>
          <w:rFonts w:ascii="Arial" w:eastAsia="Times New Roman" w:hAnsi="Arial" w:cs="Arial"/>
          <w:szCs w:val="24"/>
          <w:lang w:eastAsia="en-GB"/>
        </w:rPr>
        <w:t xml:space="preserve"> is to apply the present England &amp; Wales categorisation thresholds, Small – Medium threshold of 50MW and Medium – Large threshold of 100MW, across all of GB. </w:t>
      </w:r>
      <w:r w:rsidR="00292DD8">
        <w:rPr>
          <w:rFonts w:ascii="Arial" w:eastAsia="Times New Roman" w:hAnsi="Arial" w:cs="Arial"/>
          <w:szCs w:val="24"/>
          <w:lang w:eastAsia="en-GB"/>
        </w:rPr>
        <w:t>The Workgroup members who</w:t>
      </w:r>
      <w:r w:rsidRPr="00B35DFC">
        <w:rPr>
          <w:rFonts w:ascii="Arial" w:eastAsia="Times New Roman" w:hAnsi="Arial" w:cs="Arial"/>
          <w:szCs w:val="24"/>
          <w:lang w:eastAsia="en-GB"/>
        </w:rPr>
        <w:t xml:space="preserve"> support</w:t>
      </w:r>
      <w:r w:rsidR="00292DD8">
        <w:rPr>
          <w:rFonts w:ascii="Arial" w:eastAsia="Times New Roman" w:hAnsi="Arial" w:cs="Arial"/>
          <w:szCs w:val="24"/>
          <w:lang w:eastAsia="en-GB"/>
        </w:rPr>
        <w:t>ed</w:t>
      </w:r>
      <w:r w:rsidRPr="00B35DFC">
        <w:rPr>
          <w:rFonts w:ascii="Arial" w:eastAsia="Times New Roman" w:hAnsi="Arial" w:cs="Arial"/>
          <w:szCs w:val="24"/>
          <w:lang w:eastAsia="en-GB"/>
        </w:rPr>
        <w:t xml:space="preserve"> this approach</w:t>
      </w:r>
      <w:r w:rsidR="00292DD8">
        <w:rPr>
          <w:rFonts w:ascii="Arial" w:eastAsia="Times New Roman" w:hAnsi="Arial" w:cs="Arial"/>
          <w:szCs w:val="24"/>
          <w:lang w:eastAsia="en-GB"/>
        </w:rPr>
        <w:t xml:space="preserve"> felt that</w:t>
      </w:r>
      <w:r w:rsidRPr="00B35DFC">
        <w:rPr>
          <w:rFonts w:ascii="Arial" w:eastAsia="Times New Roman" w:hAnsi="Arial" w:cs="Arial"/>
          <w:szCs w:val="24"/>
          <w:lang w:eastAsia="en-GB"/>
        </w:rPr>
        <w:t xml:space="preserve"> the advantage of this proposal is that it would require no change to the arrangements in England and Wales and reduce the connection and enduring burden on new generators connecting in Scotland.</w:t>
      </w:r>
    </w:p>
    <w:p w14:paraId="7B553D18" w14:textId="77777777" w:rsidR="00292DD8" w:rsidRDefault="00292DD8" w:rsidP="00B35DFC">
      <w:pPr>
        <w:spacing w:line="240" w:lineRule="auto"/>
        <w:jc w:val="both"/>
        <w:textAlignment w:val="baseline"/>
        <w:rPr>
          <w:rFonts w:ascii="Arial" w:eastAsia="Times New Roman" w:hAnsi="Arial" w:cs="Arial"/>
          <w:szCs w:val="24"/>
          <w:lang w:eastAsia="en-GB"/>
        </w:rPr>
      </w:pPr>
    </w:p>
    <w:p w14:paraId="6F8B532B" w14:textId="7120D563" w:rsidR="00B35DFC" w:rsidRPr="00B35DFC" w:rsidRDefault="00292DD8" w:rsidP="00B35DFC">
      <w:pPr>
        <w:spacing w:line="240" w:lineRule="auto"/>
        <w:jc w:val="both"/>
        <w:textAlignment w:val="baseline"/>
        <w:rPr>
          <w:rFonts w:ascii="Segoe UI" w:eastAsia="Times New Roman" w:hAnsi="Segoe UI" w:cs="Segoe UI"/>
          <w:sz w:val="18"/>
          <w:szCs w:val="18"/>
          <w:lang w:eastAsia="en-GB"/>
        </w:rPr>
      </w:pPr>
      <w:r>
        <w:rPr>
          <w:rFonts w:ascii="Arial" w:eastAsia="Times New Roman" w:hAnsi="Arial" w:cs="Arial"/>
          <w:szCs w:val="24"/>
          <w:lang w:eastAsia="en-GB"/>
        </w:rPr>
        <w:t>The</w:t>
      </w:r>
      <w:r w:rsidRPr="00B35DFC">
        <w:rPr>
          <w:rFonts w:ascii="Arial" w:eastAsia="Times New Roman" w:hAnsi="Arial" w:cs="Arial"/>
          <w:szCs w:val="24"/>
          <w:lang w:eastAsia="en-GB"/>
        </w:rPr>
        <w:t xml:space="preserve"> Workgroup</w:t>
      </w:r>
      <w:r w:rsidR="00B35DFC" w:rsidRPr="00B35DFC">
        <w:rPr>
          <w:rFonts w:ascii="Arial" w:eastAsia="Times New Roman" w:hAnsi="Arial" w:cs="Arial"/>
          <w:szCs w:val="24"/>
          <w:lang w:eastAsia="en-GB"/>
        </w:rPr>
        <w:t xml:space="preserve"> members who </w:t>
      </w:r>
      <w:r>
        <w:rPr>
          <w:rFonts w:ascii="Arial" w:eastAsia="Times New Roman" w:hAnsi="Arial" w:cs="Arial"/>
          <w:szCs w:val="24"/>
          <w:lang w:eastAsia="en-GB"/>
        </w:rPr>
        <w:t>did</w:t>
      </w:r>
      <w:r w:rsidRPr="00B35DFC">
        <w:rPr>
          <w:rFonts w:ascii="Arial" w:eastAsia="Times New Roman" w:hAnsi="Arial" w:cs="Arial"/>
          <w:szCs w:val="24"/>
          <w:lang w:eastAsia="en-GB"/>
        </w:rPr>
        <w:t xml:space="preserve"> </w:t>
      </w:r>
      <w:r w:rsidR="00B35DFC" w:rsidRPr="00B35DFC">
        <w:rPr>
          <w:rFonts w:ascii="Arial" w:eastAsia="Times New Roman" w:hAnsi="Arial" w:cs="Arial"/>
          <w:szCs w:val="24"/>
          <w:lang w:eastAsia="en-GB"/>
        </w:rPr>
        <w:t xml:space="preserve">not support this approach </w:t>
      </w:r>
      <w:r>
        <w:rPr>
          <w:rFonts w:ascii="Arial" w:eastAsia="Times New Roman" w:hAnsi="Arial" w:cs="Arial"/>
          <w:szCs w:val="24"/>
          <w:lang w:eastAsia="en-GB"/>
        </w:rPr>
        <w:t>felt that a</w:t>
      </w:r>
      <w:r w:rsidRPr="00B35DFC">
        <w:rPr>
          <w:rFonts w:ascii="Arial" w:eastAsia="Times New Roman" w:hAnsi="Arial" w:cs="Arial"/>
          <w:szCs w:val="24"/>
          <w:lang w:eastAsia="en-GB"/>
        </w:rPr>
        <w:t xml:space="preserve"> </w:t>
      </w:r>
      <w:r w:rsidR="00B35DFC" w:rsidRPr="00B35DFC">
        <w:rPr>
          <w:rFonts w:ascii="Arial" w:eastAsia="Times New Roman" w:hAnsi="Arial" w:cs="Arial"/>
          <w:szCs w:val="24"/>
          <w:lang w:eastAsia="en-GB"/>
        </w:rPr>
        <w:t>potential disadvantage of this proposal is that it may reduce the visibility and controllability for new generators connecting in Scotland, and that it would not address the ESO’s concern that they require increased visibility and control of embedded generation across all of GB</w:t>
      </w:r>
      <w:r w:rsidR="00D4503F">
        <w:rPr>
          <w:rFonts w:ascii="Arial" w:eastAsia="Times New Roman" w:hAnsi="Arial" w:cs="Arial"/>
          <w:szCs w:val="24"/>
          <w:lang w:eastAsia="en-GB"/>
        </w:rPr>
        <w:t>. Embedded generation</w:t>
      </w:r>
      <w:r w:rsidR="00687392">
        <w:rPr>
          <w:rFonts w:ascii="Arial" w:eastAsia="Times New Roman" w:hAnsi="Arial" w:cs="Arial"/>
          <w:szCs w:val="24"/>
          <w:lang w:eastAsia="en-GB"/>
        </w:rPr>
        <w:t xml:space="preserve"> </w:t>
      </w:r>
      <w:r w:rsidR="005D3096">
        <w:rPr>
          <w:rFonts w:ascii="Arial" w:eastAsia="Times New Roman" w:hAnsi="Arial" w:cs="Arial"/>
          <w:szCs w:val="24"/>
          <w:lang w:eastAsia="en-GB"/>
        </w:rPr>
        <w:t>has seen substantial growth over the last few years</w:t>
      </w:r>
      <w:r w:rsidR="00B35DFC" w:rsidRPr="00B35DFC">
        <w:rPr>
          <w:rFonts w:ascii="Arial" w:eastAsia="Times New Roman" w:hAnsi="Arial" w:cs="Arial"/>
          <w:szCs w:val="24"/>
          <w:lang w:eastAsia="en-GB"/>
        </w:rPr>
        <w:t xml:space="preserve">. A Workgroup member who supported this alternative proposal recognised these concerns but was of the view that they are more appropriately addressed by the current </w:t>
      </w:r>
      <w:commentRangeStart w:id="125"/>
      <w:commentRangeStart w:id="126"/>
      <w:r w:rsidR="00B35DFC" w:rsidRPr="00B35DFC">
        <w:rPr>
          <w:rFonts w:ascii="Arial" w:eastAsia="Times New Roman" w:hAnsi="Arial" w:cs="Arial"/>
          <w:szCs w:val="24"/>
          <w:lang w:eastAsia="en-GB"/>
        </w:rPr>
        <w:t>Open Network</w:t>
      </w:r>
      <w:r w:rsidR="006F6DEF">
        <w:rPr>
          <w:rFonts w:ascii="Arial" w:eastAsia="Times New Roman" w:hAnsi="Arial" w:cs="Arial"/>
          <w:szCs w:val="24"/>
          <w:lang w:eastAsia="en-GB"/>
        </w:rPr>
        <w:t>s</w:t>
      </w:r>
      <w:r w:rsidR="00B35DFC" w:rsidRPr="00B35DFC">
        <w:rPr>
          <w:rFonts w:ascii="Arial" w:eastAsia="Times New Roman" w:hAnsi="Arial" w:cs="Arial"/>
          <w:szCs w:val="24"/>
          <w:lang w:eastAsia="en-GB"/>
        </w:rPr>
        <w:t xml:space="preserve"> initiatives</w:t>
      </w:r>
      <w:r w:rsidR="00686B76">
        <w:rPr>
          <w:rFonts w:ascii="Arial" w:eastAsia="Times New Roman" w:hAnsi="Arial" w:cs="Arial"/>
          <w:szCs w:val="24"/>
          <w:lang w:eastAsia="en-GB"/>
        </w:rPr>
        <w:t xml:space="preserve"> </w:t>
      </w:r>
      <w:commentRangeEnd w:id="125"/>
      <w:r w:rsidR="006545B2">
        <w:rPr>
          <w:rStyle w:val="CommentReference"/>
          <w:rFonts w:ascii="Arial" w:eastAsia="Times New Roman" w:hAnsi="Arial" w:cs="Times New Roman"/>
          <w:lang w:eastAsia="en-GB"/>
        </w:rPr>
        <w:commentReference w:id="125"/>
      </w:r>
      <w:commentRangeEnd w:id="126"/>
      <w:r w:rsidR="002F64A9">
        <w:rPr>
          <w:rStyle w:val="CommentReference"/>
          <w:rFonts w:ascii="Arial" w:eastAsia="Times New Roman" w:hAnsi="Arial" w:cs="Times New Roman"/>
          <w:lang w:eastAsia="en-GB"/>
        </w:rPr>
        <w:commentReference w:id="126"/>
      </w:r>
      <w:r w:rsidR="00686B76" w:rsidRPr="00B35DFC">
        <w:rPr>
          <w:rFonts w:ascii="Arial" w:eastAsia="Times New Roman" w:hAnsi="Arial" w:cs="Arial"/>
          <w:szCs w:val="24"/>
          <w:lang w:eastAsia="en-GB"/>
        </w:rPr>
        <w:t>which is looking at the holistic and industry wide changes that may be required for GB to meet its net-zero targets</w:t>
      </w:r>
      <w:r w:rsidR="00B35DFC" w:rsidRPr="00B35DFC">
        <w:rPr>
          <w:rFonts w:ascii="Arial" w:eastAsia="Times New Roman" w:hAnsi="Arial" w:cs="Arial"/>
          <w:szCs w:val="24"/>
          <w:lang w:eastAsia="en-GB"/>
        </w:rPr>
        <w:t>.   </w:t>
      </w:r>
    </w:p>
    <w:p w14:paraId="4F029ED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32939E0E" w14:textId="488D7FA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Most of the Workgroup voted in support of </w:t>
      </w:r>
      <w:r w:rsidR="005C44D7">
        <w:rPr>
          <w:rFonts w:ascii="Arial" w:eastAsia="Times New Roman" w:hAnsi="Arial" w:cs="Arial"/>
          <w:szCs w:val="24"/>
          <w:lang w:eastAsia="en-GB"/>
        </w:rPr>
        <w:t xml:space="preserve">the </w:t>
      </w:r>
      <w:r w:rsidRPr="00B35DFC">
        <w:rPr>
          <w:rFonts w:ascii="Arial" w:eastAsia="Times New Roman" w:hAnsi="Arial" w:cs="Arial"/>
          <w:szCs w:val="24"/>
          <w:lang w:eastAsia="en-GB"/>
        </w:rPr>
        <w:t xml:space="preserve">alternative </w:t>
      </w:r>
      <w:r w:rsidR="005C44D7">
        <w:rPr>
          <w:rFonts w:ascii="Arial" w:eastAsia="Times New Roman" w:hAnsi="Arial" w:cs="Arial"/>
          <w:szCs w:val="24"/>
          <w:lang w:eastAsia="en-GB"/>
        </w:rPr>
        <w:t xml:space="preserve">raised by </w:t>
      </w:r>
      <w:r w:rsidR="00682C49">
        <w:rPr>
          <w:rFonts w:ascii="Arial" w:eastAsia="Times New Roman" w:hAnsi="Arial" w:cs="Arial"/>
          <w:szCs w:val="24"/>
          <w:lang w:eastAsia="en-GB"/>
        </w:rPr>
        <w:t xml:space="preserve">Northern Powergrid </w:t>
      </w:r>
      <w:r w:rsidRPr="00B35DFC">
        <w:rPr>
          <w:rFonts w:ascii="Arial" w:eastAsia="Times New Roman" w:hAnsi="Arial" w:cs="Arial"/>
          <w:szCs w:val="24"/>
          <w:lang w:eastAsia="en-GB"/>
        </w:rPr>
        <w:t>to formally become WAGCM1. Some Workgroup members felt that the current thresholds in England and Wales (50 MW and 100MW) do not recognise the changing requirements of the system, the increased investment in the transmission system in Scotland (such that it is more meshed and integrated than at the time the thresholds were initially set in Scotland) and the increasing number of smaller parties connecting to the network</w:t>
      </w:r>
      <w:r w:rsidR="003F30E9">
        <w:rPr>
          <w:rFonts w:ascii="Arial" w:eastAsia="Times New Roman" w:hAnsi="Arial" w:cs="Arial"/>
          <w:szCs w:val="24"/>
          <w:lang w:eastAsia="en-GB"/>
        </w:rPr>
        <w:t>.</w:t>
      </w:r>
      <w:r w:rsidRPr="00B35DFC">
        <w:rPr>
          <w:rFonts w:ascii="Arial" w:eastAsia="Times New Roman" w:hAnsi="Arial" w:cs="Arial"/>
          <w:szCs w:val="24"/>
          <w:lang w:eastAsia="en-GB"/>
        </w:rPr>
        <w:t xml:space="preserve"> </w:t>
      </w:r>
      <w:proofErr w:type="gramStart"/>
      <w:r w:rsidR="003F30E9">
        <w:rPr>
          <w:rFonts w:ascii="Arial" w:eastAsia="Times New Roman" w:hAnsi="Arial" w:cs="Arial"/>
          <w:szCs w:val="24"/>
          <w:lang w:eastAsia="en-GB"/>
        </w:rPr>
        <w:t>I</w:t>
      </w:r>
      <w:r w:rsidRPr="00B35DFC">
        <w:rPr>
          <w:rFonts w:ascii="Arial" w:eastAsia="Times New Roman" w:hAnsi="Arial" w:cs="Arial"/>
          <w:szCs w:val="24"/>
          <w:lang w:eastAsia="en-GB"/>
        </w:rPr>
        <w:t>n particular the</w:t>
      </w:r>
      <w:proofErr w:type="gramEnd"/>
      <w:r w:rsidRPr="00B35DFC">
        <w:rPr>
          <w:rFonts w:ascii="Arial" w:eastAsia="Times New Roman" w:hAnsi="Arial" w:cs="Arial"/>
          <w:szCs w:val="24"/>
          <w:lang w:eastAsia="en-GB"/>
        </w:rPr>
        <w:t xml:space="preserve"> trend of </w:t>
      </w:r>
      <w:r w:rsidR="00545E86">
        <w:rPr>
          <w:rFonts w:ascii="Arial" w:eastAsia="Times New Roman" w:hAnsi="Arial" w:cs="Arial"/>
          <w:szCs w:val="24"/>
          <w:lang w:eastAsia="en-GB"/>
        </w:rPr>
        <w:t>large, decommissioned</w:t>
      </w:r>
      <w:r w:rsidR="004B61E5">
        <w:rPr>
          <w:rFonts w:ascii="Arial" w:eastAsia="Times New Roman" w:hAnsi="Arial" w:cs="Arial"/>
          <w:szCs w:val="24"/>
          <w:lang w:eastAsia="en-GB"/>
        </w:rPr>
        <w:t xml:space="preserve"> assets being replaced by multiple smaller assets </w:t>
      </w:r>
      <w:r w:rsidRPr="00B35DFC">
        <w:rPr>
          <w:rFonts w:ascii="Arial" w:eastAsia="Times New Roman" w:hAnsi="Arial" w:cs="Arial"/>
          <w:szCs w:val="24"/>
          <w:lang w:eastAsia="en-GB"/>
        </w:rPr>
        <w:t>which would fall outside the balancing mechanism. Some</w:t>
      </w:r>
      <w:r w:rsidRPr="007242BC">
        <w:rPr>
          <w:rFonts w:ascii="Arial" w:eastAsia="Times New Roman" w:hAnsi="Arial" w:cs="Arial"/>
          <w:color w:val="CC3595"/>
          <w:szCs w:val="24"/>
          <w:lang w:eastAsia="en-GB"/>
        </w:rPr>
        <w:t xml:space="preserve"> </w:t>
      </w:r>
      <w:r w:rsidRPr="00B35DFC">
        <w:rPr>
          <w:rFonts w:ascii="Arial" w:eastAsia="Times New Roman" w:hAnsi="Arial" w:cs="Arial"/>
          <w:szCs w:val="24"/>
          <w:lang w:eastAsia="en-GB"/>
        </w:rPr>
        <w:t>Workgroup members noted the following in relation to WAGCM1:  </w:t>
      </w:r>
    </w:p>
    <w:p w14:paraId="2AEA7AE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is a straightforward change which seeks to maintain the existing arrangement in England &amp; Wales and addresses the core of the defect of the Proposal by providing harmonised levels.  </w:t>
      </w:r>
    </w:p>
    <w:p w14:paraId="20EF7BE3" w14:textId="135D5F6B"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It seeks to holistically align with the Open Network</w:t>
      </w:r>
      <w:r w:rsidR="006F6DEF">
        <w:rPr>
          <w:rFonts w:cs="Arial"/>
        </w:rPr>
        <w:t>s</w:t>
      </w:r>
      <w:r w:rsidRPr="00B35DFC">
        <w:rPr>
          <w:rFonts w:cs="Arial"/>
        </w:rPr>
        <w:t>’ suggestions in relation to the role of the DNOs and addresses the defect but could create potential issues with the need to change thresholds in Scotland.</w:t>
      </w:r>
      <w:r w:rsidRPr="00B35DFC">
        <w:rPr>
          <w:rFonts w:ascii="Times New Roman" w:hAnsi="Times New Roman"/>
        </w:rPr>
        <w:t>  </w:t>
      </w:r>
    </w:p>
    <w:p w14:paraId="035ED1A1" w14:textId="0022576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addresses the defect better than the current thresholds, which perpetuates regional differences between Scotland and England and Wales but, makes the evolution of the co-ordination between</w:t>
      </w:r>
      <w:r w:rsidR="00D17763">
        <w:rPr>
          <w:rFonts w:cs="Arial"/>
        </w:rPr>
        <w:t xml:space="preserve"> the</w:t>
      </w:r>
      <w:r w:rsidRPr="00B35DFC">
        <w:rPr>
          <w:rFonts w:cs="Arial"/>
        </w:rPr>
        <w:t xml:space="preserve"> ESO and DNOs more urgent. </w:t>
      </w:r>
    </w:p>
    <w:p w14:paraId="03FE243C" w14:textId="69B3A4A1"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 xml:space="preserve">Whilst addressing the defect, the ESO representative noted this </w:t>
      </w:r>
      <w:r w:rsidR="00686B76">
        <w:rPr>
          <w:rFonts w:cs="Arial"/>
        </w:rPr>
        <w:t>proposal</w:t>
      </w:r>
      <w:r w:rsidR="00686B76" w:rsidRPr="00B35DFC">
        <w:rPr>
          <w:rFonts w:cs="Arial"/>
        </w:rPr>
        <w:t xml:space="preserve"> </w:t>
      </w:r>
      <w:r w:rsidRPr="00B35DFC">
        <w:rPr>
          <w:rFonts w:cs="Arial"/>
        </w:rPr>
        <w:t xml:space="preserve">does not recognise the ESO’s role of operating the Balancing Mechanism or </w:t>
      </w:r>
      <w:r w:rsidR="00FC2BE8">
        <w:rPr>
          <w:rFonts w:cs="Arial"/>
        </w:rPr>
        <w:t>its</w:t>
      </w:r>
      <w:r w:rsidRPr="00B35DFC">
        <w:rPr>
          <w:rFonts w:cs="Arial"/>
        </w:rPr>
        <w:t xml:space="preserve"> role in managing </w:t>
      </w:r>
      <w:r w:rsidR="00A96DC0">
        <w:rPr>
          <w:rFonts w:cs="Arial"/>
        </w:rPr>
        <w:t>S</w:t>
      </w:r>
      <w:r w:rsidRPr="00B35DFC">
        <w:rPr>
          <w:rFonts w:cs="Arial"/>
        </w:rPr>
        <w:t xml:space="preserve">ystem </w:t>
      </w:r>
      <w:r w:rsidR="00A96DC0">
        <w:rPr>
          <w:rFonts w:cs="Arial"/>
        </w:rPr>
        <w:t>F</w:t>
      </w:r>
      <w:r w:rsidRPr="00B35DFC">
        <w:rPr>
          <w:rFonts w:cs="Arial"/>
        </w:rPr>
        <w:t xml:space="preserve">requency which are fundamental pre-requisites to managing a safe, </w:t>
      </w:r>
      <w:proofErr w:type="gramStart"/>
      <w:r w:rsidRPr="00B35DFC">
        <w:rPr>
          <w:rFonts w:cs="Arial"/>
        </w:rPr>
        <w:t>secure</w:t>
      </w:r>
      <w:proofErr w:type="gramEnd"/>
      <w:r w:rsidRPr="00B35DFC">
        <w:rPr>
          <w:rFonts w:cs="Arial"/>
        </w:rPr>
        <w:t xml:space="preserve"> and economic </w:t>
      </w:r>
      <w:r w:rsidR="00A96DC0">
        <w:rPr>
          <w:rFonts w:cs="Arial"/>
        </w:rPr>
        <w:t>S</w:t>
      </w:r>
      <w:r w:rsidRPr="00B35DFC">
        <w:rPr>
          <w:rFonts w:cs="Arial"/>
        </w:rPr>
        <w:t xml:space="preserve">ystem through the need to instruct plant in the Balancing Mechanism and selecting </w:t>
      </w:r>
      <w:r w:rsidR="00686B76">
        <w:rPr>
          <w:rFonts w:cs="Arial"/>
        </w:rPr>
        <w:t>g</w:t>
      </w:r>
      <w:r w:rsidRPr="00B35DFC">
        <w:rPr>
          <w:rFonts w:cs="Arial"/>
        </w:rPr>
        <w:t xml:space="preserve">eneration for appropriate Ancillary Services.  </w:t>
      </w:r>
    </w:p>
    <w:p w14:paraId="47C0B41D" w14:textId="1D619FD1"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Further details on WAGCM1 can be found in Annex 7. </w:t>
      </w:r>
    </w:p>
    <w:p w14:paraId="1382BB2B" w14:textId="25B5AF1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95310B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Access and Forward-Looking Charges Significant Code Review (SCR) </w:t>
      </w:r>
      <w:r w:rsidRPr="00B35DFC">
        <w:rPr>
          <w:rFonts w:ascii="Arial" w:eastAsia="Times New Roman" w:hAnsi="Arial" w:cs="Arial"/>
          <w:szCs w:val="24"/>
          <w:lang w:eastAsia="en-GB"/>
        </w:rPr>
        <w:t>  </w:t>
      </w:r>
    </w:p>
    <w:p w14:paraId="22B57A93" w14:textId="5D7C696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A</w:t>
      </w:r>
      <w:r w:rsidR="003337A1">
        <w:rPr>
          <w:rFonts w:ascii="Arial" w:eastAsia="Times New Roman" w:hAnsi="Arial" w:cs="Arial"/>
          <w:szCs w:val="24"/>
          <w:lang w:eastAsia="en-GB"/>
        </w:rPr>
        <w:t>n</w:t>
      </w:r>
      <w:r w:rsidRPr="00B35DFC">
        <w:rPr>
          <w:rFonts w:ascii="Arial" w:eastAsia="Times New Roman" w:hAnsi="Arial" w:cs="Arial"/>
          <w:szCs w:val="24"/>
          <w:lang w:eastAsia="en-GB"/>
        </w:rPr>
        <w:t xml:space="preserve"> ESO </w:t>
      </w:r>
      <w:r w:rsidR="003337A1">
        <w:rPr>
          <w:rFonts w:ascii="Arial" w:eastAsia="Times New Roman" w:hAnsi="Arial" w:cs="Arial"/>
          <w:szCs w:val="24"/>
          <w:lang w:eastAsia="en-GB"/>
        </w:rPr>
        <w:t>r</w:t>
      </w:r>
      <w:r w:rsidRPr="00B35DFC">
        <w:rPr>
          <w:rFonts w:ascii="Arial" w:eastAsia="Times New Roman" w:hAnsi="Arial" w:cs="Arial"/>
          <w:szCs w:val="24"/>
          <w:lang w:eastAsia="en-GB"/>
        </w:rPr>
        <w:t>epresentative delivered a presentation on 22</w:t>
      </w:r>
      <w:r w:rsidRPr="00B35DFC">
        <w:rPr>
          <w:rFonts w:ascii="Arial" w:eastAsia="Times New Roman" w:hAnsi="Arial" w:cs="Arial"/>
          <w:sz w:val="19"/>
          <w:szCs w:val="19"/>
          <w:vertAlign w:val="superscript"/>
          <w:lang w:eastAsia="en-GB"/>
        </w:rPr>
        <w:t xml:space="preserve"> </w:t>
      </w:r>
      <w:r w:rsidRPr="00B35DFC">
        <w:rPr>
          <w:rFonts w:ascii="Arial" w:eastAsia="Times New Roman" w:hAnsi="Arial" w:cs="Arial"/>
          <w:szCs w:val="24"/>
          <w:lang w:eastAsia="en-GB"/>
        </w:rPr>
        <w:t>October 2021 to provide an update to the Workgroup on Ofgem’s Access and Forward-Looking Charges Significant Code Review (SCR). As a result of the presentation</w:t>
      </w:r>
      <w:r w:rsidR="00BC7555">
        <w:rPr>
          <w:rFonts w:ascii="Arial" w:eastAsia="Times New Roman" w:hAnsi="Arial" w:cs="Arial"/>
          <w:szCs w:val="24"/>
          <w:lang w:eastAsia="en-GB"/>
        </w:rPr>
        <w:t>,</w:t>
      </w:r>
      <w:r w:rsidRPr="00B35DFC">
        <w:rPr>
          <w:rFonts w:ascii="Arial" w:eastAsia="Times New Roman" w:hAnsi="Arial" w:cs="Arial"/>
          <w:szCs w:val="24"/>
          <w:lang w:eastAsia="en-GB"/>
        </w:rPr>
        <w:t xml:space="preserve"> the Workgroup did not foresee any implications, from the SCR, that would curtail development of GC0117.</w:t>
      </w:r>
      <w:r w:rsidRPr="00B35DFC">
        <w:rPr>
          <w:rFonts w:ascii="Times New Roman" w:eastAsia="Times New Roman" w:hAnsi="Times New Roman" w:cs="Times New Roman"/>
          <w:szCs w:val="24"/>
          <w:lang w:eastAsia="en-GB"/>
        </w:rPr>
        <w:t>   </w:t>
      </w:r>
    </w:p>
    <w:p w14:paraId="272C2C6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4B10EF6" w14:textId="6ABD5849" w:rsidR="00B35DFC"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The presentation is available in Annex 9. </w:t>
      </w:r>
    </w:p>
    <w:p w14:paraId="7CF0D10B" w14:textId="77777777" w:rsidR="00686B76" w:rsidRPr="00B35DFC" w:rsidRDefault="00686B76" w:rsidP="00B35DFC">
      <w:pPr>
        <w:spacing w:line="240" w:lineRule="auto"/>
        <w:jc w:val="both"/>
        <w:textAlignment w:val="baseline"/>
        <w:rPr>
          <w:rFonts w:ascii="Segoe UI" w:eastAsia="Times New Roman" w:hAnsi="Segoe UI" w:cs="Segoe UI"/>
          <w:sz w:val="18"/>
          <w:szCs w:val="18"/>
          <w:lang w:eastAsia="en-GB"/>
        </w:rPr>
      </w:pPr>
    </w:p>
    <w:p w14:paraId="5F9B87CF" w14:textId="70D68813"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r w:rsidRPr="00B35DFC">
        <w:rPr>
          <w:rFonts w:ascii="Arial" w:eastAsia="Times New Roman" w:hAnsi="Arial" w:cs="Arial"/>
          <w:szCs w:val="24"/>
          <w:u w:val="single"/>
          <w:lang w:val="en-US" w:eastAsia="en-GB"/>
        </w:rPr>
        <w:t>Proposed Solutions</w:t>
      </w:r>
      <w:ins w:id="127" w:author="ESO Code Admin" w:date="2023-12-22T08:22:00Z">
        <w:r w:rsidR="00594A72">
          <w:rPr>
            <w:rFonts w:ascii="Arial" w:eastAsia="Times New Roman" w:hAnsi="Arial" w:cs="Arial"/>
            <w:szCs w:val="24"/>
            <w:u w:val="single"/>
            <w:lang w:val="en-US" w:eastAsia="en-GB"/>
          </w:rPr>
          <w:t xml:space="preserve"> during Workgroup Stage</w:t>
        </w:r>
      </w:ins>
      <w:r w:rsidRPr="00B35DFC">
        <w:rPr>
          <w:rFonts w:ascii="Arial" w:eastAsia="Times New Roman" w:hAnsi="Arial" w:cs="Arial"/>
          <w:szCs w:val="24"/>
          <w:u w:val="single"/>
          <w:lang w:val="en-US" w:eastAsia="en-GB"/>
        </w:rPr>
        <w:t> </w:t>
      </w:r>
      <w:r w:rsidRPr="00B35DFC">
        <w:rPr>
          <w:rFonts w:ascii="Arial" w:eastAsia="Times New Roman" w:hAnsi="Arial" w:cs="Arial"/>
          <w:szCs w:val="24"/>
          <w:lang w:eastAsia="en-GB"/>
        </w:rPr>
        <w:t>  </w:t>
      </w:r>
    </w:p>
    <w:p w14:paraId="6CB604C9" w14:textId="6F329E39"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lastRenderedPageBreak/>
        <w:t>The Workgroup agreed that the</w:t>
      </w:r>
      <w:r w:rsidRPr="00B35DFC">
        <w:rPr>
          <w:rFonts w:ascii="Arial" w:eastAsia="Times New Roman" w:hAnsi="Arial" w:cs="Arial"/>
          <w:szCs w:val="24"/>
          <w:lang w:val="en-US" w:eastAsia="en-GB"/>
        </w:rPr>
        <w:t xml:space="preserve"> six options (the original and five alternatives</w:t>
      </w:r>
      <w:r w:rsidR="008767E9">
        <w:rPr>
          <w:rFonts w:ascii="Arial" w:eastAsia="Times New Roman" w:hAnsi="Arial" w:cs="Arial"/>
          <w:szCs w:val="24"/>
          <w:lang w:val="en-US" w:eastAsia="en-GB"/>
        </w:rPr>
        <w:t xml:space="preserve"> – see next page for full table</w:t>
      </w:r>
      <w:r w:rsidRPr="00B35DFC">
        <w:rPr>
          <w:rFonts w:ascii="Arial" w:eastAsia="Times New Roman" w:hAnsi="Arial" w:cs="Arial"/>
          <w:szCs w:val="24"/>
          <w:lang w:val="en-US" w:eastAsia="en-GB"/>
        </w:rPr>
        <w:t xml:space="preserve">) </w:t>
      </w:r>
      <w:r w:rsidR="00ED2B6F">
        <w:rPr>
          <w:rFonts w:ascii="Arial" w:eastAsia="Times New Roman" w:hAnsi="Arial" w:cs="Arial"/>
          <w:szCs w:val="24"/>
          <w:lang w:val="en-US" w:eastAsia="en-GB"/>
        </w:rPr>
        <w:t>should be consulted on as part of the Workgroup Consultation.</w:t>
      </w:r>
      <w:r w:rsidRPr="00B35DFC" w:rsidDel="00686B76">
        <w:rPr>
          <w:rFonts w:ascii="Arial" w:eastAsia="Times New Roman" w:hAnsi="Arial" w:cs="Arial"/>
          <w:szCs w:val="24"/>
          <w:lang w:eastAsia="en-GB"/>
        </w:rPr>
        <w:t xml:space="preserve"> </w:t>
      </w:r>
      <w:r w:rsidRPr="00B35DFC">
        <w:rPr>
          <w:rFonts w:ascii="Arial" w:eastAsia="Times New Roman" w:hAnsi="Arial" w:cs="Arial"/>
          <w:szCs w:val="24"/>
          <w:lang w:val="en-US" w:eastAsia="en-GB"/>
        </w:rPr>
        <w:t>It was noted that generation connected to OFTO networks are transmission connected</w:t>
      </w:r>
      <w:r w:rsidRPr="00B35DFC">
        <w:rPr>
          <w:rFonts w:ascii="Arial" w:eastAsia="Times New Roman" w:hAnsi="Arial" w:cs="Arial"/>
          <w:szCs w:val="24"/>
          <w:lang w:eastAsia="en-GB"/>
        </w:rPr>
        <w:t xml:space="preserve"> as such they would be bound by the requirements of the CUSC in the same way as any other directly connected onshore Generator. These arrangements are not to be confused with </w:t>
      </w:r>
      <w:r w:rsidR="00305879">
        <w:rPr>
          <w:rFonts w:ascii="Arial" w:eastAsia="Times New Roman" w:hAnsi="Arial" w:cs="Arial"/>
          <w:szCs w:val="24"/>
          <w:lang w:eastAsia="en-GB"/>
        </w:rPr>
        <w:t>the</w:t>
      </w:r>
      <w:r w:rsidR="00F35AFD">
        <w:rPr>
          <w:rFonts w:ascii="Arial" w:eastAsia="Times New Roman" w:hAnsi="Arial" w:cs="Arial"/>
          <w:szCs w:val="24"/>
          <w:lang w:eastAsia="en-GB"/>
        </w:rPr>
        <w:t xml:space="preserve"> term “E</w:t>
      </w:r>
      <w:r w:rsidRPr="00B35DFC">
        <w:rPr>
          <w:rFonts w:ascii="Arial" w:eastAsia="Times New Roman" w:hAnsi="Arial" w:cs="Arial"/>
          <w:szCs w:val="24"/>
          <w:lang w:eastAsia="en-GB"/>
        </w:rPr>
        <w:t xml:space="preserve">mbedded </w:t>
      </w:r>
      <w:r w:rsidR="00F35AFD">
        <w:rPr>
          <w:rFonts w:ascii="Arial" w:eastAsia="Times New Roman" w:hAnsi="Arial" w:cs="Arial"/>
          <w:szCs w:val="24"/>
          <w:lang w:eastAsia="en-GB"/>
        </w:rPr>
        <w:t>T</w:t>
      </w:r>
      <w:r w:rsidRPr="00B35DFC">
        <w:rPr>
          <w:rFonts w:ascii="Arial" w:eastAsia="Times New Roman" w:hAnsi="Arial" w:cs="Arial"/>
          <w:szCs w:val="24"/>
          <w:lang w:eastAsia="en-GB"/>
        </w:rPr>
        <w:t>ransmission</w:t>
      </w:r>
      <w:r w:rsidR="00F35AFD">
        <w:rPr>
          <w:rFonts w:ascii="Arial" w:eastAsia="Times New Roman" w:hAnsi="Arial" w:cs="Arial"/>
          <w:szCs w:val="24"/>
          <w:lang w:eastAsia="en-GB"/>
        </w:rPr>
        <w:t>”</w:t>
      </w:r>
      <w:r w:rsidRPr="00B35DFC">
        <w:rPr>
          <w:rFonts w:ascii="Arial" w:eastAsia="Times New Roman" w:hAnsi="Arial" w:cs="Arial"/>
          <w:szCs w:val="24"/>
          <w:lang w:eastAsia="en-GB"/>
        </w:rPr>
        <w:t xml:space="preserve"> where an Offshore Transmission Network with a nominal operating voltage of 132kV connects to a </w:t>
      </w:r>
      <w:r w:rsidR="00686B76">
        <w:rPr>
          <w:rFonts w:ascii="Arial" w:eastAsia="Times New Roman" w:hAnsi="Arial" w:cs="Arial"/>
          <w:szCs w:val="24"/>
          <w:lang w:eastAsia="en-GB"/>
        </w:rPr>
        <w:t>DNO</w:t>
      </w:r>
      <w:r w:rsidR="008926AA">
        <w:rPr>
          <w:rFonts w:ascii="Arial" w:eastAsia="Times New Roman" w:hAnsi="Arial" w:cs="Arial"/>
          <w:szCs w:val="24"/>
          <w:lang w:eastAsia="en-GB"/>
        </w:rPr>
        <w:t>’</w:t>
      </w:r>
      <w:r w:rsidR="00686B76">
        <w:rPr>
          <w:rFonts w:ascii="Arial" w:eastAsia="Times New Roman" w:hAnsi="Arial" w:cs="Arial"/>
          <w:szCs w:val="24"/>
          <w:lang w:eastAsia="en-GB"/>
        </w:rPr>
        <w:t>s</w:t>
      </w:r>
      <w:r w:rsidRPr="00B35DFC">
        <w:rPr>
          <w:rFonts w:ascii="Arial" w:eastAsia="Times New Roman" w:hAnsi="Arial" w:cs="Arial"/>
          <w:szCs w:val="24"/>
          <w:lang w:eastAsia="en-GB"/>
        </w:rPr>
        <w:t xml:space="preserve"> </w:t>
      </w:r>
      <w:r w:rsidR="00545561">
        <w:rPr>
          <w:rFonts w:ascii="Arial" w:eastAsia="Times New Roman" w:hAnsi="Arial" w:cs="Arial"/>
          <w:szCs w:val="24"/>
          <w:lang w:eastAsia="en-GB"/>
        </w:rPr>
        <w:t>S</w:t>
      </w:r>
      <w:r w:rsidRPr="00B35DFC">
        <w:rPr>
          <w:rFonts w:ascii="Arial" w:eastAsia="Times New Roman" w:hAnsi="Arial" w:cs="Arial"/>
          <w:szCs w:val="24"/>
          <w:lang w:eastAsia="en-GB"/>
        </w:rPr>
        <w:t>ystem in England and Wales. </w:t>
      </w:r>
      <w:r w:rsidR="00305879">
        <w:rPr>
          <w:rFonts w:ascii="Arial" w:eastAsia="Times New Roman" w:hAnsi="Arial" w:cs="Arial"/>
          <w:szCs w:val="24"/>
          <w:lang w:eastAsia="en-GB"/>
        </w:rPr>
        <w:t xml:space="preserve">In this situation offshore </w:t>
      </w:r>
      <w:r w:rsidR="001A58DA">
        <w:rPr>
          <w:rFonts w:ascii="Arial" w:eastAsia="Times New Roman" w:hAnsi="Arial" w:cs="Arial"/>
          <w:szCs w:val="24"/>
          <w:lang w:eastAsia="en-GB"/>
        </w:rPr>
        <w:t>g</w:t>
      </w:r>
      <w:r w:rsidR="00305879">
        <w:rPr>
          <w:rFonts w:ascii="Arial" w:eastAsia="Times New Roman" w:hAnsi="Arial" w:cs="Arial"/>
          <w:szCs w:val="24"/>
          <w:lang w:eastAsia="en-GB"/>
        </w:rPr>
        <w:t>eneration is directly connected to the Offshore Transmission</w:t>
      </w:r>
      <w:r w:rsidR="001A58DA">
        <w:rPr>
          <w:rFonts w:ascii="Arial" w:eastAsia="Times New Roman" w:hAnsi="Arial" w:cs="Arial"/>
          <w:szCs w:val="24"/>
          <w:lang w:eastAsia="en-GB"/>
        </w:rPr>
        <w:t xml:space="preserve"> System and hence deemed to be “Transmission connected”</w:t>
      </w:r>
      <w:r w:rsidR="00305879">
        <w:rPr>
          <w:rFonts w:ascii="Arial" w:eastAsia="Times New Roman" w:hAnsi="Arial" w:cs="Arial"/>
          <w:szCs w:val="24"/>
          <w:lang w:eastAsia="en-GB"/>
        </w:rPr>
        <w:t xml:space="preserve"> </w:t>
      </w:r>
      <w:r w:rsidR="001A58DA">
        <w:rPr>
          <w:rFonts w:ascii="Arial" w:eastAsia="Times New Roman" w:hAnsi="Arial" w:cs="Arial"/>
          <w:szCs w:val="24"/>
          <w:lang w:eastAsia="en-GB"/>
        </w:rPr>
        <w:t xml:space="preserve">however that Offshore Transmission Network </w:t>
      </w:r>
      <w:r w:rsidR="00A1301A">
        <w:rPr>
          <w:rFonts w:ascii="Arial" w:eastAsia="Times New Roman" w:hAnsi="Arial" w:cs="Arial"/>
          <w:szCs w:val="24"/>
          <w:lang w:eastAsia="en-GB"/>
        </w:rPr>
        <w:t>is connected to a DNO and hence it is called Embedded Transmission”</w:t>
      </w:r>
      <w:r w:rsidRPr="00B35DFC">
        <w:rPr>
          <w:rFonts w:ascii="Arial" w:eastAsia="Times New Roman" w:hAnsi="Arial" w:cs="Arial"/>
          <w:szCs w:val="24"/>
          <w:lang w:eastAsia="en-GB"/>
        </w:rPr>
        <w:t> </w:t>
      </w:r>
    </w:p>
    <w:p w14:paraId="6A0A8178" w14:textId="3BBD091A" w:rsidR="00BD613F" w:rsidRDefault="00B35DFC" w:rsidP="00BD613F">
      <w:pPr>
        <w:spacing w:line="240" w:lineRule="auto"/>
        <w:jc w:val="both"/>
        <w:textAlignment w:val="baseline"/>
      </w:pPr>
      <w:r w:rsidRPr="00B35DFC">
        <w:rPr>
          <w:rFonts w:ascii="Arial" w:eastAsia="Times New Roman" w:hAnsi="Arial" w:cs="Arial"/>
          <w:szCs w:val="24"/>
          <w:lang w:eastAsia="en-GB"/>
        </w:rPr>
        <w:t> </w:t>
      </w:r>
    </w:p>
    <w:p w14:paraId="7E788500" w14:textId="77777777" w:rsidR="005C22B1" w:rsidRDefault="005C22B1">
      <w:pPr>
        <w:rPr>
          <w:u w:val="single"/>
        </w:rPr>
      </w:pPr>
      <w:r w:rsidRPr="00AA2243">
        <w:rPr>
          <w:u w:val="single"/>
        </w:rPr>
        <w:t>Comparison of Original Solution with Alternative Requests</w:t>
      </w:r>
    </w:p>
    <w:p w14:paraId="2CCF67F4" w14:textId="77777777" w:rsidR="005C22B1" w:rsidRDefault="005C22B1">
      <w:pPr>
        <w:rPr>
          <w:u w:val="single"/>
        </w:rPr>
      </w:pPr>
    </w:p>
    <w:p w14:paraId="199893E6" w14:textId="58F9C0DD" w:rsidR="00142257" w:rsidRPr="00AA2243" w:rsidRDefault="00291F90">
      <w:r w:rsidRPr="00AA2243">
        <w:t xml:space="preserve">Throughout </w:t>
      </w:r>
      <w:r w:rsidR="008E7F6E" w:rsidRPr="00AA2243">
        <w:t>the</w:t>
      </w:r>
      <w:r w:rsidRPr="00AA2243">
        <w:t xml:space="preserve"> Workgroup</w:t>
      </w:r>
      <w:r w:rsidR="00142257" w:rsidRPr="00AA2243">
        <w:t xml:space="preserve"> discussion, five </w:t>
      </w:r>
      <w:r w:rsidR="00A928B6">
        <w:t>a</w:t>
      </w:r>
      <w:r w:rsidR="00A928B6" w:rsidRPr="00AA2243">
        <w:t xml:space="preserve">lternative </w:t>
      </w:r>
      <w:r w:rsidR="00A928B6">
        <w:t>r</w:t>
      </w:r>
      <w:r w:rsidR="00142257" w:rsidRPr="00AA2243">
        <w:t>equests were raised by Workgroup members. Two of these were voted to become Workgroup Alternative Grid Code Modifications (WAGCMs), with Alternative Request 1 becoming WAGCM1 and Alternative Request 3 becoming WAGCM2.</w:t>
      </w:r>
      <w:r w:rsidR="00AA07A6" w:rsidRPr="00AA2243">
        <w:t xml:space="preserve"> It was later agreed by the Workgroup (at Workgroup 17 on 23 May 2023) not to continue developing WAGCM2 as an option, and so it was withdrawn.</w:t>
      </w:r>
    </w:p>
    <w:p w14:paraId="09731736" w14:textId="77777777" w:rsidR="00201550" w:rsidRDefault="00201550">
      <w:pPr>
        <w:rPr>
          <w:u w:val="single"/>
        </w:rPr>
      </w:pPr>
    </w:p>
    <w:p w14:paraId="1B21369B" w14:textId="50BF2381" w:rsidR="00201550" w:rsidRPr="00AA2243" w:rsidRDefault="00201550" w:rsidP="00201550">
      <w:pPr>
        <w:spacing w:line="240" w:lineRule="auto"/>
        <w:jc w:val="both"/>
        <w:textAlignment w:val="baseline"/>
        <w:rPr>
          <w:rFonts w:ascii="Segoe UI" w:eastAsia="Times New Roman" w:hAnsi="Segoe UI" w:cs="Segoe UI"/>
          <w:sz w:val="18"/>
          <w:szCs w:val="18"/>
          <w:lang w:eastAsia="en-GB"/>
        </w:rPr>
      </w:pPr>
      <w:r w:rsidRPr="00AA2243">
        <w:rPr>
          <w:rFonts w:ascii="Arial" w:eastAsia="Times New Roman" w:hAnsi="Arial" w:cs="Arial"/>
          <w:szCs w:val="24"/>
          <w:lang w:val="en-US" w:eastAsia="en-GB"/>
        </w:rPr>
        <w:t xml:space="preserve">All </w:t>
      </w:r>
      <w:r w:rsidR="00C82721">
        <w:rPr>
          <w:rFonts w:ascii="Arial" w:eastAsia="Times New Roman" w:hAnsi="Arial" w:cs="Arial"/>
          <w:szCs w:val="24"/>
          <w:lang w:val="en-US" w:eastAsia="en-GB"/>
        </w:rPr>
        <w:t>a</w:t>
      </w:r>
      <w:r w:rsidR="00C82721" w:rsidRPr="00AA2243">
        <w:rPr>
          <w:rFonts w:ascii="Arial" w:eastAsia="Times New Roman" w:hAnsi="Arial" w:cs="Arial"/>
          <w:szCs w:val="24"/>
          <w:lang w:val="en-US" w:eastAsia="en-GB"/>
        </w:rPr>
        <w:t xml:space="preserve">lternative </w:t>
      </w:r>
      <w:r w:rsidR="00C82721">
        <w:rPr>
          <w:rFonts w:ascii="Arial" w:eastAsia="Times New Roman" w:hAnsi="Arial" w:cs="Arial"/>
          <w:szCs w:val="24"/>
          <w:lang w:val="en-US" w:eastAsia="en-GB"/>
        </w:rPr>
        <w:t>r</w:t>
      </w:r>
      <w:r w:rsidR="00C82721" w:rsidRPr="00AA2243">
        <w:rPr>
          <w:rFonts w:ascii="Arial" w:eastAsia="Times New Roman" w:hAnsi="Arial" w:cs="Arial"/>
          <w:szCs w:val="24"/>
          <w:lang w:val="en-US" w:eastAsia="en-GB"/>
        </w:rPr>
        <w:t xml:space="preserve">equest </w:t>
      </w:r>
      <w:r w:rsidRPr="00AA2243">
        <w:rPr>
          <w:rFonts w:ascii="Arial" w:eastAsia="Times New Roman" w:hAnsi="Arial" w:cs="Arial"/>
          <w:szCs w:val="24"/>
          <w:lang w:val="en-US" w:eastAsia="en-GB"/>
        </w:rPr>
        <w:t>forms can be found in Annex 7.</w:t>
      </w:r>
      <w:r w:rsidRPr="00AA2243">
        <w:rPr>
          <w:rFonts w:ascii="Arial" w:eastAsia="Times New Roman" w:hAnsi="Arial" w:cs="Arial"/>
          <w:szCs w:val="24"/>
          <w:lang w:eastAsia="en-GB"/>
        </w:rPr>
        <w:t> </w:t>
      </w:r>
    </w:p>
    <w:p w14:paraId="763CB0B4" w14:textId="4D61B6D6" w:rsidR="00201550" w:rsidRDefault="00201550" w:rsidP="00201550">
      <w:pPr>
        <w:spacing w:line="240" w:lineRule="auto"/>
        <w:jc w:val="both"/>
        <w:textAlignment w:val="baseline"/>
        <w:rPr>
          <w:rFonts w:ascii="Arial" w:eastAsia="Times New Roman" w:hAnsi="Arial" w:cs="Arial"/>
          <w:szCs w:val="24"/>
          <w:lang w:eastAsia="en-GB"/>
        </w:rPr>
      </w:pPr>
      <w:r w:rsidRPr="00AA2243">
        <w:rPr>
          <w:rFonts w:ascii="Arial" w:eastAsia="Times New Roman" w:hAnsi="Arial" w:cs="Arial"/>
          <w:szCs w:val="24"/>
          <w:lang w:val="en-US" w:eastAsia="en-GB"/>
        </w:rPr>
        <w:t xml:space="preserve">A summary table of ESO estimated delivery timeframes and costs for </w:t>
      </w:r>
      <w:r w:rsidR="00291F90">
        <w:rPr>
          <w:rFonts w:ascii="Arial" w:eastAsia="Times New Roman" w:hAnsi="Arial" w:cs="Arial"/>
          <w:szCs w:val="24"/>
          <w:lang w:val="en-US" w:eastAsia="en-GB"/>
        </w:rPr>
        <w:t>all solutions</w:t>
      </w:r>
      <w:r w:rsidRPr="00AA2243">
        <w:rPr>
          <w:rFonts w:ascii="Arial" w:eastAsia="Times New Roman" w:hAnsi="Arial" w:cs="Arial"/>
          <w:szCs w:val="24"/>
          <w:lang w:val="en-US" w:eastAsia="en-GB"/>
        </w:rPr>
        <w:t xml:space="preserve"> can be found in Annex 11.</w:t>
      </w:r>
      <w:r w:rsidRPr="00AA2243">
        <w:rPr>
          <w:rFonts w:ascii="Arial" w:eastAsia="Times New Roman" w:hAnsi="Arial" w:cs="Arial"/>
          <w:szCs w:val="24"/>
          <w:lang w:eastAsia="en-GB"/>
        </w:rPr>
        <w:t> </w:t>
      </w:r>
    </w:p>
    <w:p w14:paraId="2F1C4B99" w14:textId="77777777" w:rsidR="00201550" w:rsidRDefault="00201550">
      <w:pPr>
        <w:rPr>
          <w:u w:val="single"/>
        </w:rPr>
      </w:pPr>
    </w:p>
    <w:p w14:paraId="2C6B3F68" w14:textId="77777777" w:rsidR="00142257" w:rsidRDefault="00142257">
      <w:pPr>
        <w:rPr>
          <w:u w:val="single"/>
        </w:rPr>
      </w:pPr>
    </w:p>
    <w:p w14:paraId="7F2D850F" w14:textId="489F902F" w:rsidR="00142257" w:rsidRPr="008E2E1F" w:rsidRDefault="00142257">
      <w:pPr>
        <w:rPr>
          <w:ins w:id="128" w:author="Lizzie Timmins (ESO)" w:date="2023-10-17T11:41:00Z"/>
          <w:u w:val="single"/>
        </w:rPr>
        <w:sectPr w:rsidR="00142257" w:rsidRPr="008E2E1F" w:rsidSect="00FB5A3B">
          <w:headerReference w:type="default" r:id="rId20"/>
          <w:footerReference w:type="default" r:id="rId21"/>
          <w:pgSz w:w="11906" w:h="16838"/>
          <w:pgMar w:top="1111" w:right="1418" w:bottom="567" w:left="992" w:header="142" w:footer="471" w:gutter="0"/>
          <w:cols w:space="708"/>
          <w:docGrid w:linePitch="360"/>
        </w:sectPr>
      </w:pPr>
    </w:p>
    <w:tbl>
      <w:tblPr>
        <w:tblStyle w:val="TableGrid"/>
        <w:tblW w:w="15643" w:type="dxa"/>
        <w:tblLook w:val="04A0" w:firstRow="1" w:lastRow="0" w:firstColumn="1" w:lastColumn="0" w:noHBand="0" w:noVBand="1"/>
      </w:tblPr>
      <w:tblGrid>
        <w:gridCol w:w="1746"/>
        <w:gridCol w:w="1749"/>
        <w:gridCol w:w="1749"/>
        <w:gridCol w:w="2214"/>
        <w:gridCol w:w="8185"/>
      </w:tblGrid>
      <w:tr w:rsidR="009A5E50" w14:paraId="7E50F5F2" w14:textId="77777777" w:rsidTr="00AA2243">
        <w:trPr>
          <w:trHeight w:val="500"/>
        </w:trPr>
        <w:tc>
          <w:tcPr>
            <w:tcW w:w="1746" w:type="dxa"/>
          </w:tcPr>
          <w:p w14:paraId="1CC014D6" w14:textId="77777777" w:rsidR="009A5E50" w:rsidRPr="00AA2243" w:rsidRDefault="009A5E50">
            <w:pPr>
              <w:rPr>
                <w:rFonts w:asciiTheme="majorHAnsi" w:hAnsiTheme="majorHAnsi" w:cstheme="majorBidi"/>
                <w:sz w:val="20"/>
              </w:rPr>
            </w:pPr>
          </w:p>
        </w:tc>
        <w:tc>
          <w:tcPr>
            <w:tcW w:w="1749" w:type="dxa"/>
          </w:tcPr>
          <w:p w14:paraId="6E94AAB8"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S/M boundary</w:t>
            </w:r>
          </w:p>
        </w:tc>
        <w:tc>
          <w:tcPr>
            <w:tcW w:w="1749" w:type="dxa"/>
          </w:tcPr>
          <w:p w14:paraId="58664011"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M/L boundary</w:t>
            </w:r>
          </w:p>
        </w:tc>
        <w:tc>
          <w:tcPr>
            <w:tcW w:w="2214" w:type="dxa"/>
          </w:tcPr>
          <w:p w14:paraId="65B4A351"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Retrospective?</w:t>
            </w:r>
          </w:p>
        </w:tc>
        <w:tc>
          <w:tcPr>
            <w:tcW w:w="8185" w:type="dxa"/>
          </w:tcPr>
          <w:p w14:paraId="5DEA3DC7"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Commentary</w:t>
            </w:r>
          </w:p>
        </w:tc>
      </w:tr>
      <w:tr w:rsidR="009A5E50" w14:paraId="05BA2E92" w14:textId="77777777" w:rsidTr="00AA2243">
        <w:trPr>
          <w:trHeight w:val="1001"/>
        </w:trPr>
        <w:tc>
          <w:tcPr>
            <w:tcW w:w="1746" w:type="dxa"/>
          </w:tcPr>
          <w:p w14:paraId="1CBC53D4"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Original</w:t>
            </w:r>
          </w:p>
        </w:tc>
        <w:tc>
          <w:tcPr>
            <w:tcW w:w="1749" w:type="dxa"/>
          </w:tcPr>
          <w:p w14:paraId="1177D74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1749" w:type="dxa"/>
          </w:tcPr>
          <w:p w14:paraId="3D8BBD3A"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2214" w:type="dxa"/>
          </w:tcPr>
          <w:p w14:paraId="34E73782"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25493D1C"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 xml:space="preserve">Going forward the definition of Medium Power Station is </w:t>
            </w:r>
            <w:proofErr w:type="gramStart"/>
            <w:r w:rsidRPr="00AA2243">
              <w:rPr>
                <w:rFonts w:asciiTheme="majorHAnsi" w:hAnsiTheme="majorHAnsi" w:cstheme="majorBidi"/>
                <w:sz w:val="20"/>
              </w:rPr>
              <w:t>removed</w:t>
            </w:r>
            <w:proofErr w:type="gramEnd"/>
            <w:r w:rsidRPr="00AA2243">
              <w:rPr>
                <w:rFonts w:asciiTheme="majorHAnsi" w:hAnsiTheme="majorHAnsi" w:cstheme="majorBidi"/>
                <w:sz w:val="20"/>
              </w:rPr>
              <w:t xml:space="preserve"> and a Large Power Station is one with a Registered Capacity of 10MW or more and a Small Power Station is one with a Registered Capacity of less than 10MW.</w:t>
            </w:r>
          </w:p>
        </w:tc>
      </w:tr>
      <w:tr w:rsidR="009A5E50" w14:paraId="0DCE5C45" w14:textId="77777777" w:rsidTr="00AA2243">
        <w:trPr>
          <w:trHeight w:val="755"/>
        </w:trPr>
        <w:tc>
          <w:tcPr>
            <w:tcW w:w="1746" w:type="dxa"/>
          </w:tcPr>
          <w:p w14:paraId="529950E2" w14:textId="4475713A" w:rsidR="009A5E50" w:rsidRPr="00AA2243" w:rsidRDefault="009A5E50">
            <w:pPr>
              <w:rPr>
                <w:rFonts w:asciiTheme="majorHAnsi" w:hAnsiTheme="majorHAnsi" w:cstheme="majorBidi"/>
                <w:b/>
                <w:sz w:val="20"/>
              </w:rPr>
            </w:pPr>
            <w:r w:rsidRPr="00AA2243">
              <w:rPr>
                <w:rFonts w:asciiTheme="majorHAnsi" w:hAnsiTheme="majorHAnsi" w:cstheme="majorBidi"/>
                <w:b/>
                <w:sz w:val="20"/>
              </w:rPr>
              <w:t xml:space="preserve">WAGCM1 (Alternative </w:t>
            </w:r>
            <w:r w:rsidR="00934B7B">
              <w:rPr>
                <w:rFonts w:asciiTheme="majorHAnsi" w:hAnsiTheme="majorHAnsi" w:cstheme="majorBidi"/>
                <w:b/>
                <w:sz w:val="20"/>
              </w:rPr>
              <w:t xml:space="preserve">Request </w:t>
            </w:r>
            <w:r w:rsidRPr="00AA2243">
              <w:rPr>
                <w:rFonts w:asciiTheme="majorHAnsi" w:hAnsiTheme="majorHAnsi" w:cstheme="majorBidi"/>
                <w:b/>
                <w:sz w:val="20"/>
              </w:rPr>
              <w:t>1)</w:t>
            </w:r>
          </w:p>
        </w:tc>
        <w:tc>
          <w:tcPr>
            <w:tcW w:w="1749" w:type="dxa"/>
          </w:tcPr>
          <w:p w14:paraId="2610AB3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6885716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625CC2D4"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1BAB1842" w14:textId="47BB03A6"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 xml:space="preserve">Going forward this would apply the current definitions of </w:t>
            </w:r>
            <w:r w:rsidR="009B0B99" w:rsidRPr="13F03DD9">
              <w:rPr>
                <w:rFonts w:asciiTheme="majorHAnsi" w:hAnsiTheme="majorHAnsi" w:cstheme="majorBidi"/>
                <w:color w:val="000000"/>
                <w:sz w:val="20"/>
              </w:rPr>
              <w:t>Small</w:t>
            </w:r>
            <w:r w:rsidRPr="00AA2243">
              <w:rPr>
                <w:rFonts w:asciiTheme="majorHAnsi" w:hAnsiTheme="majorHAnsi" w:cstheme="majorBidi"/>
                <w:color w:val="000000"/>
                <w:sz w:val="20"/>
              </w:rPr>
              <w:t xml:space="preserve">, Medium and </w:t>
            </w:r>
            <w:r w:rsidR="009B0B99" w:rsidRPr="13F03DD9">
              <w:rPr>
                <w:rFonts w:asciiTheme="majorHAnsi" w:hAnsiTheme="majorHAnsi" w:cstheme="majorBidi"/>
                <w:color w:val="000000"/>
                <w:sz w:val="20"/>
              </w:rPr>
              <w:t>Large</w:t>
            </w:r>
            <w:r w:rsidRPr="00AA2243">
              <w:rPr>
                <w:rFonts w:asciiTheme="majorHAnsi" w:hAnsiTheme="majorHAnsi" w:cstheme="majorBidi"/>
                <w:color w:val="000000"/>
                <w:sz w:val="20"/>
              </w:rPr>
              <w:t xml:space="preserve"> Power Stations in England and Wales into Scotland.</w:t>
            </w:r>
          </w:p>
        </w:tc>
      </w:tr>
      <w:tr w:rsidR="009A5E50" w14:paraId="17D9FFC6" w14:textId="77777777" w:rsidTr="00AA2243">
        <w:trPr>
          <w:trHeight w:val="1064"/>
        </w:trPr>
        <w:tc>
          <w:tcPr>
            <w:tcW w:w="1746" w:type="dxa"/>
          </w:tcPr>
          <w:p w14:paraId="40B670B3" w14:textId="08A59D47" w:rsidR="009A5E50" w:rsidRPr="00AA2243" w:rsidRDefault="009A5E50">
            <w:pPr>
              <w:rPr>
                <w:rFonts w:asciiTheme="majorHAnsi" w:hAnsiTheme="majorHAnsi" w:cstheme="majorBidi"/>
                <w:b/>
                <w:sz w:val="20"/>
              </w:rPr>
            </w:pPr>
            <w:r w:rsidRPr="00AA2243">
              <w:rPr>
                <w:rFonts w:asciiTheme="majorHAnsi" w:hAnsiTheme="majorHAnsi" w:cstheme="majorBidi"/>
                <w:b/>
                <w:sz w:val="20"/>
              </w:rPr>
              <w:t xml:space="preserve">Alternative </w:t>
            </w:r>
            <w:r w:rsidR="00934B7B">
              <w:rPr>
                <w:rFonts w:asciiTheme="majorHAnsi" w:hAnsiTheme="majorHAnsi" w:cstheme="majorBidi"/>
                <w:b/>
                <w:sz w:val="20"/>
              </w:rPr>
              <w:t>Request</w:t>
            </w:r>
            <w:r w:rsidR="00934B7B" w:rsidRPr="00AA2243">
              <w:rPr>
                <w:rFonts w:asciiTheme="majorHAnsi" w:hAnsiTheme="majorHAnsi" w:cstheme="majorBidi"/>
                <w:b/>
                <w:sz w:val="20"/>
              </w:rPr>
              <w:t xml:space="preserve"> </w:t>
            </w:r>
            <w:r w:rsidRPr="00AA2243">
              <w:rPr>
                <w:rFonts w:asciiTheme="majorHAnsi" w:hAnsiTheme="majorHAnsi" w:cstheme="majorBidi"/>
                <w:b/>
                <w:sz w:val="20"/>
              </w:rPr>
              <w:t>2</w:t>
            </w:r>
          </w:p>
        </w:tc>
        <w:tc>
          <w:tcPr>
            <w:tcW w:w="1749" w:type="dxa"/>
          </w:tcPr>
          <w:p w14:paraId="69DCFB8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1749" w:type="dxa"/>
          </w:tcPr>
          <w:p w14:paraId="5DAAB47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78DB6465"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13A764FD" w14:textId="77777777"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Going forward the definition of Medium Power Station is removed, and a Large Power Station is one with a Registered Capacity of 100MW or more and a Small Power Station is one with a Registered Capacity of less than 100MW.</w:t>
            </w:r>
          </w:p>
        </w:tc>
      </w:tr>
      <w:tr w:rsidR="009A5E50" w14:paraId="689038C3" w14:textId="77777777" w:rsidTr="00AA2243">
        <w:trPr>
          <w:trHeight w:val="1492"/>
        </w:trPr>
        <w:tc>
          <w:tcPr>
            <w:tcW w:w="1746" w:type="dxa"/>
          </w:tcPr>
          <w:p w14:paraId="29E91580" w14:textId="54B41300" w:rsidR="00727780" w:rsidRDefault="00727780">
            <w:pPr>
              <w:rPr>
                <w:rFonts w:asciiTheme="majorHAnsi" w:hAnsiTheme="majorHAnsi" w:cstheme="majorHAnsi"/>
                <w:b/>
                <w:bCs/>
                <w:sz w:val="20"/>
              </w:rPr>
            </w:pPr>
            <w:r>
              <w:rPr>
                <w:rFonts w:asciiTheme="majorHAnsi" w:hAnsiTheme="majorHAnsi" w:cstheme="majorHAnsi"/>
                <w:b/>
                <w:bCs/>
                <w:sz w:val="20"/>
              </w:rPr>
              <w:t>WAGCM2</w:t>
            </w:r>
          </w:p>
          <w:p w14:paraId="21361BCF" w14:textId="57712884" w:rsidR="009A5E50" w:rsidRPr="00AA2243" w:rsidRDefault="00936BAC">
            <w:pPr>
              <w:rPr>
                <w:rFonts w:asciiTheme="majorHAnsi" w:hAnsiTheme="majorHAnsi" w:cstheme="majorBidi"/>
                <w:b/>
                <w:sz w:val="20"/>
              </w:rPr>
            </w:pPr>
            <w:r w:rsidRPr="13F03DD9">
              <w:rPr>
                <w:rFonts w:asciiTheme="majorHAnsi" w:hAnsiTheme="majorHAnsi" w:cstheme="majorBidi"/>
                <w:b/>
                <w:sz w:val="20"/>
              </w:rPr>
              <w:t>(</w:t>
            </w:r>
            <w:r w:rsidR="009A5E50" w:rsidRPr="00AA2243">
              <w:rPr>
                <w:rFonts w:asciiTheme="majorHAnsi" w:hAnsiTheme="majorHAnsi" w:cstheme="majorBidi"/>
                <w:b/>
                <w:sz w:val="20"/>
              </w:rPr>
              <w:t xml:space="preserve">Alternative </w:t>
            </w:r>
            <w:r w:rsidR="00934B7B">
              <w:rPr>
                <w:rFonts w:asciiTheme="majorHAnsi" w:hAnsiTheme="majorHAnsi" w:cstheme="majorBidi"/>
                <w:b/>
                <w:sz w:val="20"/>
              </w:rPr>
              <w:t>Request</w:t>
            </w:r>
            <w:r w:rsidR="00934B7B" w:rsidRPr="00AA2243">
              <w:rPr>
                <w:rFonts w:asciiTheme="majorHAnsi" w:hAnsiTheme="majorHAnsi" w:cstheme="majorBidi"/>
                <w:b/>
                <w:sz w:val="20"/>
              </w:rPr>
              <w:t xml:space="preserve"> </w:t>
            </w:r>
            <w:r w:rsidR="009A5E50" w:rsidRPr="00AA2243">
              <w:rPr>
                <w:rFonts w:asciiTheme="majorHAnsi" w:hAnsiTheme="majorHAnsi" w:cstheme="majorBidi"/>
                <w:b/>
                <w:sz w:val="20"/>
              </w:rPr>
              <w:t>3</w:t>
            </w:r>
            <w:r w:rsidRPr="13F03DD9">
              <w:rPr>
                <w:rFonts w:asciiTheme="majorHAnsi" w:hAnsiTheme="majorHAnsi" w:cstheme="majorBidi"/>
                <w:b/>
                <w:sz w:val="20"/>
              </w:rPr>
              <w:t>)</w:t>
            </w:r>
          </w:p>
        </w:tc>
        <w:tc>
          <w:tcPr>
            <w:tcW w:w="1749" w:type="dxa"/>
          </w:tcPr>
          <w:p w14:paraId="23D97178"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1749" w:type="dxa"/>
          </w:tcPr>
          <w:p w14:paraId="67E2BC5E"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00614FB3"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303B2892" w14:textId="77777777"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Going forward a Large Power Station is retained with a Registered Capacity of 100MW or above, A Medium Power Station is one with a Registered Capacity of less than 100MW but 10MW or greater. Owners and operators of Medium Power Stations can either apply for Transmission Entry Capacity and have a Bilateral Embedded Generation Agreement (BEGA) or apply for Licence Exemption (LEEMPS Plus) where they would be treated as a Licence Exempt Embedded Medium Power Station but would be required to be in the BM.</w:t>
            </w:r>
          </w:p>
        </w:tc>
      </w:tr>
      <w:tr w:rsidR="009A5E50" w14:paraId="3376B4A4" w14:textId="77777777" w:rsidTr="00AA2243">
        <w:trPr>
          <w:trHeight w:val="1064"/>
        </w:trPr>
        <w:tc>
          <w:tcPr>
            <w:tcW w:w="1746" w:type="dxa"/>
          </w:tcPr>
          <w:p w14:paraId="7FDE8340" w14:textId="60C70374" w:rsidR="009A5E50" w:rsidRPr="00AA2243" w:rsidRDefault="009A5E50">
            <w:pPr>
              <w:rPr>
                <w:rFonts w:asciiTheme="majorHAnsi" w:hAnsiTheme="majorHAnsi" w:cstheme="majorBidi"/>
                <w:b/>
                <w:sz w:val="20"/>
              </w:rPr>
            </w:pPr>
            <w:r w:rsidRPr="00AA2243">
              <w:rPr>
                <w:rFonts w:asciiTheme="majorHAnsi" w:hAnsiTheme="majorHAnsi" w:cstheme="majorBidi"/>
                <w:b/>
                <w:sz w:val="20"/>
              </w:rPr>
              <w:t xml:space="preserve">Alternative </w:t>
            </w:r>
            <w:r w:rsidR="00934B7B">
              <w:rPr>
                <w:rFonts w:asciiTheme="majorHAnsi" w:hAnsiTheme="majorHAnsi" w:cstheme="majorBidi"/>
                <w:b/>
                <w:sz w:val="20"/>
              </w:rPr>
              <w:t>Request</w:t>
            </w:r>
            <w:r w:rsidR="00934B7B" w:rsidRPr="00AA2243">
              <w:rPr>
                <w:rFonts w:asciiTheme="majorHAnsi" w:hAnsiTheme="majorHAnsi" w:cstheme="majorBidi"/>
                <w:b/>
                <w:sz w:val="20"/>
              </w:rPr>
              <w:t xml:space="preserve"> </w:t>
            </w:r>
            <w:r w:rsidRPr="00AA2243">
              <w:rPr>
                <w:rFonts w:asciiTheme="majorHAnsi" w:hAnsiTheme="majorHAnsi" w:cstheme="majorBidi"/>
                <w:b/>
                <w:sz w:val="20"/>
              </w:rPr>
              <w:t>4</w:t>
            </w:r>
          </w:p>
        </w:tc>
        <w:tc>
          <w:tcPr>
            <w:tcW w:w="1749" w:type="dxa"/>
          </w:tcPr>
          <w:p w14:paraId="384271C7"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6813C33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59362D90"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0E7ED9D0" w14:textId="6B5267A6"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 xml:space="preserve">Regional Development Programme (RDP). Going forward the same thresholds are adopted as per WAGCM1 but any Embedded Plant with a Registered Capacity of less than 100MW but greater than </w:t>
            </w:r>
            <w:r w:rsidR="1F82F7B6" w:rsidRPr="13F03DD9">
              <w:rPr>
                <w:rFonts w:asciiTheme="majorHAnsi" w:hAnsiTheme="majorHAnsi" w:cstheme="majorBidi"/>
                <w:color w:val="000000"/>
                <w:sz w:val="20"/>
              </w:rPr>
              <w:t>10MW</w:t>
            </w:r>
            <w:r w:rsidRPr="00AA2243">
              <w:rPr>
                <w:rFonts w:asciiTheme="majorHAnsi" w:hAnsiTheme="majorHAnsi" w:cstheme="majorBidi"/>
                <w:color w:val="000000"/>
                <w:sz w:val="20"/>
              </w:rPr>
              <w:t>) would be required to sign up to an RDP.</w:t>
            </w:r>
          </w:p>
        </w:tc>
      </w:tr>
      <w:tr w:rsidR="009A5E50" w14:paraId="325A46FB" w14:textId="77777777" w:rsidTr="00AA2243">
        <w:trPr>
          <w:trHeight w:val="749"/>
        </w:trPr>
        <w:tc>
          <w:tcPr>
            <w:tcW w:w="1746" w:type="dxa"/>
          </w:tcPr>
          <w:p w14:paraId="6BFCB445" w14:textId="720688E4" w:rsidR="009A5E50" w:rsidRPr="00AA2243" w:rsidRDefault="009A5E50">
            <w:pPr>
              <w:rPr>
                <w:rFonts w:asciiTheme="majorHAnsi" w:hAnsiTheme="majorHAnsi" w:cstheme="majorBidi"/>
                <w:b/>
                <w:sz w:val="20"/>
              </w:rPr>
            </w:pPr>
            <w:r w:rsidRPr="00AA2243">
              <w:rPr>
                <w:rFonts w:asciiTheme="majorHAnsi" w:hAnsiTheme="majorHAnsi" w:cstheme="majorBidi"/>
                <w:b/>
                <w:sz w:val="20"/>
              </w:rPr>
              <w:t xml:space="preserve">Alternative </w:t>
            </w:r>
            <w:r w:rsidR="00934B7B">
              <w:rPr>
                <w:rFonts w:asciiTheme="majorHAnsi" w:hAnsiTheme="majorHAnsi" w:cstheme="majorBidi"/>
                <w:b/>
                <w:sz w:val="20"/>
              </w:rPr>
              <w:t>Request</w:t>
            </w:r>
            <w:r w:rsidR="00934B7B" w:rsidRPr="00AA2243">
              <w:rPr>
                <w:rFonts w:asciiTheme="majorHAnsi" w:hAnsiTheme="majorHAnsi" w:cstheme="majorBidi"/>
                <w:b/>
                <w:sz w:val="20"/>
              </w:rPr>
              <w:t xml:space="preserve"> </w:t>
            </w:r>
            <w:r w:rsidRPr="00AA2243">
              <w:rPr>
                <w:rFonts w:asciiTheme="majorHAnsi" w:hAnsiTheme="majorHAnsi" w:cstheme="majorBidi"/>
                <w:b/>
                <w:sz w:val="20"/>
              </w:rPr>
              <w:t>5</w:t>
            </w:r>
          </w:p>
        </w:tc>
        <w:tc>
          <w:tcPr>
            <w:tcW w:w="1749" w:type="dxa"/>
          </w:tcPr>
          <w:p w14:paraId="0AC7117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11F6EBB0"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48BC7B68"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01D70EAA" w14:textId="3C3D3F99"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Hybrid approach – Going forward, Medium Power Stations (50 – 100MW) would meet the requirements of Alternative 3 and Small Power Stations with a Registered Capacity of less than 50MW and greater than 1</w:t>
            </w:r>
            <w:r w:rsidR="4587EA1E" w:rsidRPr="064C2450">
              <w:rPr>
                <w:rFonts w:asciiTheme="majorHAnsi" w:hAnsiTheme="majorHAnsi" w:cstheme="majorBidi"/>
                <w:color w:val="000000"/>
                <w:sz w:val="20"/>
              </w:rPr>
              <w:t>0</w:t>
            </w:r>
            <w:r w:rsidRPr="00AA2243">
              <w:rPr>
                <w:rFonts w:asciiTheme="majorHAnsi" w:hAnsiTheme="majorHAnsi" w:cstheme="majorBidi"/>
                <w:color w:val="000000"/>
                <w:sz w:val="20"/>
              </w:rPr>
              <w:t>MW would have to sign up to an RDP.</w:t>
            </w:r>
          </w:p>
        </w:tc>
      </w:tr>
    </w:tbl>
    <w:p w14:paraId="108BDC29" w14:textId="77777777" w:rsidR="00974332" w:rsidRDefault="00974332" w:rsidP="00B35DFC">
      <w:pPr>
        <w:spacing w:line="240" w:lineRule="auto"/>
        <w:jc w:val="both"/>
        <w:textAlignment w:val="baseline"/>
        <w:rPr>
          <w:rFonts w:ascii="Arial" w:eastAsia="Times New Roman" w:hAnsi="Arial" w:cs="Arial"/>
          <w:szCs w:val="24"/>
          <w:u w:val="single"/>
          <w:lang w:val="en-US" w:eastAsia="en-GB"/>
        </w:rPr>
        <w:sectPr w:rsidR="00974332" w:rsidSect="00AA2243">
          <w:pgSz w:w="16838" w:h="11906" w:orient="landscape"/>
          <w:pgMar w:top="992" w:right="1111" w:bottom="1418" w:left="567" w:header="142" w:footer="471" w:gutter="0"/>
          <w:cols w:space="708"/>
          <w:docGrid w:linePitch="360"/>
        </w:sectPr>
      </w:pPr>
    </w:p>
    <w:p w14:paraId="35F7116B" w14:textId="77777777" w:rsidR="002C37A5" w:rsidRDefault="002C37A5" w:rsidP="00B35DFC">
      <w:pPr>
        <w:spacing w:line="240" w:lineRule="auto"/>
        <w:jc w:val="both"/>
        <w:textAlignment w:val="baseline"/>
        <w:rPr>
          <w:rFonts w:ascii="Arial" w:eastAsia="Times New Roman" w:hAnsi="Arial" w:cs="Arial"/>
          <w:szCs w:val="24"/>
          <w:u w:val="single"/>
          <w:lang w:val="en-US" w:eastAsia="en-GB"/>
        </w:rPr>
      </w:pPr>
    </w:p>
    <w:p w14:paraId="596B6818" w14:textId="3346CA74" w:rsidR="00E06D4B" w:rsidRPr="008D738F" w:rsidRDefault="00E06D4B" w:rsidP="00E06D4B">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 Request 1</w:t>
      </w:r>
      <w:r w:rsidRPr="008D738F">
        <w:rPr>
          <w:rFonts w:ascii="Arial" w:eastAsia="Times New Roman" w:hAnsi="Arial" w:cs="Arial"/>
          <w:szCs w:val="24"/>
          <w:lang w:eastAsia="en-GB"/>
        </w:rPr>
        <w:t xml:space="preserve"> (raised by Northern Powergrid) </w:t>
      </w:r>
    </w:p>
    <w:p w14:paraId="63FE3018" w14:textId="561C191F" w:rsidR="00934B7B" w:rsidRDefault="00E06D4B" w:rsidP="00934B7B">
      <w:pPr>
        <w:pStyle w:val="ListParagraph"/>
        <w:numPr>
          <w:ilvl w:val="0"/>
          <w:numId w:val="35"/>
        </w:numPr>
        <w:spacing w:line="240" w:lineRule="auto"/>
        <w:jc w:val="both"/>
        <w:textAlignment w:val="baseline"/>
        <w:rPr>
          <w:rFonts w:cs="Arial"/>
        </w:rPr>
      </w:pPr>
      <w:r w:rsidRPr="008D738F">
        <w:rPr>
          <w:rFonts w:cs="Arial"/>
          <w:lang w:val="en-US"/>
        </w:rPr>
        <w:t xml:space="preserve">Under this option, the </w:t>
      </w:r>
      <w:r w:rsidR="00C9686D">
        <w:rPr>
          <w:rFonts w:cs="Arial"/>
          <w:lang w:val="en-US"/>
        </w:rPr>
        <w:t>P</w:t>
      </w:r>
      <w:commentRangeStart w:id="131"/>
      <w:commentRangeStart w:id="132"/>
      <w:r w:rsidRPr="008D738F">
        <w:rPr>
          <w:rFonts w:cs="Arial"/>
          <w:lang w:val="en-US"/>
        </w:rPr>
        <w:t>ower</w:t>
      </w:r>
      <w:commentRangeEnd w:id="131"/>
      <w:r w:rsidR="00934B7B">
        <w:rPr>
          <w:rStyle w:val="CommentReference"/>
        </w:rPr>
        <w:commentReference w:id="131"/>
      </w:r>
      <w:commentRangeEnd w:id="132"/>
      <w:r w:rsidR="006046AE">
        <w:rPr>
          <w:rStyle w:val="CommentReference"/>
        </w:rPr>
        <w:commentReference w:id="132"/>
      </w:r>
      <w:r w:rsidRPr="008D738F">
        <w:rPr>
          <w:rFonts w:cs="Arial"/>
          <w:lang w:val="en-US"/>
        </w:rPr>
        <w:t xml:space="preserve"> </w:t>
      </w:r>
      <w:r w:rsidR="00C9686D">
        <w:rPr>
          <w:rFonts w:cs="Arial"/>
          <w:lang w:val="en-US"/>
        </w:rPr>
        <w:t>S</w:t>
      </w:r>
      <w:r w:rsidRPr="008D738F">
        <w:rPr>
          <w:rFonts w:cs="Arial"/>
          <w:lang w:val="en-US"/>
        </w:rPr>
        <w:t xml:space="preserve">tation thresholds of </w:t>
      </w:r>
      <w:r w:rsidR="00E957DA" w:rsidRPr="008D738F">
        <w:rPr>
          <w:rFonts w:cs="Arial"/>
          <w:lang w:val="en-US"/>
        </w:rPr>
        <w:t>S</w:t>
      </w:r>
      <w:r w:rsidRPr="008D738F">
        <w:rPr>
          <w:rFonts w:cs="Arial"/>
          <w:lang w:val="en-US"/>
        </w:rPr>
        <w:t xml:space="preserve">mall (less than 50MW), </w:t>
      </w:r>
      <w:r w:rsidR="00E957DA" w:rsidRPr="008D738F">
        <w:rPr>
          <w:rFonts w:cs="Arial"/>
          <w:lang w:val="en-US"/>
        </w:rPr>
        <w:t>M</w:t>
      </w:r>
      <w:r w:rsidRPr="008D738F">
        <w:rPr>
          <w:rFonts w:cs="Arial"/>
          <w:lang w:val="en-US"/>
        </w:rPr>
        <w:t xml:space="preserve">edium (50 – &lt;100MW) and </w:t>
      </w:r>
      <w:r w:rsidR="00E957DA" w:rsidRPr="008D738F">
        <w:rPr>
          <w:rFonts w:cs="Arial"/>
          <w:lang w:val="en-US"/>
        </w:rPr>
        <w:t>L</w:t>
      </w:r>
      <w:r w:rsidRPr="008D738F">
        <w:rPr>
          <w:rFonts w:cs="Arial"/>
          <w:lang w:val="en-US"/>
        </w:rPr>
        <w:t xml:space="preserve">arge (100MW or greater) that currently apply in England and Wales would also be applied in Scotland.  The </w:t>
      </w:r>
      <w:r w:rsidR="00E957DA" w:rsidRPr="008D738F">
        <w:rPr>
          <w:rFonts w:cs="Arial"/>
          <w:lang w:val="en-US"/>
        </w:rPr>
        <w:t>S</w:t>
      </w:r>
      <w:r w:rsidRPr="008D738F">
        <w:rPr>
          <w:rFonts w:cs="Arial"/>
          <w:lang w:val="en-US"/>
        </w:rPr>
        <w:t xml:space="preserve">mall, </w:t>
      </w:r>
      <w:r w:rsidR="00E957DA" w:rsidRPr="008D738F">
        <w:rPr>
          <w:rFonts w:cs="Arial"/>
          <w:lang w:val="en-US"/>
        </w:rPr>
        <w:t>M</w:t>
      </w:r>
      <w:r w:rsidRPr="008D738F">
        <w:rPr>
          <w:rFonts w:cs="Arial"/>
          <w:lang w:val="en-US"/>
        </w:rPr>
        <w:t xml:space="preserve">edium and </w:t>
      </w:r>
      <w:r w:rsidR="00E957DA" w:rsidRPr="008D738F">
        <w:rPr>
          <w:rFonts w:cs="Arial"/>
          <w:lang w:val="en-US"/>
        </w:rPr>
        <w:t>L</w:t>
      </w:r>
      <w:r w:rsidRPr="008D738F">
        <w:rPr>
          <w:rFonts w:cs="Arial"/>
          <w:lang w:val="en-US"/>
        </w:rPr>
        <w:t xml:space="preserve">arge </w:t>
      </w:r>
      <w:r w:rsidR="00C9686D">
        <w:rPr>
          <w:rFonts w:cs="Arial"/>
          <w:lang w:val="en-US"/>
        </w:rPr>
        <w:t>P</w:t>
      </w:r>
      <w:r w:rsidRPr="008D738F">
        <w:rPr>
          <w:rFonts w:cs="Arial"/>
          <w:lang w:val="en-US"/>
        </w:rPr>
        <w:t xml:space="preserve">ower </w:t>
      </w:r>
      <w:r w:rsidR="00C9686D">
        <w:rPr>
          <w:rFonts w:cs="Arial"/>
          <w:lang w:val="en-US"/>
        </w:rPr>
        <w:t>S</w:t>
      </w:r>
      <w:r w:rsidRPr="008D738F">
        <w:rPr>
          <w:rFonts w:cs="Arial"/>
          <w:lang w:val="en-US"/>
        </w:rPr>
        <w:t>tation classification criteria would then be the same across GB.</w:t>
      </w:r>
      <w:r w:rsidR="00934B7B" w:rsidRPr="00934B7B">
        <w:rPr>
          <w:rFonts w:cs="Arial"/>
        </w:rPr>
        <w:t xml:space="preserve"> </w:t>
      </w:r>
    </w:p>
    <w:p w14:paraId="625856B6" w14:textId="64760F16" w:rsidR="00E06D4B" w:rsidRPr="00DD1F38" w:rsidRDefault="00934B7B" w:rsidP="00DD1F38">
      <w:pPr>
        <w:pStyle w:val="ListParagraph"/>
        <w:numPr>
          <w:ilvl w:val="0"/>
          <w:numId w:val="35"/>
        </w:numPr>
        <w:spacing w:line="240" w:lineRule="auto"/>
        <w:jc w:val="both"/>
        <w:textAlignment w:val="baseline"/>
        <w:rPr>
          <w:rFonts w:cs="Arial"/>
        </w:rPr>
      </w:pPr>
      <w:r w:rsidRPr="008D738F">
        <w:rPr>
          <w:rFonts w:cs="Arial"/>
        </w:rPr>
        <w:t xml:space="preserve">Implementation for this </w:t>
      </w:r>
      <w:r w:rsidR="00510628">
        <w:rPr>
          <w:rFonts w:cs="Arial"/>
        </w:rPr>
        <w:t>a</w:t>
      </w:r>
      <w:r w:rsidRPr="008D738F">
        <w:rPr>
          <w:rFonts w:cs="Arial"/>
        </w:rPr>
        <w:t xml:space="preserve">lternative </w:t>
      </w:r>
      <w:r w:rsidR="00510628">
        <w:rPr>
          <w:rFonts w:cs="Arial"/>
        </w:rPr>
        <w:t>r</w:t>
      </w:r>
      <w:r w:rsidRPr="008D738F">
        <w:rPr>
          <w:rFonts w:cs="Arial"/>
        </w:rPr>
        <w:t xml:space="preserve">equest </w:t>
      </w:r>
      <w:r>
        <w:rPr>
          <w:rFonts w:cs="Arial"/>
        </w:rPr>
        <w:t>could</w:t>
      </w:r>
      <w:r w:rsidRPr="008D738F">
        <w:rPr>
          <w:rFonts w:cs="Arial"/>
        </w:rPr>
        <w:t xml:space="preserve"> </w:t>
      </w:r>
      <w:r w:rsidR="00C33FC2">
        <w:rPr>
          <w:rFonts w:cs="Arial"/>
        </w:rPr>
        <w:t xml:space="preserve">be </w:t>
      </w:r>
      <w:r w:rsidRPr="008D738F">
        <w:rPr>
          <w:rFonts w:cs="Arial"/>
        </w:rPr>
        <w:t xml:space="preserve">10 working days following Authority </w:t>
      </w:r>
      <w:r w:rsidR="00C6076C">
        <w:rPr>
          <w:rFonts w:cs="Arial"/>
        </w:rPr>
        <w:t>d</w:t>
      </w:r>
      <w:r w:rsidRPr="008D738F">
        <w:rPr>
          <w:rFonts w:cs="Arial"/>
        </w:rPr>
        <w:t>ecision</w:t>
      </w:r>
      <w:r w:rsidR="0054230A">
        <w:rPr>
          <w:rFonts w:cs="Arial"/>
        </w:rPr>
        <w:t>.</w:t>
      </w:r>
    </w:p>
    <w:p w14:paraId="7FC45043" w14:textId="77777777" w:rsidR="00E06D4B" w:rsidRPr="008D738F" w:rsidRDefault="00E06D4B" w:rsidP="00B35DFC">
      <w:pPr>
        <w:spacing w:line="240" w:lineRule="auto"/>
        <w:jc w:val="both"/>
        <w:textAlignment w:val="baseline"/>
        <w:rPr>
          <w:rFonts w:ascii="Arial" w:eastAsia="Times New Roman" w:hAnsi="Arial" w:cs="Arial"/>
          <w:szCs w:val="24"/>
          <w:u w:val="single"/>
          <w:lang w:val="en-US" w:eastAsia="en-GB"/>
        </w:rPr>
      </w:pPr>
    </w:p>
    <w:p w14:paraId="5181D1BB" w14:textId="67B67424"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w:t>
      </w:r>
      <w:r w:rsidRPr="008D738F">
        <w:rPr>
          <w:rFonts w:ascii="Arial" w:eastAsia="Times New Roman" w:hAnsi="Arial" w:cs="Arial"/>
          <w:szCs w:val="24"/>
          <w:u w:val="single"/>
          <w:lang w:val="en-US" w:eastAsia="en-GB"/>
        </w:rPr>
        <w:t xml:space="preserve"> </w:t>
      </w:r>
      <w:r w:rsidR="00926942" w:rsidRPr="008D738F">
        <w:rPr>
          <w:rFonts w:ascii="Arial" w:eastAsia="Times New Roman" w:hAnsi="Arial" w:cs="Arial"/>
          <w:szCs w:val="24"/>
          <w:u w:val="single"/>
          <w:lang w:val="en-US" w:eastAsia="en-GB"/>
        </w:rPr>
        <w:t>2</w:t>
      </w:r>
      <w:r w:rsidRPr="008D738F">
        <w:rPr>
          <w:rFonts w:ascii="Arial" w:eastAsia="Times New Roman" w:hAnsi="Arial" w:cs="Arial"/>
          <w:szCs w:val="24"/>
          <w:u w:val="single"/>
          <w:lang w:val="en-US" w:eastAsia="en-GB"/>
        </w:rPr>
        <w:t xml:space="preserve">: </w:t>
      </w:r>
      <w:r w:rsidRPr="008D738F">
        <w:rPr>
          <w:rFonts w:ascii="Arial" w:eastAsia="Times New Roman" w:hAnsi="Arial" w:cs="Arial"/>
          <w:color w:val="000000"/>
          <w:szCs w:val="24"/>
          <w:u w:val="single"/>
          <w:lang w:eastAsia="en-GB"/>
        </w:rPr>
        <w:t>Large/Small Power Station Threshold changed to 100MW</w:t>
      </w:r>
      <w:r w:rsidRPr="008D738F">
        <w:rPr>
          <w:rFonts w:ascii="Arial" w:eastAsia="Times New Roman" w:hAnsi="Arial" w:cs="Arial"/>
          <w:color w:val="000000"/>
          <w:szCs w:val="24"/>
          <w:lang w:eastAsia="en-GB"/>
        </w:rPr>
        <w:t xml:space="preserve"> (Raised by UKPN) </w:t>
      </w:r>
    </w:p>
    <w:p w14:paraId="2928804C" w14:textId="0C52B163" w:rsidR="00EB138B" w:rsidRPr="008D738F" w:rsidRDefault="00B35DFC" w:rsidP="002F45A9">
      <w:pPr>
        <w:pStyle w:val="ListParagraph"/>
        <w:numPr>
          <w:ilvl w:val="0"/>
          <w:numId w:val="35"/>
        </w:numPr>
        <w:spacing w:line="240" w:lineRule="auto"/>
        <w:jc w:val="both"/>
        <w:textAlignment w:val="baseline"/>
        <w:rPr>
          <w:rFonts w:cs="Arial"/>
        </w:rPr>
      </w:pPr>
      <w:r w:rsidRPr="008D738F">
        <w:rPr>
          <w:rFonts w:cs="Arial"/>
          <w:shd w:val="clear" w:color="auto" w:fill="FFFFFF"/>
        </w:rPr>
        <w:t>Th</w:t>
      </w:r>
      <w:r w:rsidR="00691AF1" w:rsidRPr="008D738F">
        <w:rPr>
          <w:rFonts w:cs="Arial"/>
          <w:shd w:val="clear" w:color="auto" w:fill="FFFFFF"/>
        </w:rPr>
        <w:t xml:space="preserve">is </w:t>
      </w:r>
      <w:r w:rsidR="00510628">
        <w:rPr>
          <w:rFonts w:cs="Arial"/>
          <w:shd w:val="clear" w:color="auto" w:fill="FFFFFF"/>
        </w:rPr>
        <w:t>a</w:t>
      </w:r>
      <w:r w:rsidR="00510628" w:rsidRPr="008D738F">
        <w:rPr>
          <w:rFonts w:cs="Arial"/>
          <w:shd w:val="clear" w:color="auto" w:fill="FFFFFF"/>
        </w:rPr>
        <w:t xml:space="preserve">lternative </w:t>
      </w:r>
      <w:r w:rsidR="00691AF1" w:rsidRPr="008D738F">
        <w:rPr>
          <w:rFonts w:cs="Arial"/>
          <w:shd w:val="clear" w:color="auto" w:fill="FFFFFF"/>
        </w:rPr>
        <w:t>proposes that th</w:t>
      </w:r>
      <w:r w:rsidRPr="008D738F">
        <w:rPr>
          <w:rFonts w:cs="Arial"/>
          <w:shd w:val="clear" w:color="auto" w:fill="FFFFFF"/>
        </w:rPr>
        <w:t xml:space="preserve">e definition of </w:t>
      </w:r>
      <w:r w:rsidR="00691AF1" w:rsidRPr="008D738F">
        <w:rPr>
          <w:rFonts w:cs="Arial"/>
          <w:shd w:val="clear" w:color="auto" w:fill="FFFFFF"/>
        </w:rPr>
        <w:t>M</w:t>
      </w:r>
      <w:r w:rsidRPr="008D738F">
        <w:rPr>
          <w:rFonts w:cs="Arial"/>
          <w:shd w:val="clear" w:color="auto" w:fill="FFFFFF"/>
        </w:rPr>
        <w:t xml:space="preserve">edium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is removed, a </w:t>
      </w:r>
      <w:r w:rsidR="00691AF1" w:rsidRPr="008D738F">
        <w:rPr>
          <w:rFonts w:cs="Arial"/>
          <w:shd w:val="clear" w:color="auto" w:fill="FFFFFF"/>
        </w:rPr>
        <w:t>L</w:t>
      </w:r>
      <w:r w:rsidRPr="008D738F">
        <w:rPr>
          <w:rFonts w:cs="Arial"/>
          <w:shd w:val="clear" w:color="auto" w:fill="FFFFFF"/>
        </w:rPr>
        <w:t xml:space="preserve">arge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is one with a registered capacity of 100MW or more and a </w:t>
      </w:r>
      <w:r w:rsidR="00691AF1" w:rsidRPr="008D738F">
        <w:rPr>
          <w:rFonts w:cs="Arial"/>
          <w:shd w:val="clear" w:color="auto" w:fill="FFFFFF"/>
        </w:rPr>
        <w:t>S</w:t>
      </w:r>
      <w:r w:rsidRPr="008D738F">
        <w:rPr>
          <w:rFonts w:cs="Arial"/>
          <w:shd w:val="clear" w:color="auto" w:fill="FFFFFF"/>
        </w:rPr>
        <w:t xml:space="preserve">mall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tation is one with a registered capacity of less than 100MW.</w:t>
      </w:r>
    </w:p>
    <w:p w14:paraId="7C57DEAD" w14:textId="7E1FC47F" w:rsidR="00B35DFC" w:rsidRPr="008D738F" w:rsidRDefault="00EB138B" w:rsidP="002F45A9">
      <w:pPr>
        <w:pStyle w:val="ListParagraph"/>
        <w:numPr>
          <w:ilvl w:val="0"/>
          <w:numId w:val="35"/>
        </w:numPr>
        <w:spacing w:line="240" w:lineRule="auto"/>
        <w:jc w:val="both"/>
        <w:textAlignment w:val="baseline"/>
        <w:rPr>
          <w:rFonts w:cs="Arial"/>
        </w:rPr>
      </w:pPr>
      <w:r w:rsidRPr="008D738F">
        <w:rPr>
          <w:rFonts w:cs="Arial"/>
        </w:rPr>
        <w:t xml:space="preserve">Implementation for this </w:t>
      </w:r>
      <w:r w:rsidR="00510628">
        <w:rPr>
          <w:rFonts w:cs="Arial"/>
        </w:rPr>
        <w:t>a</w:t>
      </w:r>
      <w:r w:rsidR="00510628" w:rsidRPr="008D738F">
        <w:rPr>
          <w:rFonts w:cs="Arial"/>
        </w:rPr>
        <w:t xml:space="preserve">lternative </w:t>
      </w:r>
      <w:r w:rsidR="00510628">
        <w:rPr>
          <w:rFonts w:cs="Arial"/>
        </w:rPr>
        <w:t>r</w:t>
      </w:r>
      <w:r w:rsidRPr="008D738F">
        <w:rPr>
          <w:rFonts w:cs="Arial"/>
        </w:rPr>
        <w:t xml:space="preserve">equest </w:t>
      </w:r>
      <w:r w:rsidR="00934B7B">
        <w:rPr>
          <w:rFonts w:cs="Arial"/>
        </w:rPr>
        <w:t>could</w:t>
      </w:r>
      <w:r w:rsidRPr="008D738F">
        <w:rPr>
          <w:rFonts w:cs="Arial"/>
        </w:rPr>
        <w:t xml:space="preserve"> </w:t>
      </w:r>
      <w:r w:rsidR="005D79AC">
        <w:rPr>
          <w:rFonts w:cs="Arial"/>
        </w:rPr>
        <w:t xml:space="preserve">be </w:t>
      </w:r>
      <w:r w:rsidRPr="008D738F">
        <w:rPr>
          <w:rFonts w:cs="Arial"/>
        </w:rPr>
        <w:t xml:space="preserve">10 working days following Authority </w:t>
      </w:r>
      <w:r w:rsidR="00510628">
        <w:rPr>
          <w:rFonts w:cs="Arial"/>
        </w:rPr>
        <w:t>d</w:t>
      </w:r>
      <w:r w:rsidRPr="008D738F">
        <w:rPr>
          <w:rFonts w:cs="Arial"/>
        </w:rPr>
        <w:t>ecision</w:t>
      </w:r>
      <w:r w:rsidR="00934B7B">
        <w:rPr>
          <w:rFonts w:cs="Arial"/>
        </w:rPr>
        <w:t>,</w:t>
      </w:r>
      <w:r w:rsidR="00934B7B" w:rsidRPr="00934B7B">
        <w:rPr>
          <w:rFonts w:cs="Arial"/>
        </w:rPr>
        <w:t xml:space="preserve"> </w:t>
      </w:r>
      <w:r w:rsidR="00934B7B">
        <w:rPr>
          <w:rFonts w:cs="Arial"/>
        </w:rPr>
        <w:t>with further consideration required for connection applications already in the process.</w:t>
      </w:r>
    </w:p>
    <w:p w14:paraId="52069AB1"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color w:val="000000"/>
          <w:szCs w:val="24"/>
          <w:lang w:eastAsia="en-GB"/>
        </w:rPr>
        <w:t> </w:t>
      </w:r>
    </w:p>
    <w:p w14:paraId="62695E47" w14:textId="5CDC9232"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Pr="008D738F">
        <w:rPr>
          <w:rFonts w:ascii="Arial" w:eastAsia="Times New Roman" w:hAnsi="Arial" w:cs="Arial"/>
          <w:color w:val="000000"/>
          <w:szCs w:val="24"/>
          <w:u w:val="single"/>
          <w:lang w:eastAsia="en-GB"/>
        </w:rPr>
        <w:t xml:space="preserve"> </w:t>
      </w:r>
      <w:r w:rsidR="00926942" w:rsidRPr="008D738F">
        <w:rPr>
          <w:rFonts w:ascii="Arial" w:eastAsia="Times New Roman" w:hAnsi="Arial" w:cs="Arial"/>
          <w:color w:val="000000"/>
          <w:szCs w:val="24"/>
          <w:u w:val="single"/>
          <w:lang w:eastAsia="en-GB"/>
        </w:rPr>
        <w:t>Request 3</w:t>
      </w:r>
      <w:r w:rsidRPr="008D738F">
        <w:rPr>
          <w:rFonts w:ascii="Arial" w:eastAsia="Times New Roman" w:hAnsi="Arial" w:cs="Arial"/>
          <w:color w:val="000000"/>
          <w:szCs w:val="24"/>
          <w:u w:val="single"/>
          <w:lang w:eastAsia="en-GB"/>
        </w:rPr>
        <w:t>:</w:t>
      </w:r>
      <w:r w:rsidRPr="008D738F">
        <w:rPr>
          <w:rFonts w:ascii="Times New Roman" w:eastAsia="Times New Roman" w:hAnsi="Times New Roman" w:cs="Times New Roman"/>
          <w:b/>
          <w:bCs/>
          <w:szCs w:val="24"/>
          <w:u w:val="single"/>
          <w:lang w:eastAsia="en-GB"/>
        </w:rPr>
        <w:t xml:space="preserve"> “</w:t>
      </w:r>
      <w:r w:rsidRPr="008D738F">
        <w:rPr>
          <w:rFonts w:ascii="Arial" w:eastAsia="Times New Roman" w:hAnsi="Arial" w:cs="Arial"/>
          <w:color w:val="000000"/>
          <w:szCs w:val="24"/>
          <w:u w:val="single"/>
          <w:lang w:eastAsia="en-GB"/>
        </w:rPr>
        <w:t>LEEMPS Plus” – Medium Power Station Threshold changed to 10 – 100MW across GB</w:t>
      </w:r>
      <w:r w:rsidRPr="008D738F">
        <w:rPr>
          <w:rFonts w:ascii="Arial" w:eastAsia="Times New Roman" w:hAnsi="Arial" w:cs="Arial"/>
          <w:color w:val="000000"/>
          <w:szCs w:val="24"/>
          <w:lang w:eastAsia="en-GB"/>
        </w:rPr>
        <w:t xml:space="preserve"> </w:t>
      </w:r>
      <w:r w:rsidRPr="008D738F">
        <w:rPr>
          <w:rFonts w:ascii="Arial" w:eastAsia="Times New Roman" w:hAnsi="Arial" w:cs="Arial"/>
          <w:szCs w:val="24"/>
          <w:lang w:val="en-US" w:eastAsia="en-GB"/>
        </w:rPr>
        <w:t xml:space="preserve">(raised by </w:t>
      </w:r>
      <w:r w:rsidR="002A4AA3"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7F52ABCC" w14:textId="36D4B411" w:rsidR="00B35DFC" w:rsidRPr="008D738F" w:rsidRDefault="005316F3" w:rsidP="002F45A9">
      <w:pPr>
        <w:pStyle w:val="ListParagraph"/>
        <w:numPr>
          <w:ilvl w:val="0"/>
          <w:numId w:val="35"/>
        </w:numPr>
        <w:spacing w:line="240" w:lineRule="auto"/>
        <w:jc w:val="both"/>
        <w:textAlignment w:val="baseline"/>
        <w:rPr>
          <w:rFonts w:cs="Arial"/>
        </w:rPr>
      </w:pPr>
      <w:r>
        <w:rPr>
          <w:rFonts w:cs="Arial"/>
          <w:lang w:val="en-US"/>
        </w:rPr>
        <w:t>T</w:t>
      </w:r>
      <w:r w:rsidR="00934B7B" w:rsidRPr="008D738F">
        <w:rPr>
          <w:rFonts w:cs="Arial"/>
          <w:lang w:val="en-US"/>
        </w:rPr>
        <w:t>his option</w:t>
      </w:r>
      <w:r w:rsidR="00934B7B" w:rsidRPr="008D738F">
        <w:rPr>
          <w:rFonts w:cs="Arial"/>
          <w:shd w:val="clear" w:color="auto" w:fill="FFFFFF"/>
        </w:rPr>
        <w:t xml:space="preserve"> </w:t>
      </w:r>
      <w:r w:rsidR="00934B7B">
        <w:rPr>
          <w:rFonts w:cs="Arial"/>
          <w:shd w:val="clear" w:color="auto" w:fill="FFFFFF"/>
        </w:rPr>
        <w:t>a</w:t>
      </w:r>
      <w:r w:rsidR="00B35DFC" w:rsidRPr="008D738F">
        <w:rPr>
          <w:rFonts w:cs="Arial"/>
          <w:shd w:val="clear" w:color="auto" w:fill="FFFFFF"/>
        </w:rPr>
        <w:t xml:space="preserve">pplies the existing LEEMPS arrangements and includes an additional balancing mechanism and operating code component to the </w:t>
      </w:r>
      <w:proofErr w:type="gramStart"/>
      <w:r w:rsidR="00B35DFC" w:rsidRPr="008D738F">
        <w:rPr>
          <w:rFonts w:cs="Arial"/>
          <w:shd w:val="clear" w:color="auto" w:fill="FFFFFF"/>
        </w:rPr>
        <w:t>arrangements</w:t>
      </w:r>
      <w:proofErr w:type="gramEnd"/>
      <w:r w:rsidR="00B35DFC" w:rsidRPr="008D738F">
        <w:rPr>
          <w:rFonts w:cs="Arial"/>
          <w:shd w:val="clear" w:color="auto" w:fill="FFFFFF"/>
        </w:rPr>
        <w:t xml:space="preserve"> so the solution becomes a hybrid of LEEMPS and BELLAs or BEGAs.</w:t>
      </w:r>
      <w:r w:rsidR="00B35DFC" w:rsidRPr="008D738F">
        <w:rPr>
          <w:rFonts w:cs="Arial"/>
        </w:rPr>
        <w:t> </w:t>
      </w:r>
    </w:p>
    <w:p w14:paraId="2195A16E" w14:textId="7704EA7E" w:rsidR="00B35DFC" w:rsidRPr="008D738F" w:rsidRDefault="00B35DFC" w:rsidP="002F45A9">
      <w:pPr>
        <w:pStyle w:val="ListParagraph"/>
        <w:numPr>
          <w:ilvl w:val="0"/>
          <w:numId w:val="35"/>
        </w:numPr>
        <w:spacing w:line="240" w:lineRule="auto"/>
        <w:jc w:val="both"/>
        <w:textAlignment w:val="baseline"/>
        <w:rPr>
          <w:rFonts w:cs="Arial"/>
        </w:rPr>
      </w:pPr>
      <w:r w:rsidRPr="008D738F">
        <w:rPr>
          <w:rFonts w:cs="Arial"/>
          <w:shd w:val="clear" w:color="auto" w:fill="FFFFFF"/>
        </w:rPr>
        <w:t xml:space="preserve">A </w:t>
      </w:r>
      <w:r w:rsidR="00691AF1" w:rsidRPr="008D738F">
        <w:rPr>
          <w:rFonts w:cs="Arial"/>
        </w:rPr>
        <w:t>L</w:t>
      </w:r>
      <w:r w:rsidRPr="008D738F">
        <w:rPr>
          <w:rFonts w:cs="Arial"/>
          <w:shd w:val="clear" w:color="auto" w:fill="FFFFFF"/>
        </w:rPr>
        <w:t xml:space="preserve">arge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is one with a registered capacity of 100MW or above, a medium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is one with a registered capacity of less than 100MW but of 10MW or greater.  A </w:t>
      </w:r>
      <w:r w:rsidR="00691AF1" w:rsidRPr="008D738F">
        <w:rPr>
          <w:rFonts w:cs="Arial"/>
        </w:rPr>
        <w:t>S</w:t>
      </w:r>
      <w:r w:rsidRPr="008D738F">
        <w:rPr>
          <w:rFonts w:cs="Arial"/>
          <w:shd w:val="clear" w:color="auto" w:fill="FFFFFF"/>
        </w:rPr>
        <w:t xml:space="preserve">mall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is one with a registered capacity of less than 10MW.  Owners and operators of </w:t>
      </w:r>
      <w:r w:rsidR="00691AF1" w:rsidRPr="008D738F">
        <w:rPr>
          <w:rFonts w:cs="Arial"/>
        </w:rPr>
        <w:t>M</w:t>
      </w:r>
      <w:r w:rsidRPr="008D738F">
        <w:rPr>
          <w:rFonts w:cs="Arial"/>
          <w:shd w:val="clear" w:color="auto" w:fill="FFFFFF"/>
        </w:rPr>
        <w:t xml:space="preserve">edium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tations can either apply for transmission entry capacity (TEC) and have a BEGA or apply for licence exemption (LEEMPS Plus) where they would be treated as a LEEMPS but would be required to have a BM and operating code obligations which would be administered in conjunction with the DNO.</w:t>
      </w:r>
      <w:r w:rsidRPr="008D738F">
        <w:rPr>
          <w:rFonts w:cs="Arial"/>
        </w:rPr>
        <w:t> </w:t>
      </w:r>
    </w:p>
    <w:p w14:paraId="08A43112" w14:textId="686330EB" w:rsidR="00B35DFC" w:rsidRPr="008D738F" w:rsidRDefault="00B35DFC" w:rsidP="00B35DFC">
      <w:pPr>
        <w:pStyle w:val="ListParagraph"/>
        <w:numPr>
          <w:ilvl w:val="0"/>
          <w:numId w:val="35"/>
        </w:numPr>
        <w:spacing w:line="240" w:lineRule="auto"/>
        <w:jc w:val="both"/>
        <w:textAlignment w:val="baseline"/>
        <w:rPr>
          <w:rFonts w:cs="Arial"/>
        </w:rPr>
      </w:pPr>
      <w:r w:rsidRPr="008D738F">
        <w:rPr>
          <w:rFonts w:cs="Arial"/>
          <w:shd w:val="clear" w:color="auto" w:fill="FFFFFF"/>
        </w:rPr>
        <w:t>A diagram showing how the existing LEEMPS and LEEMPS Plus solution would work is shown in Figure 1.0 below</w:t>
      </w:r>
      <w:r w:rsidR="00F463E0" w:rsidRPr="008D738F">
        <w:rPr>
          <w:rFonts w:cs="Arial"/>
        </w:rPr>
        <w:t>.</w:t>
      </w:r>
      <w:r w:rsidR="008F0C11" w:rsidRPr="008D738F">
        <w:rPr>
          <w:rFonts w:cs="Arial"/>
        </w:rPr>
        <w:t xml:space="preserve"> </w:t>
      </w:r>
      <w:r w:rsidR="00F463E0" w:rsidRPr="008D738F">
        <w:rPr>
          <w:rFonts w:cs="Arial"/>
        </w:rPr>
        <w:t xml:space="preserve">In Figure 1.0 a Type I Licence Exempt Embedded Medium Power Station is between 50 – 100MW and there is no relationship with the </w:t>
      </w:r>
      <w:proofErr w:type="gramStart"/>
      <w:r w:rsidR="00705C66" w:rsidRPr="008D738F">
        <w:rPr>
          <w:rFonts w:cs="Arial"/>
        </w:rPr>
        <w:t>ESO</w:t>
      </w:r>
      <w:proofErr w:type="gramEnd"/>
      <w:r w:rsidR="00705C66" w:rsidRPr="008D738F">
        <w:rPr>
          <w:rFonts w:cs="Arial"/>
        </w:rPr>
        <w:t xml:space="preserve"> and they are not in the BM. A Type II Licence Exempt Embedded Medium Power Station </w:t>
      </w:r>
      <w:r w:rsidR="008540ED" w:rsidRPr="008D738F">
        <w:rPr>
          <w:rFonts w:cs="Arial"/>
        </w:rPr>
        <w:t xml:space="preserve">is between 10 – 100MW and would be despatched </w:t>
      </w:r>
      <w:r w:rsidR="001D450C" w:rsidRPr="008D738F">
        <w:rPr>
          <w:rFonts w:cs="Arial"/>
        </w:rPr>
        <w:t>by the ESO.  The ESO would have an agreement with the Type II Licence Exempt Embedded Medium Power Station but only in respect of trading in the BM.</w:t>
      </w:r>
    </w:p>
    <w:p w14:paraId="3076C680" w14:textId="3C5A00E8" w:rsidR="009C7108" w:rsidRPr="008D738F" w:rsidRDefault="009C7108" w:rsidP="00B35DFC">
      <w:pPr>
        <w:pStyle w:val="ListParagraph"/>
        <w:numPr>
          <w:ilvl w:val="0"/>
          <w:numId w:val="35"/>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r w:rsidRPr="008D738F">
        <w:rPr>
          <w:rStyle w:val="eop"/>
          <w:rFonts w:cs="Arial"/>
          <w:color w:val="000000"/>
        </w:rPr>
        <w:t> </w:t>
      </w:r>
    </w:p>
    <w:p w14:paraId="1DFB36FD"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49794B45" w14:textId="5152B24C"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Figure 1.0</w:t>
      </w:r>
      <w:r w:rsidRPr="008D738F">
        <w:rPr>
          <w:rFonts w:ascii="Arial" w:eastAsia="Times New Roman" w:hAnsi="Arial" w:cs="Arial"/>
          <w:szCs w:val="24"/>
          <w:lang w:eastAsia="en-GB"/>
        </w:rPr>
        <w:t> </w:t>
      </w:r>
    </w:p>
    <w:p w14:paraId="4D497B38" w14:textId="77777777"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5F2E0BD2" w14:textId="555CB302" w:rsidR="00B35DFC" w:rsidRPr="008D738F" w:rsidRDefault="00B35DFC" w:rsidP="00DF7FCB">
      <w:pPr>
        <w:spacing w:line="240" w:lineRule="auto"/>
        <w:jc w:val="center"/>
        <w:textAlignment w:val="baseline"/>
        <w:rPr>
          <w:rFonts w:ascii="Segoe UI" w:eastAsia="Times New Roman" w:hAnsi="Segoe UI" w:cs="Segoe UI"/>
          <w:sz w:val="18"/>
          <w:szCs w:val="18"/>
          <w:lang w:eastAsia="en-GB"/>
        </w:rPr>
      </w:pPr>
      <w:r w:rsidRPr="008D738F">
        <w:rPr>
          <w:i/>
          <w:noProof/>
          <w:color w:val="FF0000"/>
        </w:rPr>
        <w:lastRenderedPageBreak/>
        <w:drawing>
          <wp:inline distT="0" distB="0" distL="0" distR="0" wp14:anchorId="7D2DE2E2" wp14:editId="5AC851AF">
            <wp:extent cx="48768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r w:rsidRPr="008D738F">
        <w:rPr>
          <w:rFonts w:ascii="Arial" w:eastAsia="Times New Roman" w:hAnsi="Arial" w:cs="Arial"/>
          <w:szCs w:val="24"/>
          <w:lang w:eastAsia="en-GB"/>
        </w:rPr>
        <w:t>  </w:t>
      </w:r>
    </w:p>
    <w:p w14:paraId="048865AA" w14:textId="77777777"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7FB0CD39"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3CBDF2D4" w14:textId="021B941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 4</w:t>
      </w:r>
      <w:r w:rsidRPr="008D738F">
        <w:rPr>
          <w:rFonts w:ascii="Arial" w:eastAsia="Times New Roman" w:hAnsi="Arial" w:cs="Arial"/>
          <w:szCs w:val="24"/>
          <w:u w:val="single"/>
          <w:lang w:val="en-US" w:eastAsia="en-GB"/>
        </w:rPr>
        <w:t xml:space="preserve">: Use Regional Development Programme (RDP) for </w:t>
      </w:r>
      <w:r w:rsidR="00C9686D">
        <w:rPr>
          <w:rFonts w:ascii="Arial" w:eastAsia="Times New Roman" w:hAnsi="Arial" w:cs="Arial"/>
          <w:szCs w:val="24"/>
          <w:u w:val="single"/>
          <w:lang w:val="en-US" w:eastAsia="en-GB"/>
        </w:rPr>
        <w:t>P</w:t>
      </w:r>
      <w:r w:rsidRPr="008D738F">
        <w:rPr>
          <w:rFonts w:ascii="Arial" w:eastAsia="Times New Roman" w:hAnsi="Arial" w:cs="Arial"/>
          <w:szCs w:val="24"/>
          <w:u w:val="single"/>
          <w:lang w:val="en-US" w:eastAsia="en-GB"/>
        </w:rPr>
        <w:t xml:space="preserve">ower </w:t>
      </w:r>
      <w:r w:rsidR="00C9686D">
        <w:rPr>
          <w:rFonts w:ascii="Arial" w:eastAsia="Times New Roman" w:hAnsi="Arial" w:cs="Arial"/>
          <w:szCs w:val="24"/>
          <w:u w:val="single"/>
          <w:lang w:val="en-US" w:eastAsia="en-GB"/>
        </w:rPr>
        <w:t>S</w:t>
      </w:r>
      <w:r w:rsidRPr="008D738F">
        <w:rPr>
          <w:rFonts w:ascii="Arial" w:eastAsia="Times New Roman" w:hAnsi="Arial" w:cs="Arial"/>
          <w:szCs w:val="24"/>
          <w:u w:val="single"/>
          <w:lang w:val="en-US" w:eastAsia="en-GB"/>
        </w:rPr>
        <w:t xml:space="preserve">tations with a registered capacity of 10MW+ </w:t>
      </w:r>
      <w:r w:rsidRPr="008D738F">
        <w:rPr>
          <w:rFonts w:ascii="Arial" w:eastAsia="Times New Roman" w:hAnsi="Arial" w:cs="Arial"/>
          <w:szCs w:val="24"/>
          <w:lang w:val="en-US" w:eastAsia="en-GB"/>
        </w:rPr>
        <w:t xml:space="preserve">(raised by </w:t>
      </w:r>
      <w:r w:rsidR="00F059CA"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5A5569E0" w14:textId="42A4C262" w:rsidR="009C7108" w:rsidRPr="008D738F" w:rsidRDefault="00B35DFC" w:rsidP="002F45A9">
      <w:pPr>
        <w:pStyle w:val="ListParagraph"/>
        <w:numPr>
          <w:ilvl w:val="0"/>
          <w:numId w:val="36"/>
        </w:numPr>
        <w:spacing w:line="240" w:lineRule="auto"/>
        <w:jc w:val="both"/>
        <w:textAlignment w:val="baseline"/>
        <w:rPr>
          <w:rFonts w:cs="Arial"/>
        </w:rPr>
      </w:pPr>
      <w:r w:rsidRPr="008D738F">
        <w:rPr>
          <w:rFonts w:cs="Arial"/>
          <w:shd w:val="clear" w:color="auto" w:fill="FFFFFF"/>
        </w:rPr>
        <w:t xml:space="preserve">Apply the </w:t>
      </w:r>
      <w:r w:rsidR="00691AF1" w:rsidRPr="008D738F">
        <w:rPr>
          <w:rFonts w:cs="Arial"/>
          <w:shd w:val="clear" w:color="auto" w:fill="FFFFFF"/>
        </w:rPr>
        <w:t>Small</w:t>
      </w:r>
      <w:r w:rsidRPr="008D738F">
        <w:rPr>
          <w:rFonts w:cs="Arial"/>
          <w:shd w:val="clear" w:color="auto" w:fill="FFFFFF"/>
        </w:rPr>
        <w:t>/</w:t>
      </w:r>
      <w:r w:rsidR="00691AF1" w:rsidRPr="008D738F">
        <w:rPr>
          <w:rFonts w:cs="Arial"/>
          <w:shd w:val="clear" w:color="auto" w:fill="FFFFFF"/>
        </w:rPr>
        <w:t>M</w:t>
      </w:r>
      <w:r w:rsidRPr="008D738F">
        <w:rPr>
          <w:rFonts w:cs="Arial"/>
          <w:shd w:val="clear" w:color="auto" w:fill="FFFFFF"/>
        </w:rPr>
        <w:t>edium/</w:t>
      </w:r>
      <w:r w:rsidR="00691AF1" w:rsidRPr="008D738F">
        <w:rPr>
          <w:rFonts w:cs="Arial"/>
          <w:shd w:val="clear" w:color="auto" w:fill="FFFFFF"/>
        </w:rPr>
        <w:t>Large</w:t>
      </w:r>
      <w:r w:rsidRPr="008D738F">
        <w:rPr>
          <w:rFonts w:cs="Arial"/>
          <w:shd w:val="clear" w:color="auto" w:fill="FFFFFF"/>
        </w:rPr>
        <w:t xml:space="preserve"> </w:t>
      </w:r>
      <w:r w:rsidR="00C9686D">
        <w:rPr>
          <w:rFonts w:cs="Arial"/>
          <w:shd w:val="clear" w:color="auto" w:fill="FFFFFF"/>
        </w:rPr>
        <w:t>P</w:t>
      </w:r>
      <w:r w:rsidRPr="008D738F">
        <w:rPr>
          <w:rFonts w:cs="Arial"/>
          <w:shd w:val="clear" w:color="auto" w:fill="FFFFFF"/>
        </w:rPr>
        <w:t xml:space="preserve">ower </w:t>
      </w:r>
      <w:r w:rsidR="00C9686D">
        <w:rPr>
          <w:rFonts w:cs="Arial"/>
          <w:shd w:val="clear" w:color="auto" w:fill="FFFFFF"/>
        </w:rPr>
        <w:t>S</w:t>
      </w:r>
      <w:r w:rsidRPr="008D738F">
        <w:rPr>
          <w:rFonts w:cs="Arial"/>
          <w:shd w:val="clear" w:color="auto" w:fill="FFFFFF"/>
        </w:rPr>
        <w:t xml:space="preserve">tation thresholds in England and Wales in Scotland (as per WAGCM1) but all embedded plant between 10 – 100MW would be required to participate in the BM and provide ancillary services through a Regional Development Programme (RDP). The RDP is essentially a ‘black box’ which would take the bilateral connection agreement Appendix G and DNO active network management processes into account to enable an Embedded Generator to be visible in the BM </w:t>
      </w:r>
      <w:proofErr w:type="gramStart"/>
      <w:r w:rsidRPr="008D738F">
        <w:rPr>
          <w:rFonts w:cs="Arial"/>
          <w:shd w:val="clear" w:color="auto" w:fill="FFFFFF"/>
        </w:rPr>
        <w:t>and also</w:t>
      </w:r>
      <w:proofErr w:type="gramEnd"/>
      <w:r w:rsidRPr="008D738F">
        <w:rPr>
          <w:rFonts w:cs="Arial"/>
          <w:shd w:val="clear" w:color="auto" w:fill="FFFFFF"/>
        </w:rPr>
        <w:t xml:space="preserve"> to be instructed by the ESO but without being subject to the full rigour of the BM in its own right. ESO together with DNOs are trialling several schemes using this approach.</w:t>
      </w:r>
    </w:p>
    <w:p w14:paraId="5E1970E0" w14:textId="79E17DA2" w:rsidR="00B35DFC" w:rsidRPr="008D738F" w:rsidRDefault="009C7108" w:rsidP="002F45A9">
      <w:pPr>
        <w:pStyle w:val="ListParagraph"/>
        <w:numPr>
          <w:ilvl w:val="0"/>
          <w:numId w:val="36"/>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r w:rsidRPr="008D738F">
        <w:rPr>
          <w:rStyle w:val="eop"/>
          <w:rFonts w:cs="Arial"/>
          <w:color w:val="000000"/>
        </w:rPr>
        <w:t> </w:t>
      </w:r>
    </w:p>
    <w:p w14:paraId="110C349E"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1C4B52D0" w14:textId="469AEA65" w:rsidR="00B35DFC" w:rsidRPr="008D738F" w:rsidRDefault="00B35DFC" w:rsidP="00B35DFC">
      <w:pPr>
        <w:spacing w:line="240" w:lineRule="auto"/>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w:t>
      </w:r>
      <w:r w:rsidRPr="008D738F">
        <w:rPr>
          <w:rFonts w:ascii="Arial" w:eastAsia="Times New Roman" w:hAnsi="Arial" w:cs="Arial"/>
          <w:szCs w:val="24"/>
          <w:u w:val="single"/>
          <w:lang w:val="en-US" w:eastAsia="en-GB"/>
        </w:rPr>
        <w:t xml:space="preserve"> </w:t>
      </w:r>
      <w:r w:rsidR="00926942" w:rsidRPr="008D738F">
        <w:rPr>
          <w:rFonts w:ascii="Arial" w:eastAsia="Times New Roman" w:hAnsi="Arial" w:cs="Arial"/>
          <w:szCs w:val="24"/>
          <w:u w:val="single"/>
          <w:lang w:val="en-US" w:eastAsia="en-GB"/>
        </w:rPr>
        <w:t>5</w:t>
      </w:r>
      <w:r w:rsidRPr="008D738F">
        <w:rPr>
          <w:rFonts w:ascii="Arial" w:eastAsia="Times New Roman" w:hAnsi="Arial" w:cs="Arial"/>
          <w:szCs w:val="24"/>
          <w:u w:val="single"/>
          <w:lang w:val="en-US" w:eastAsia="en-GB"/>
        </w:rPr>
        <w:t xml:space="preserve">: Hybrid solution of Alternative </w:t>
      </w:r>
      <w:r w:rsidR="00926942" w:rsidRPr="008D738F">
        <w:rPr>
          <w:rFonts w:ascii="Arial" w:eastAsia="Times New Roman" w:hAnsi="Arial" w:cs="Arial"/>
          <w:szCs w:val="24"/>
          <w:u w:val="single"/>
          <w:lang w:val="en-US" w:eastAsia="en-GB"/>
        </w:rPr>
        <w:t>Requests 3</w:t>
      </w:r>
      <w:r w:rsidRPr="008D738F">
        <w:rPr>
          <w:rFonts w:ascii="Arial" w:eastAsia="Times New Roman" w:hAnsi="Arial" w:cs="Arial"/>
          <w:szCs w:val="24"/>
          <w:u w:val="single"/>
          <w:lang w:val="en-US" w:eastAsia="en-GB"/>
        </w:rPr>
        <w:t xml:space="preserve"> &amp; </w:t>
      </w:r>
      <w:r w:rsidR="00926942" w:rsidRPr="008D738F">
        <w:rPr>
          <w:rFonts w:ascii="Arial" w:eastAsia="Times New Roman" w:hAnsi="Arial" w:cs="Arial"/>
          <w:szCs w:val="24"/>
          <w:u w:val="single"/>
          <w:lang w:val="en-US" w:eastAsia="en-GB"/>
        </w:rPr>
        <w:t>4</w:t>
      </w:r>
      <w:r w:rsidRPr="008D738F">
        <w:rPr>
          <w:rFonts w:ascii="Arial" w:eastAsia="Times New Roman" w:hAnsi="Arial" w:cs="Arial"/>
          <w:szCs w:val="24"/>
          <w:u w:val="single"/>
          <w:lang w:val="en-US" w:eastAsia="en-GB"/>
        </w:rPr>
        <w:t xml:space="preserve"> RDP solution greater than 1MW or 10MW but less than 50MW and LEEMPS Plus solution for between 50 – 100MW</w:t>
      </w:r>
      <w:r w:rsidRPr="008D738F">
        <w:rPr>
          <w:rFonts w:ascii="Arial" w:eastAsia="Times New Roman" w:hAnsi="Arial" w:cs="Arial"/>
          <w:szCs w:val="24"/>
          <w:lang w:val="en-US" w:eastAsia="en-GB"/>
        </w:rPr>
        <w:t xml:space="preserve"> (raised by </w:t>
      </w:r>
      <w:r w:rsidR="00F059CA"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2E12F309" w14:textId="043F11B3" w:rsidR="009C7108" w:rsidRPr="008D738F" w:rsidRDefault="00934B7B" w:rsidP="002F45A9">
      <w:pPr>
        <w:pStyle w:val="ListParagraph"/>
        <w:numPr>
          <w:ilvl w:val="0"/>
          <w:numId w:val="36"/>
        </w:numPr>
        <w:spacing w:line="240" w:lineRule="auto"/>
        <w:jc w:val="both"/>
        <w:textAlignment w:val="baseline"/>
        <w:rPr>
          <w:rFonts w:cs="Arial"/>
        </w:rPr>
      </w:pPr>
      <w:r w:rsidRPr="008D738F">
        <w:rPr>
          <w:rFonts w:cs="Arial"/>
          <w:lang w:val="en-US"/>
        </w:rPr>
        <w:t xml:space="preserve">Under this </w:t>
      </w:r>
      <w:proofErr w:type="gramStart"/>
      <w:r w:rsidR="006A37DE" w:rsidRPr="008D738F">
        <w:rPr>
          <w:rFonts w:cs="Arial"/>
          <w:lang w:val="en-US"/>
        </w:rPr>
        <w:t>option</w:t>
      </w:r>
      <w:proofErr w:type="gramEnd"/>
      <w:r w:rsidR="006A37DE" w:rsidRPr="008D738F">
        <w:rPr>
          <w:rFonts w:cs="Arial"/>
          <w:shd w:val="clear" w:color="auto" w:fill="FFFFFF"/>
        </w:rPr>
        <w:t xml:space="preserve"> </w:t>
      </w:r>
      <w:r w:rsidR="006A37DE">
        <w:rPr>
          <w:rFonts w:cs="Arial"/>
          <w:shd w:val="clear" w:color="auto" w:fill="FFFFFF"/>
        </w:rPr>
        <w:t>t</w:t>
      </w:r>
      <w:r w:rsidR="00B35DFC" w:rsidRPr="008D738F">
        <w:rPr>
          <w:rFonts w:cs="Arial"/>
          <w:shd w:val="clear" w:color="auto" w:fill="FFFFFF"/>
        </w:rPr>
        <w:t xml:space="preserve">he same thresholds are used as per WAGCM1 but </w:t>
      </w:r>
      <w:r w:rsidR="008C25BB" w:rsidRPr="008D738F">
        <w:rPr>
          <w:rFonts w:cs="Arial"/>
          <w:shd w:val="clear" w:color="auto" w:fill="FFFFFF"/>
        </w:rPr>
        <w:t>M</w:t>
      </w:r>
      <w:r w:rsidR="00B35DFC" w:rsidRPr="008D738F">
        <w:rPr>
          <w:rFonts w:cs="Arial"/>
          <w:shd w:val="clear" w:color="auto" w:fill="FFFFFF"/>
        </w:rPr>
        <w:t xml:space="preserve">edium </w:t>
      </w:r>
      <w:r w:rsidR="00C9686D">
        <w:rPr>
          <w:rFonts w:cs="Arial"/>
          <w:shd w:val="clear" w:color="auto" w:fill="FFFFFF"/>
        </w:rPr>
        <w:t>P</w:t>
      </w:r>
      <w:r w:rsidR="00B35DFC" w:rsidRPr="008D738F">
        <w:rPr>
          <w:rFonts w:cs="Arial"/>
          <w:shd w:val="clear" w:color="auto" w:fill="FFFFFF"/>
        </w:rPr>
        <w:t xml:space="preserve">ower </w:t>
      </w:r>
      <w:r w:rsidR="00C9686D">
        <w:rPr>
          <w:rFonts w:cs="Arial"/>
          <w:shd w:val="clear" w:color="auto" w:fill="FFFFFF"/>
        </w:rPr>
        <w:t>S</w:t>
      </w:r>
      <w:r w:rsidR="00B35DFC" w:rsidRPr="008D738F">
        <w:rPr>
          <w:rFonts w:cs="Arial"/>
          <w:shd w:val="clear" w:color="auto" w:fill="FFFFFF"/>
        </w:rPr>
        <w:t xml:space="preserve">tations (50 –100MW) would meet the requirements of Alternative </w:t>
      </w:r>
      <w:r w:rsidR="00926942" w:rsidRPr="008D738F">
        <w:rPr>
          <w:rFonts w:cs="Arial"/>
          <w:shd w:val="clear" w:color="auto" w:fill="FFFFFF"/>
        </w:rPr>
        <w:t>3</w:t>
      </w:r>
      <w:r w:rsidR="00B35DFC" w:rsidRPr="008D738F">
        <w:rPr>
          <w:rFonts w:cs="Arial"/>
          <w:shd w:val="clear" w:color="auto" w:fill="FFFFFF"/>
        </w:rPr>
        <w:t xml:space="preserve"> and </w:t>
      </w:r>
      <w:r w:rsidR="008C25BB" w:rsidRPr="008D738F">
        <w:rPr>
          <w:rFonts w:cs="Arial"/>
          <w:shd w:val="clear" w:color="auto" w:fill="FFFFFF"/>
        </w:rPr>
        <w:t>S</w:t>
      </w:r>
      <w:r w:rsidR="00B35DFC" w:rsidRPr="008D738F">
        <w:rPr>
          <w:rFonts w:cs="Arial"/>
          <w:shd w:val="clear" w:color="auto" w:fill="FFFFFF"/>
        </w:rPr>
        <w:t xml:space="preserve">mall </w:t>
      </w:r>
      <w:r w:rsidR="00C9686D">
        <w:rPr>
          <w:rFonts w:cs="Arial"/>
          <w:shd w:val="clear" w:color="auto" w:fill="FFFFFF"/>
        </w:rPr>
        <w:t>P</w:t>
      </w:r>
      <w:r w:rsidR="00B35DFC" w:rsidRPr="008D738F">
        <w:rPr>
          <w:rFonts w:cs="Arial"/>
          <w:shd w:val="clear" w:color="auto" w:fill="FFFFFF"/>
        </w:rPr>
        <w:t xml:space="preserve">ower </w:t>
      </w:r>
      <w:r w:rsidR="00C9686D">
        <w:rPr>
          <w:rFonts w:cs="Arial"/>
          <w:shd w:val="clear" w:color="auto" w:fill="FFFFFF"/>
        </w:rPr>
        <w:t>S</w:t>
      </w:r>
      <w:r w:rsidR="00B35DFC" w:rsidRPr="008D738F">
        <w:rPr>
          <w:rFonts w:cs="Arial"/>
          <w:shd w:val="clear" w:color="auto" w:fill="FFFFFF"/>
        </w:rPr>
        <w:t xml:space="preserve">tations with a registered capacity of less than 50MW and greater than 1MW would have to be managed via a RDP and meet the requirements of Alternative </w:t>
      </w:r>
      <w:r w:rsidR="00926942" w:rsidRPr="008D738F">
        <w:rPr>
          <w:rFonts w:cs="Arial"/>
          <w:shd w:val="clear" w:color="auto" w:fill="FFFFFF"/>
        </w:rPr>
        <w:t>4</w:t>
      </w:r>
      <w:r w:rsidR="00B35DFC" w:rsidRPr="008D738F">
        <w:rPr>
          <w:rFonts w:cs="Arial"/>
          <w:shd w:val="clear" w:color="auto" w:fill="FFFFFF"/>
        </w:rPr>
        <w:t xml:space="preserve">. </w:t>
      </w:r>
      <w:r w:rsidR="00B35DFC" w:rsidRPr="008D738F">
        <w:rPr>
          <w:rFonts w:cs="Arial"/>
        </w:rPr>
        <w:t>The initial thinking as presented to the Workgroup was that Small Power Stations between 1MW and less than 50MW would need to be included within an RDP, however following this initial view, further discussions were held with the ESO’s information technology team who advised that the data volumes, costs and delivery timescale meant that this option is more likely to limit the level required to 10 MW or greater (and not 1MW to 10MW) but less than 50MW.</w:t>
      </w:r>
    </w:p>
    <w:p w14:paraId="10B4BEFF" w14:textId="603EAEDE" w:rsidR="00B35DFC" w:rsidRPr="008D738F" w:rsidRDefault="009C7108" w:rsidP="002F45A9">
      <w:pPr>
        <w:pStyle w:val="ListParagraph"/>
        <w:numPr>
          <w:ilvl w:val="0"/>
          <w:numId w:val="36"/>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p>
    <w:p w14:paraId="010FF06B"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5B86D9B0" w14:textId="3F925CF5"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val="en-US" w:eastAsia="en-GB"/>
        </w:rPr>
        <w:lastRenderedPageBreak/>
        <w:t>Having considered all the</w:t>
      </w:r>
      <w:r w:rsidR="00934B7B">
        <w:rPr>
          <w:rFonts w:ascii="Arial" w:eastAsia="Times New Roman" w:hAnsi="Arial" w:cs="Arial"/>
          <w:szCs w:val="24"/>
          <w:lang w:val="en-US" w:eastAsia="en-GB"/>
        </w:rPr>
        <w:t>se</w:t>
      </w:r>
      <w:r w:rsidRPr="008D738F">
        <w:rPr>
          <w:rFonts w:ascii="Arial" w:eastAsia="Times New Roman" w:hAnsi="Arial" w:cs="Arial"/>
          <w:szCs w:val="24"/>
          <w:lang w:val="en-US" w:eastAsia="en-GB"/>
        </w:rPr>
        <w:t xml:space="preserve"> alternatives the Workgroup then formally determined that </w:t>
      </w:r>
      <w:r w:rsidR="00E06D4B" w:rsidRPr="008D738F">
        <w:rPr>
          <w:rFonts w:ascii="Arial" w:eastAsia="Times New Roman" w:hAnsi="Arial" w:cs="Arial"/>
          <w:szCs w:val="24"/>
          <w:lang w:val="en-US" w:eastAsia="en-GB"/>
        </w:rPr>
        <w:t xml:space="preserve">Alternative Requests 1 </w:t>
      </w:r>
      <w:r w:rsidR="00FC0A5C" w:rsidRPr="008D738F">
        <w:rPr>
          <w:rFonts w:ascii="Arial" w:eastAsia="Times New Roman" w:hAnsi="Arial" w:cs="Arial"/>
          <w:szCs w:val="24"/>
          <w:lang w:val="en-US" w:eastAsia="en-GB"/>
        </w:rPr>
        <w:t xml:space="preserve">and 3 </w:t>
      </w:r>
      <w:r w:rsidRPr="008D738F">
        <w:rPr>
          <w:rFonts w:ascii="Arial" w:eastAsia="Times New Roman" w:hAnsi="Arial" w:cs="Arial"/>
          <w:szCs w:val="24"/>
          <w:lang w:val="en-US" w:eastAsia="en-GB"/>
        </w:rPr>
        <w:t>should be taken forward as Workgroup Alternative Grid Code Modification</w:t>
      </w:r>
      <w:r w:rsidR="00FC0A5C" w:rsidRPr="008D738F">
        <w:rPr>
          <w:rFonts w:ascii="Arial" w:eastAsia="Times New Roman" w:hAnsi="Arial" w:cs="Arial"/>
          <w:szCs w:val="24"/>
          <w:lang w:val="en-US" w:eastAsia="en-GB"/>
        </w:rPr>
        <w:t>s</w:t>
      </w:r>
      <w:r w:rsidRPr="008D738F">
        <w:rPr>
          <w:rFonts w:ascii="Arial" w:eastAsia="Times New Roman" w:hAnsi="Arial" w:cs="Arial"/>
          <w:szCs w:val="24"/>
          <w:lang w:val="en-US" w:eastAsia="en-GB"/>
        </w:rPr>
        <w:t xml:space="preserve"> (known as ‘WAGCM1’</w:t>
      </w:r>
      <w:r w:rsidR="00FC0A5C" w:rsidRPr="008D738F">
        <w:rPr>
          <w:rFonts w:ascii="Arial" w:eastAsia="Times New Roman" w:hAnsi="Arial" w:cs="Arial"/>
          <w:szCs w:val="24"/>
          <w:lang w:val="en-US" w:eastAsia="en-GB"/>
        </w:rPr>
        <w:t xml:space="preserve"> and ‘WAGCM2’</w:t>
      </w:r>
      <w:r w:rsidRPr="008D738F">
        <w:rPr>
          <w:rFonts w:ascii="Arial" w:eastAsia="Times New Roman" w:hAnsi="Arial" w:cs="Arial"/>
          <w:szCs w:val="24"/>
          <w:lang w:val="en-US" w:eastAsia="en-GB"/>
        </w:rPr>
        <w:t>).</w:t>
      </w:r>
      <w:r w:rsidR="00E55EF7" w:rsidRPr="008D738F">
        <w:rPr>
          <w:rFonts w:ascii="Arial" w:eastAsia="Times New Roman" w:hAnsi="Arial" w:cs="Arial"/>
          <w:szCs w:val="24"/>
          <w:lang w:eastAsia="en-GB"/>
        </w:rPr>
        <w:t xml:space="preserve"> It was later agreed by the Workgroup (at Workgroup 17 on 23 May 2023) not to continue developing WAGCM2 as an option, and so it was withdrawn.</w:t>
      </w:r>
      <w:r w:rsidR="00093907">
        <w:rPr>
          <w:rFonts w:ascii="Arial" w:eastAsia="Times New Roman" w:hAnsi="Arial" w:cs="Arial"/>
          <w:szCs w:val="24"/>
          <w:lang w:eastAsia="en-GB"/>
        </w:rPr>
        <w:t xml:space="preserve"> </w:t>
      </w:r>
    </w:p>
    <w:p w14:paraId="27D6E0C0" w14:textId="272D621A"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p>
    <w:p w14:paraId="60C84A75" w14:textId="4AC7F5A5" w:rsidR="004B78EF" w:rsidRDefault="004B78EF" w:rsidP="00B35DFC">
      <w:pPr>
        <w:spacing w:line="240" w:lineRule="auto"/>
        <w:jc w:val="both"/>
        <w:textAlignment w:val="baseline"/>
        <w:rPr>
          <w:rFonts w:ascii="Arial" w:eastAsia="Times New Roman" w:hAnsi="Arial" w:cs="Arial"/>
          <w:szCs w:val="24"/>
          <w:lang w:eastAsia="en-GB"/>
        </w:rPr>
      </w:pPr>
    </w:p>
    <w:p w14:paraId="5065F0B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ENA Open Networks Project update</w:t>
      </w:r>
      <w:r>
        <w:rPr>
          <w:rStyle w:val="normaltextrun"/>
          <w:rFonts w:ascii="Arial" w:eastAsiaTheme="majorEastAsia" w:hAnsi="Arial" w:cs="Arial"/>
        </w:rPr>
        <w:t> </w:t>
      </w:r>
      <w:r>
        <w:rPr>
          <w:rStyle w:val="eop"/>
          <w:rFonts w:ascii="Arial" w:hAnsi="Arial" w:cs="Arial"/>
        </w:rPr>
        <w:t> </w:t>
      </w:r>
    </w:p>
    <w:p w14:paraId="71D1B00B" w14:textId="34CFB42F" w:rsidR="004B78EF" w:rsidRDefault="0076556B"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Members of</w:t>
      </w:r>
      <w:r w:rsidR="004B78EF">
        <w:rPr>
          <w:rStyle w:val="normaltextrun"/>
          <w:rFonts w:ascii="Arial" w:eastAsiaTheme="majorEastAsia" w:hAnsi="Arial" w:cs="Arial"/>
          <w:lang w:val="en-US"/>
        </w:rPr>
        <w:t xml:space="preserve"> the </w:t>
      </w:r>
      <w:r w:rsidR="00AB3CEC">
        <w:rPr>
          <w:rStyle w:val="normaltextrun"/>
          <w:rFonts w:ascii="Arial" w:eastAsiaTheme="majorEastAsia" w:hAnsi="Arial" w:cs="Arial"/>
          <w:lang w:val="en-US"/>
        </w:rPr>
        <w:t xml:space="preserve">ENA’s </w:t>
      </w:r>
      <w:r w:rsidR="004B78EF">
        <w:rPr>
          <w:rStyle w:val="normaltextrun"/>
          <w:rFonts w:ascii="Arial" w:eastAsiaTheme="majorEastAsia" w:hAnsi="Arial" w:cs="Arial"/>
          <w:lang w:val="en-US"/>
        </w:rPr>
        <w:t xml:space="preserve">Open Networks Project delivered a presentation </w:t>
      </w:r>
      <w:r w:rsidR="004B78EF">
        <w:rPr>
          <w:rStyle w:val="normaltextrun"/>
          <w:rFonts w:ascii="Arial" w:eastAsiaTheme="majorEastAsia" w:hAnsi="Arial" w:cs="Arial"/>
          <w:i/>
          <w:iCs/>
          <w:lang w:val="en-US"/>
        </w:rPr>
        <w:t>on WS1B P6 Operational DER Visibility and Monitoring</w:t>
      </w:r>
      <w:r w:rsidR="004B78EF">
        <w:rPr>
          <w:rStyle w:val="normaltextrun"/>
          <w:rFonts w:ascii="Arial" w:eastAsiaTheme="majorEastAsia" w:hAnsi="Arial" w:cs="Arial"/>
          <w:lang w:val="en-US"/>
        </w:rPr>
        <w:t xml:space="preserve"> to the Workgroup. This presentation document can be found in Annex 12.</w:t>
      </w:r>
      <w:r w:rsidR="004B78EF">
        <w:rPr>
          <w:rStyle w:val="normaltextrun"/>
          <w:rFonts w:ascii="Arial" w:eastAsiaTheme="majorEastAsia" w:hAnsi="Arial" w:cs="Arial"/>
        </w:rPr>
        <w:t> </w:t>
      </w:r>
      <w:r w:rsidR="004B78EF">
        <w:rPr>
          <w:rStyle w:val="eop"/>
          <w:rFonts w:ascii="Arial" w:hAnsi="Arial" w:cs="Arial"/>
        </w:rPr>
        <w:t> </w:t>
      </w:r>
    </w:p>
    <w:p w14:paraId="145B7BF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14AFE18B" w14:textId="2D9408E5"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It was clarified that the project covers the visibility of </w:t>
      </w:r>
      <w:r w:rsidR="001E7AA6">
        <w:rPr>
          <w:rStyle w:val="normaltextrun"/>
          <w:rFonts w:ascii="Arial" w:eastAsiaTheme="majorEastAsia" w:hAnsi="Arial" w:cs="Arial"/>
          <w:lang w:val="en-US"/>
        </w:rPr>
        <w:t>G</w:t>
      </w:r>
      <w:r>
        <w:rPr>
          <w:rStyle w:val="normaltextrun"/>
          <w:rFonts w:ascii="Arial" w:eastAsiaTheme="majorEastAsia" w:hAnsi="Arial" w:cs="Arial"/>
          <w:lang w:val="en-US"/>
        </w:rPr>
        <w:t xml:space="preserve">enerators’ real time, or close to real time data (to both DNOs and </w:t>
      </w:r>
      <w:r w:rsidR="00F059CA">
        <w:rPr>
          <w:rStyle w:val="normaltextrun"/>
          <w:rFonts w:ascii="Arial" w:eastAsiaTheme="majorEastAsia" w:hAnsi="Arial" w:cs="Arial"/>
          <w:lang w:val="en-US"/>
        </w:rPr>
        <w:t xml:space="preserve">the </w:t>
      </w:r>
      <w:r>
        <w:rPr>
          <w:rStyle w:val="normaltextrun"/>
          <w:rFonts w:ascii="Arial" w:eastAsiaTheme="majorEastAsia" w:hAnsi="Arial" w:cs="Arial"/>
          <w:lang w:val="en-US"/>
        </w:rPr>
        <w:t xml:space="preserve">ESO) but was not intended to cover control. During the discussion, the ESO Workgroup member noted that under the Grid Code and bilateral agreements, operational metering signals should be refreshed every 1 second.  For </w:t>
      </w:r>
      <w:r w:rsidR="00613616">
        <w:rPr>
          <w:rStyle w:val="normaltextrun"/>
          <w:rFonts w:ascii="Arial" w:eastAsiaTheme="majorEastAsia" w:hAnsi="Arial" w:cs="Arial"/>
          <w:lang w:val="en-US"/>
        </w:rPr>
        <w:t>E</w:t>
      </w:r>
      <w:r>
        <w:rPr>
          <w:rStyle w:val="normaltextrun"/>
          <w:rFonts w:ascii="Arial" w:eastAsiaTheme="majorEastAsia" w:hAnsi="Arial" w:cs="Arial"/>
          <w:lang w:val="en-US"/>
        </w:rPr>
        <w:t xml:space="preserve">mbedded </w:t>
      </w:r>
      <w:r w:rsidR="00613616">
        <w:rPr>
          <w:rStyle w:val="normaltextrun"/>
          <w:rFonts w:ascii="Arial" w:eastAsiaTheme="majorEastAsia" w:hAnsi="Arial" w:cs="Arial"/>
          <w:lang w:val="en-US"/>
        </w:rPr>
        <w:t>G</w:t>
      </w:r>
      <w:r>
        <w:rPr>
          <w:rStyle w:val="normaltextrun"/>
          <w:rFonts w:ascii="Arial" w:eastAsiaTheme="majorEastAsia" w:hAnsi="Arial" w:cs="Arial"/>
          <w:lang w:val="en-US"/>
        </w:rPr>
        <w:t xml:space="preserve">enerators connected to the DNOs’ systems (with no CUSC contract), it was not clear that SCADA systems had the ability to transmit operational metering data at the same refresh rate and whether it </w:t>
      </w:r>
      <w:r w:rsidR="00817DD5">
        <w:rPr>
          <w:rStyle w:val="normaltextrun"/>
          <w:rFonts w:ascii="Arial" w:eastAsiaTheme="majorEastAsia" w:hAnsi="Arial" w:cs="Arial"/>
          <w:lang w:val="en-US"/>
        </w:rPr>
        <w:t xml:space="preserve">would meet the ESO’s requirements for </w:t>
      </w:r>
      <w:r>
        <w:rPr>
          <w:rStyle w:val="normaltextrun"/>
          <w:rFonts w:ascii="Arial" w:eastAsiaTheme="majorEastAsia" w:hAnsi="Arial" w:cs="Arial"/>
          <w:lang w:val="en-US"/>
        </w:rPr>
        <w:t>real time data.</w:t>
      </w:r>
      <w:r>
        <w:rPr>
          <w:rStyle w:val="normaltextrun"/>
          <w:rFonts w:ascii="Arial" w:eastAsiaTheme="majorEastAsia" w:hAnsi="Arial" w:cs="Arial"/>
        </w:rPr>
        <w:t> </w:t>
      </w:r>
      <w:r>
        <w:rPr>
          <w:rStyle w:val="eop"/>
          <w:rFonts w:ascii="Arial" w:hAnsi="Arial" w:cs="Arial"/>
        </w:rPr>
        <w:t> </w:t>
      </w:r>
    </w:p>
    <w:p w14:paraId="3A6C3C0E"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6548C58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raised the following comments in relation to the above: </w:t>
      </w:r>
      <w:r>
        <w:rPr>
          <w:rStyle w:val="normaltextrun"/>
          <w:rFonts w:ascii="Arial" w:eastAsiaTheme="majorEastAsia" w:hAnsi="Arial" w:cs="Arial"/>
        </w:rPr>
        <w:t> </w:t>
      </w:r>
      <w:r>
        <w:rPr>
          <w:rStyle w:val="eop"/>
          <w:rFonts w:ascii="Arial" w:hAnsi="Arial" w:cs="Arial"/>
        </w:rPr>
        <w:t> </w:t>
      </w:r>
    </w:p>
    <w:p w14:paraId="33CE5064" w14:textId="4D27F2A6" w:rsidR="004B78EF" w:rsidRDefault="004B78EF" w:rsidP="000E2ACA">
      <w:pPr>
        <w:pStyle w:val="paragraph"/>
        <w:numPr>
          <w:ilvl w:val="0"/>
          <w:numId w:val="36"/>
        </w:numPr>
        <w:spacing w:before="120" w:beforeAutospacing="0" w:after="120" w:afterAutospacing="0"/>
        <w:ind w:left="714" w:hanging="357"/>
        <w:jc w:val="both"/>
        <w:textAlignment w:val="baseline"/>
        <w:rPr>
          <w:rFonts w:ascii="Arial" w:hAnsi="Arial" w:cs="Arial"/>
        </w:rPr>
      </w:pPr>
      <w:r>
        <w:rPr>
          <w:rStyle w:val="normaltextrun"/>
          <w:rFonts w:ascii="Arial" w:eastAsiaTheme="majorEastAsia" w:hAnsi="Arial" w:cs="Arial"/>
          <w:lang w:val="en-US"/>
        </w:rPr>
        <w:t xml:space="preserve">DNOs should ideally </w:t>
      </w:r>
      <w:r w:rsidR="00934B7B">
        <w:rPr>
          <w:rStyle w:val="normaltextrun"/>
          <w:rFonts w:ascii="Arial" w:eastAsiaTheme="majorEastAsia" w:hAnsi="Arial" w:cs="Arial"/>
          <w:lang w:val="en-US"/>
        </w:rPr>
        <w:t xml:space="preserve">currently </w:t>
      </w:r>
      <w:r>
        <w:rPr>
          <w:rStyle w:val="normaltextrun"/>
          <w:rFonts w:ascii="Arial" w:eastAsiaTheme="majorEastAsia" w:hAnsi="Arial" w:cs="Arial"/>
          <w:lang w:val="en-US"/>
        </w:rPr>
        <w:t>have visibility of embedded generation of 1MW</w:t>
      </w:r>
      <w:r w:rsidR="00352857">
        <w:rPr>
          <w:rStyle w:val="normaltextrun"/>
          <w:rFonts w:ascii="Arial" w:eastAsiaTheme="majorEastAsia" w:hAnsi="Arial" w:cs="Arial"/>
          <w:lang w:val="en-US"/>
        </w:rPr>
        <w:t xml:space="preserve"> and</w:t>
      </w:r>
      <w:r>
        <w:rPr>
          <w:rStyle w:val="normaltextrun"/>
          <w:rFonts w:ascii="Arial" w:eastAsiaTheme="majorEastAsia" w:hAnsi="Arial" w:cs="Arial"/>
          <w:lang w:val="en-US"/>
        </w:rPr>
        <w:t xml:space="preserve"> above, which should also be available to the ESO</w:t>
      </w:r>
      <w:r w:rsidR="000901C9">
        <w:rPr>
          <w:rStyle w:val="normaltextrun"/>
          <w:rFonts w:ascii="Arial" w:eastAsiaTheme="majorEastAsia" w:hAnsi="Arial" w:cs="Arial"/>
          <w:lang w:val="en-US"/>
        </w:rPr>
        <w:t>,</w:t>
      </w:r>
      <w:r>
        <w:rPr>
          <w:rStyle w:val="normaltextrun"/>
          <w:rFonts w:ascii="Arial" w:eastAsiaTheme="majorEastAsia" w:hAnsi="Arial" w:cs="Arial"/>
          <w:lang w:val="en-US"/>
        </w:rPr>
        <w:t xml:space="preserve"> however this </w:t>
      </w:r>
      <w:r w:rsidR="000429DC">
        <w:rPr>
          <w:rStyle w:val="normaltextrun"/>
          <w:rFonts w:ascii="Arial" w:eastAsiaTheme="majorEastAsia" w:hAnsi="Arial" w:cs="Arial"/>
          <w:lang w:val="en-US"/>
        </w:rPr>
        <w:t xml:space="preserve">would </w:t>
      </w:r>
      <w:r>
        <w:rPr>
          <w:rStyle w:val="normaltextrun"/>
          <w:rFonts w:ascii="Arial" w:eastAsiaTheme="majorEastAsia" w:hAnsi="Arial" w:cs="Arial"/>
          <w:lang w:val="en-US"/>
        </w:rPr>
        <w:t xml:space="preserve">only provide visibility </w:t>
      </w:r>
      <w:r w:rsidR="00264527">
        <w:rPr>
          <w:rStyle w:val="normaltextrun"/>
          <w:rFonts w:ascii="Arial" w:eastAsiaTheme="majorEastAsia" w:hAnsi="Arial" w:cs="Arial"/>
          <w:lang w:val="en-US"/>
        </w:rPr>
        <w:t xml:space="preserve">alone </w:t>
      </w:r>
      <w:r>
        <w:rPr>
          <w:rStyle w:val="normaltextrun"/>
          <w:rFonts w:ascii="Arial" w:eastAsiaTheme="majorEastAsia" w:hAnsi="Arial" w:cs="Arial"/>
          <w:lang w:val="en-US"/>
        </w:rPr>
        <w:t>and not control or interactions with the balancing mechanism.  </w:t>
      </w:r>
      <w:r>
        <w:rPr>
          <w:rStyle w:val="normaltextrun"/>
          <w:rFonts w:ascii="Arial" w:eastAsiaTheme="majorEastAsia" w:hAnsi="Arial" w:cs="Arial"/>
        </w:rPr>
        <w:t> </w:t>
      </w:r>
      <w:r>
        <w:rPr>
          <w:rStyle w:val="eop"/>
          <w:rFonts w:ascii="Arial" w:hAnsi="Arial" w:cs="Arial"/>
        </w:rPr>
        <w:t> </w:t>
      </w:r>
    </w:p>
    <w:p w14:paraId="49A259DA" w14:textId="77777777" w:rsidR="00BF6EEF" w:rsidRDefault="00BF6EEF" w:rsidP="00DB1902">
      <w:pPr>
        <w:pStyle w:val="ListParagraph"/>
        <w:numPr>
          <w:ilvl w:val="0"/>
          <w:numId w:val="36"/>
        </w:numPr>
        <w:spacing w:line="240" w:lineRule="auto"/>
        <w:ind w:left="714" w:hanging="357"/>
        <w:contextualSpacing w:val="0"/>
      </w:pPr>
      <w:r>
        <w:t>The Open Networks team produced a gap analysis on the level of visibility of generation assets across DNO networks, and then carried out a CBA for retrofitting these sites, looking at the cost and the benefits that greater visibility would unlock. This informed the recommendation from the product team to retrofit anything 1MW and above.</w:t>
      </w:r>
    </w:p>
    <w:p w14:paraId="72D86554" w14:textId="77777777" w:rsidR="00BF6EEF" w:rsidRDefault="00BF6EEF" w:rsidP="00DB1902">
      <w:pPr>
        <w:pStyle w:val="paragraph"/>
        <w:numPr>
          <w:ilvl w:val="0"/>
          <w:numId w:val="36"/>
        </w:numPr>
        <w:spacing w:before="120" w:beforeAutospacing="0" w:after="120" w:afterAutospacing="0"/>
        <w:ind w:left="714" w:hanging="357"/>
        <w:jc w:val="both"/>
        <w:textAlignment w:val="baseline"/>
        <w:rPr>
          <w:rStyle w:val="eop"/>
          <w:rFonts w:ascii="Arial" w:hAnsi="Arial" w:cs="Arial"/>
        </w:rPr>
      </w:pPr>
      <w:r>
        <w:rPr>
          <w:rStyle w:val="normaltextrun"/>
          <w:rFonts w:ascii="Arial" w:eastAsiaTheme="majorEastAsia" w:hAnsi="Arial" w:cs="Arial"/>
          <w:lang w:val="en-US"/>
        </w:rPr>
        <w:t>Remote monitoring on all new sites is determined by the HV designs for each DNO, but for EREC G99 compliance all new (or significantly modified existing) installations ≥ 10MW must have the ability to provide remote monitoring capability to the DNOs.  However, all DNOs now install SCADA at all generation sites down to a threshold which varies by DNO, but in all cases are less than 1MW. </w:t>
      </w:r>
      <w:r>
        <w:rPr>
          <w:rStyle w:val="eop"/>
          <w:rFonts w:ascii="Arial" w:hAnsi="Arial" w:cs="Arial"/>
        </w:rPr>
        <w:t> </w:t>
      </w:r>
    </w:p>
    <w:p w14:paraId="332159BD" w14:textId="77777777" w:rsidR="00BF6EEF" w:rsidRDefault="00BF6EEF" w:rsidP="00DB1902">
      <w:pPr>
        <w:pStyle w:val="paragraph"/>
        <w:numPr>
          <w:ilvl w:val="0"/>
          <w:numId w:val="36"/>
        </w:numPr>
        <w:spacing w:before="120" w:beforeAutospacing="0" w:after="120" w:afterAutospacing="0"/>
        <w:ind w:left="714" w:hanging="357"/>
        <w:jc w:val="both"/>
        <w:textAlignment w:val="baseline"/>
        <w:rPr>
          <w:rFonts w:ascii="Arial" w:hAnsi="Arial" w:cs="Arial"/>
        </w:rPr>
      </w:pPr>
      <w:r>
        <w:rPr>
          <w:rStyle w:val="normaltextrun"/>
          <w:rFonts w:ascii="Arial" w:eastAsiaTheme="majorEastAsia" w:hAnsi="Arial" w:cs="Arial"/>
          <w:lang w:val="en-US"/>
        </w:rPr>
        <w:t>The Open Networks work included a CBA to determine the cost against the benefit of providing the enhanced embedded generation visibility for the Workgroup to review.</w:t>
      </w:r>
      <w:r>
        <w:rPr>
          <w:rStyle w:val="normaltextrun"/>
          <w:rFonts w:ascii="Arial" w:eastAsiaTheme="majorEastAsia" w:hAnsi="Arial" w:cs="Arial"/>
        </w:rPr>
        <w:t> </w:t>
      </w:r>
      <w:r>
        <w:rPr>
          <w:rStyle w:val="eop"/>
          <w:rFonts w:ascii="Arial" w:hAnsi="Arial" w:cs="Arial"/>
        </w:rPr>
        <w:t> </w:t>
      </w:r>
    </w:p>
    <w:p w14:paraId="745DCFEB" w14:textId="31B081D8" w:rsidR="00BF6EEF" w:rsidRDefault="00BF6EEF" w:rsidP="00DB1902">
      <w:pPr>
        <w:pStyle w:val="ListParagraph"/>
        <w:numPr>
          <w:ilvl w:val="0"/>
          <w:numId w:val="36"/>
        </w:numPr>
        <w:spacing w:line="240" w:lineRule="auto"/>
        <w:ind w:left="714" w:hanging="357"/>
        <w:contextualSpacing w:val="0"/>
      </w:pPr>
      <w:r>
        <w:t xml:space="preserve">Open Networks provided visibility of the level of accuracy and granularity of data from DER sites. DNOs </w:t>
      </w:r>
      <w:r w:rsidR="00894C43">
        <w:t>do</w:t>
      </w:r>
      <w:r>
        <w:t xml:space="preserve"> not normally collect a refreshed measurement at a set frequency (</w:t>
      </w:r>
      <w:proofErr w:type="gramStart"/>
      <w:r>
        <w:t>e.g.</w:t>
      </w:r>
      <w:proofErr w:type="gramEnd"/>
      <w:r>
        <w:t xml:space="preserve"> 1s) but rather based on change. A 1% change is what most DNOs have implemented. </w:t>
      </w:r>
    </w:p>
    <w:p w14:paraId="0CEED456" w14:textId="17E5EAD2" w:rsidR="004B78EF" w:rsidRDefault="004B78EF" w:rsidP="00DB1902">
      <w:pPr>
        <w:pStyle w:val="paragraph"/>
        <w:numPr>
          <w:ilvl w:val="0"/>
          <w:numId w:val="36"/>
        </w:numPr>
        <w:spacing w:before="120" w:beforeAutospacing="0" w:after="120" w:afterAutospacing="0"/>
        <w:ind w:left="714" w:hanging="357"/>
        <w:jc w:val="both"/>
        <w:textAlignment w:val="baseline"/>
        <w:rPr>
          <w:rFonts w:ascii="Arial" w:hAnsi="Arial" w:cs="Arial"/>
        </w:rPr>
      </w:pPr>
      <w:r>
        <w:rPr>
          <w:rStyle w:val="normaltextrun"/>
          <w:rFonts w:ascii="Arial" w:eastAsiaTheme="majorEastAsia" w:hAnsi="Arial" w:cs="Arial"/>
          <w:lang w:val="en-US"/>
        </w:rPr>
        <w:t>The Open Networks workstream report</w:t>
      </w:r>
      <w:r w:rsidR="004D7054">
        <w:rPr>
          <w:rStyle w:val="normaltextrun"/>
          <w:rFonts w:ascii="Arial" w:eastAsiaTheme="majorEastAsia" w:hAnsi="Arial" w:cs="Arial"/>
          <w:lang w:val="en-US"/>
        </w:rPr>
        <w:t>ed</w:t>
      </w:r>
      <w:r>
        <w:rPr>
          <w:rStyle w:val="normaltextrun"/>
          <w:rFonts w:ascii="Arial" w:eastAsiaTheme="majorEastAsia" w:hAnsi="Arial" w:cs="Arial"/>
          <w:lang w:val="en-US"/>
        </w:rPr>
        <w:t xml:space="preserve"> their findings on the visibility aspects of their project </w:t>
      </w:r>
      <w:r w:rsidR="004D7054">
        <w:rPr>
          <w:rStyle w:val="normaltextrun"/>
          <w:rFonts w:ascii="Arial" w:eastAsiaTheme="majorEastAsia" w:hAnsi="Arial" w:cs="Arial"/>
          <w:lang w:val="en-US"/>
        </w:rPr>
        <w:t xml:space="preserve">to the </w:t>
      </w:r>
      <w:r w:rsidR="008D1A31">
        <w:rPr>
          <w:rStyle w:val="normaltextrun"/>
          <w:rFonts w:ascii="Arial" w:eastAsiaTheme="majorEastAsia" w:hAnsi="Arial" w:cs="Arial"/>
          <w:lang w:val="en-US"/>
        </w:rPr>
        <w:t xml:space="preserve">GC0117 Workgroup </w:t>
      </w:r>
      <w:r>
        <w:rPr>
          <w:rStyle w:val="normaltextrun"/>
          <w:rFonts w:ascii="Arial" w:eastAsiaTheme="majorEastAsia" w:hAnsi="Arial" w:cs="Arial"/>
          <w:lang w:val="en-US"/>
        </w:rPr>
        <w:t>at the end of 2021.</w:t>
      </w:r>
      <w:r>
        <w:rPr>
          <w:rStyle w:val="normaltextrun"/>
          <w:rFonts w:ascii="Arial" w:eastAsiaTheme="majorEastAsia" w:hAnsi="Arial" w:cs="Arial"/>
        </w:rPr>
        <w:t> </w:t>
      </w:r>
      <w:r>
        <w:rPr>
          <w:rStyle w:val="eop"/>
          <w:rFonts w:ascii="Arial" w:hAnsi="Arial" w:cs="Arial"/>
        </w:rPr>
        <w:t> </w:t>
      </w:r>
    </w:p>
    <w:p w14:paraId="6327C22E" w14:textId="369F31E6" w:rsidR="004B78EF" w:rsidRDefault="004B78EF" w:rsidP="00DB1902">
      <w:pPr>
        <w:pStyle w:val="paragraph"/>
        <w:numPr>
          <w:ilvl w:val="0"/>
          <w:numId w:val="36"/>
        </w:numPr>
        <w:spacing w:before="120" w:beforeAutospacing="0" w:after="120" w:afterAutospacing="0"/>
        <w:ind w:left="714" w:hanging="357"/>
        <w:jc w:val="both"/>
        <w:textAlignment w:val="baseline"/>
      </w:pPr>
      <w:r>
        <w:rPr>
          <w:rStyle w:val="normaltextrun"/>
          <w:rFonts w:ascii="Arial" w:eastAsiaTheme="majorEastAsia" w:hAnsi="Arial" w:cs="Arial"/>
          <w:lang w:val="en-US"/>
        </w:rPr>
        <w:t>It was noted that Open Networks is largely a piece of work developed between the DNOs and ESO and as such was not open to full representative stakeholder input and lacked the full open governance process as per the Grid Code.</w:t>
      </w:r>
      <w:r>
        <w:rPr>
          <w:rStyle w:val="normaltextrun"/>
          <w:rFonts w:eastAsiaTheme="majorEastAsia"/>
          <w:lang w:val="en-US"/>
        </w:rPr>
        <w:t> </w:t>
      </w:r>
      <w:r>
        <w:rPr>
          <w:rStyle w:val="eop"/>
        </w:rPr>
        <w:t> </w:t>
      </w:r>
    </w:p>
    <w:p w14:paraId="07514AFC" w14:textId="77777777" w:rsidR="004B78EF" w:rsidRDefault="004B78EF" w:rsidP="00DB1902">
      <w:pPr>
        <w:pStyle w:val="paragraph"/>
        <w:numPr>
          <w:ilvl w:val="0"/>
          <w:numId w:val="36"/>
        </w:numPr>
        <w:spacing w:before="120" w:beforeAutospacing="0" w:after="120" w:afterAutospacing="0"/>
        <w:ind w:left="714" w:hanging="357"/>
        <w:jc w:val="both"/>
        <w:textAlignment w:val="baseline"/>
      </w:pPr>
      <w:r>
        <w:rPr>
          <w:rStyle w:val="normaltextrun"/>
          <w:rFonts w:ascii="Arial" w:eastAsiaTheme="majorEastAsia" w:hAnsi="Arial" w:cs="Arial"/>
          <w:lang w:val="en-US"/>
        </w:rPr>
        <w:t>It was suggested that the Workgroup maintain communications with the Open Networks team as the solution develops particularly to avoid possible negative implications or duplication arising from this modification.</w:t>
      </w:r>
      <w:r>
        <w:rPr>
          <w:rStyle w:val="normaltextrun"/>
          <w:rFonts w:eastAsiaTheme="majorEastAsia"/>
          <w:lang w:val="en-US"/>
        </w:rPr>
        <w:t> </w:t>
      </w:r>
      <w:r>
        <w:rPr>
          <w:rStyle w:val="eop"/>
        </w:rPr>
        <w:t> </w:t>
      </w:r>
    </w:p>
    <w:p w14:paraId="7536CDAE" w14:textId="77777777" w:rsidR="004B78EF" w:rsidRDefault="004B78EF" w:rsidP="004B78EF">
      <w:pPr>
        <w:pStyle w:val="paragraph"/>
        <w:spacing w:before="0" w:beforeAutospacing="0" w:after="0" w:afterAutospacing="0"/>
        <w:ind w:left="360"/>
        <w:jc w:val="both"/>
        <w:textAlignment w:val="baseline"/>
        <w:rPr>
          <w:rFonts w:ascii="Segoe UI" w:hAnsi="Segoe UI" w:cs="Segoe UI"/>
          <w:sz w:val="18"/>
          <w:szCs w:val="18"/>
        </w:rPr>
      </w:pPr>
      <w:r>
        <w:rPr>
          <w:rStyle w:val="eop"/>
          <w:rFonts w:ascii="Arial" w:hAnsi="Arial" w:cs="Arial"/>
        </w:rPr>
        <w:lastRenderedPageBreak/>
        <w:t> </w:t>
      </w:r>
    </w:p>
    <w:p w14:paraId="527D903C" w14:textId="5C9993CD"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Retrospectivity discussion</w:t>
      </w:r>
    </w:p>
    <w:p w14:paraId="66B8188E" w14:textId="5EC986D2" w:rsidR="00C75CAD" w:rsidRDefault="004B78EF" w:rsidP="00BA0DAB">
      <w:pPr>
        <w:pStyle w:val="paragraph"/>
        <w:spacing w:before="0" w:beforeAutospacing="0" w:after="0" w:afterAutospacing="0"/>
        <w:jc w:val="both"/>
        <w:textAlignment w:val="baseline"/>
        <w:rPr>
          <w:rStyle w:val="normaltextrun"/>
          <w:rFonts w:ascii="Arial" w:eastAsiaTheme="majorEastAsia" w:hAnsi="Arial" w:cs="Arial"/>
          <w:lang w:val="en-US"/>
        </w:rPr>
      </w:pPr>
      <w:r>
        <w:rPr>
          <w:rStyle w:val="normaltextrun"/>
          <w:rFonts w:ascii="Arial" w:eastAsiaTheme="majorEastAsia" w:hAnsi="Arial" w:cs="Arial"/>
          <w:lang w:val="en-US"/>
        </w:rPr>
        <w:t>The Proposer clarified that the original proposal d</w:t>
      </w:r>
      <w:r w:rsidR="00742C5C">
        <w:rPr>
          <w:rStyle w:val="normaltextrun"/>
          <w:rFonts w:ascii="Arial" w:eastAsiaTheme="majorEastAsia" w:hAnsi="Arial" w:cs="Arial"/>
          <w:lang w:val="en-US"/>
        </w:rPr>
        <w:t>oes</w:t>
      </w:r>
      <w:r>
        <w:rPr>
          <w:rStyle w:val="normaltextrun"/>
          <w:rFonts w:ascii="Arial" w:eastAsiaTheme="majorEastAsia" w:hAnsi="Arial" w:cs="Arial"/>
          <w:lang w:val="en-US"/>
        </w:rPr>
        <w:t xml:space="preserve"> not include retrospectivity</w:t>
      </w:r>
      <w:r w:rsidR="00564962">
        <w:rPr>
          <w:rStyle w:val="normaltextrun"/>
          <w:rFonts w:ascii="Arial" w:eastAsiaTheme="majorEastAsia" w:hAnsi="Arial" w:cs="Arial"/>
          <w:lang w:val="en-US"/>
        </w:rPr>
        <w:t xml:space="preserve">, however if it were to include retrospectivity, </w:t>
      </w:r>
      <w:r>
        <w:rPr>
          <w:rStyle w:val="normaltextrun"/>
          <w:rFonts w:ascii="Arial" w:eastAsiaTheme="majorEastAsia" w:hAnsi="Arial" w:cs="Arial"/>
          <w:lang w:val="en-US"/>
        </w:rPr>
        <w:t xml:space="preserve">there are </w:t>
      </w:r>
      <w:r w:rsidR="00BA0DAB">
        <w:rPr>
          <w:rStyle w:val="normaltextrun"/>
          <w:rFonts w:ascii="Arial" w:eastAsiaTheme="majorEastAsia" w:hAnsi="Arial" w:cs="Arial"/>
          <w:lang w:val="en-US"/>
        </w:rPr>
        <w:t xml:space="preserve">multiple </w:t>
      </w:r>
      <w:r>
        <w:rPr>
          <w:rStyle w:val="normaltextrun"/>
          <w:rFonts w:ascii="Arial" w:eastAsiaTheme="majorEastAsia" w:hAnsi="Arial" w:cs="Arial"/>
          <w:lang w:val="en-US"/>
        </w:rPr>
        <w:t xml:space="preserve">ways </w:t>
      </w:r>
      <w:r w:rsidR="00BB7C78">
        <w:rPr>
          <w:rStyle w:val="normaltextrun"/>
          <w:rFonts w:ascii="Arial" w:eastAsiaTheme="majorEastAsia" w:hAnsi="Arial" w:cs="Arial"/>
          <w:lang w:val="en-US"/>
        </w:rPr>
        <w:t xml:space="preserve">it </w:t>
      </w:r>
      <w:r>
        <w:rPr>
          <w:rStyle w:val="normaltextrun"/>
          <w:rFonts w:ascii="Arial" w:eastAsiaTheme="majorEastAsia" w:hAnsi="Arial" w:cs="Arial"/>
          <w:lang w:val="en-US"/>
        </w:rPr>
        <w:t>could apply.</w:t>
      </w:r>
      <w:r w:rsidR="00707BC7">
        <w:rPr>
          <w:rStyle w:val="normaltextrun"/>
          <w:rFonts w:ascii="Arial" w:eastAsiaTheme="majorEastAsia" w:hAnsi="Arial" w:cs="Arial"/>
          <w:lang w:val="en-US"/>
        </w:rPr>
        <w:t xml:space="preserve"> </w:t>
      </w:r>
      <w:r w:rsidR="00C75CAD" w:rsidDel="00707BC7">
        <w:rPr>
          <w:rStyle w:val="normaltextrun"/>
          <w:rFonts w:ascii="Arial" w:eastAsiaTheme="majorEastAsia" w:hAnsi="Arial" w:cs="Arial"/>
        </w:rPr>
        <w:t>A table outlining the retrospective considerations is available in Annex 14. This initial thinking helped the Workgroup conclude that retrospective application shouldn’t be proposed.</w:t>
      </w:r>
      <w:r w:rsidR="00C75CAD" w:rsidDel="00707BC7">
        <w:rPr>
          <w:rStyle w:val="eop"/>
          <w:rFonts w:ascii="Arial" w:hAnsi="Arial" w:cs="Arial"/>
        </w:rPr>
        <w:t> </w:t>
      </w:r>
    </w:p>
    <w:p w14:paraId="0A92752A" w14:textId="77777777" w:rsidR="00C75CAD" w:rsidRDefault="00C75CAD" w:rsidP="00BA0DAB">
      <w:pPr>
        <w:pStyle w:val="paragraph"/>
        <w:spacing w:before="0" w:beforeAutospacing="0" w:after="0" w:afterAutospacing="0"/>
        <w:jc w:val="both"/>
        <w:textAlignment w:val="baseline"/>
        <w:rPr>
          <w:rStyle w:val="normaltextrun"/>
          <w:rFonts w:ascii="Arial" w:eastAsiaTheme="majorEastAsia" w:hAnsi="Arial" w:cs="Arial"/>
          <w:lang w:val="en-US"/>
        </w:rPr>
      </w:pPr>
    </w:p>
    <w:p w14:paraId="361329BC" w14:textId="502377AF" w:rsidR="004B78EF" w:rsidRDefault="004B78EF" w:rsidP="00BA0DAB">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ESO </w:t>
      </w:r>
      <w:proofErr w:type="spellStart"/>
      <w:r w:rsidR="002F45A9">
        <w:rPr>
          <w:rStyle w:val="normaltextrun"/>
          <w:rFonts w:ascii="Arial" w:eastAsiaTheme="majorEastAsia" w:hAnsi="Arial" w:cs="Arial"/>
          <w:lang w:val="en-US"/>
        </w:rPr>
        <w:t>favo</w:t>
      </w:r>
      <w:r w:rsidR="00A84FFD">
        <w:rPr>
          <w:rStyle w:val="normaltextrun"/>
          <w:rFonts w:ascii="Arial" w:eastAsiaTheme="majorEastAsia" w:hAnsi="Arial" w:cs="Arial"/>
          <w:lang w:val="en-US"/>
        </w:rPr>
        <w:t>u</w:t>
      </w:r>
      <w:r w:rsidR="002F45A9">
        <w:rPr>
          <w:rStyle w:val="normaltextrun"/>
          <w:rFonts w:ascii="Arial" w:eastAsiaTheme="majorEastAsia" w:hAnsi="Arial" w:cs="Arial"/>
          <w:lang w:val="en-US"/>
        </w:rPr>
        <w:t>r</w:t>
      </w:r>
      <w:r w:rsidR="00C00E92">
        <w:rPr>
          <w:rStyle w:val="normaltextrun"/>
          <w:rFonts w:ascii="Arial" w:eastAsiaTheme="majorEastAsia" w:hAnsi="Arial" w:cs="Arial"/>
          <w:lang w:val="en-US"/>
        </w:rPr>
        <w:t>s</w:t>
      </w:r>
      <w:proofErr w:type="spellEnd"/>
      <w:r>
        <w:rPr>
          <w:rStyle w:val="normaltextrun"/>
          <w:rFonts w:ascii="Arial" w:eastAsiaTheme="majorEastAsia" w:hAnsi="Arial" w:cs="Arial"/>
          <w:lang w:val="en-US"/>
        </w:rPr>
        <w:t xml:space="preserve"> no</w:t>
      </w:r>
      <w:r w:rsidR="00BF6EEF">
        <w:rPr>
          <w:rStyle w:val="normaltextrun"/>
          <w:rFonts w:ascii="Arial" w:eastAsiaTheme="majorEastAsia" w:hAnsi="Arial" w:cs="Arial"/>
          <w:lang w:val="en-US"/>
        </w:rPr>
        <w:t>t applying the proposal</w:t>
      </w:r>
      <w:r>
        <w:rPr>
          <w:rStyle w:val="normaltextrun"/>
          <w:rFonts w:ascii="Arial" w:eastAsiaTheme="majorEastAsia" w:hAnsi="Arial" w:cs="Arial"/>
          <w:lang w:val="en-US"/>
        </w:rPr>
        <w:t xml:space="preserve"> retrospectivity for all potential solutions due to the complexities that may result</w:t>
      </w:r>
      <w:r w:rsidR="00925968">
        <w:rPr>
          <w:rStyle w:val="normaltextrun"/>
          <w:rFonts w:ascii="Arial" w:eastAsiaTheme="majorEastAsia" w:hAnsi="Arial" w:cs="Arial"/>
          <w:lang w:val="en-US"/>
        </w:rPr>
        <w:t xml:space="preserve"> </w:t>
      </w:r>
      <w:r w:rsidR="00657033">
        <w:rPr>
          <w:rStyle w:val="normaltextrun"/>
          <w:rFonts w:ascii="Arial" w:eastAsiaTheme="majorEastAsia" w:hAnsi="Arial" w:cs="Arial"/>
          <w:lang w:val="en-US"/>
        </w:rPr>
        <w:t xml:space="preserve">operationally in relation to the numbers of participants </w:t>
      </w:r>
      <w:r w:rsidR="006D337B">
        <w:rPr>
          <w:rStyle w:val="normaltextrun"/>
          <w:rFonts w:ascii="Arial" w:eastAsiaTheme="majorEastAsia" w:hAnsi="Arial" w:cs="Arial"/>
          <w:lang w:val="en-US"/>
        </w:rPr>
        <w:t xml:space="preserve">that would be </w:t>
      </w:r>
      <w:r w:rsidR="00187752">
        <w:rPr>
          <w:rStyle w:val="normaltextrun"/>
          <w:rFonts w:ascii="Arial" w:eastAsiaTheme="majorEastAsia" w:hAnsi="Arial" w:cs="Arial"/>
          <w:lang w:val="en-US"/>
        </w:rPr>
        <w:t>part of the Balancing Mechanism</w:t>
      </w:r>
      <w:r>
        <w:rPr>
          <w:rStyle w:val="normaltextrun"/>
          <w:rFonts w:ascii="Arial" w:eastAsiaTheme="majorEastAsia" w:hAnsi="Arial" w:cs="Arial"/>
          <w:lang w:val="en-US"/>
        </w:rPr>
        <w:t xml:space="preserve"> and the additional costs to which existing </w:t>
      </w:r>
      <w:r w:rsidR="006551AB">
        <w:rPr>
          <w:rStyle w:val="normaltextrun"/>
          <w:rFonts w:ascii="Arial" w:eastAsiaTheme="majorEastAsia" w:hAnsi="Arial" w:cs="Arial"/>
          <w:lang w:val="en-US"/>
        </w:rPr>
        <w:t>G</w:t>
      </w:r>
      <w:r w:rsidR="00BF6EEF">
        <w:rPr>
          <w:rStyle w:val="normaltextrun"/>
          <w:rFonts w:ascii="Arial" w:eastAsiaTheme="majorEastAsia" w:hAnsi="Arial" w:cs="Arial"/>
          <w:lang w:val="en-US"/>
        </w:rPr>
        <w:t xml:space="preserve">enerators </w:t>
      </w:r>
      <w:r>
        <w:rPr>
          <w:rStyle w:val="normaltextrun"/>
          <w:rFonts w:ascii="Arial" w:eastAsiaTheme="majorEastAsia" w:hAnsi="Arial" w:cs="Arial"/>
          <w:lang w:val="en-US"/>
        </w:rPr>
        <w:t>may be exposed</w:t>
      </w:r>
      <w:r w:rsidR="002E0949">
        <w:rPr>
          <w:rStyle w:val="normaltextrun"/>
          <w:rFonts w:ascii="Arial" w:eastAsiaTheme="majorEastAsia" w:hAnsi="Arial" w:cs="Arial"/>
          <w:lang w:val="en-US"/>
        </w:rPr>
        <w:t>.</w:t>
      </w:r>
      <w:r w:rsidR="008822DB">
        <w:rPr>
          <w:rStyle w:val="normaltextrun"/>
          <w:rFonts w:ascii="Arial" w:eastAsiaTheme="majorEastAsia" w:hAnsi="Arial" w:cs="Arial"/>
          <w:lang w:val="en-US"/>
        </w:rPr>
        <w:t xml:space="preserve"> </w:t>
      </w:r>
      <w:r w:rsidR="002E0949">
        <w:rPr>
          <w:rStyle w:val="normaltextrun"/>
          <w:rFonts w:ascii="Arial" w:eastAsiaTheme="majorEastAsia" w:hAnsi="Arial" w:cs="Arial"/>
          <w:lang w:val="en-US"/>
        </w:rPr>
        <w:t xml:space="preserve">This </w:t>
      </w:r>
      <w:r w:rsidR="008822DB">
        <w:rPr>
          <w:rStyle w:val="normaltextrun"/>
          <w:rFonts w:ascii="Arial" w:eastAsiaTheme="majorEastAsia" w:hAnsi="Arial" w:cs="Arial"/>
          <w:lang w:val="en-US"/>
        </w:rPr>
        <w:t xml:space="preserve">could result in some </w:t>
      </w:r>
      <w:r w:rsidR="008139E9">
        <w:rPr>
          <w:rStyle w:val="normaltextrun"/>
          <w:rFonts w:ascii="Arial" w:eastAsiaTheme="majorEastAsia" w:hAnsi="Arial" w:cs="Arial"/>
          <w:lang w:val="en-US"/>
        </w:rPr>
        <w:t xml:space="preserve">plant being </w:t>
      </w:r>
      <w:r w:rsidR="00E23821">
        <w:rPr>
          <w:rStyle w:val="normaltextrun"/>
          <w:rFonts w:ascii="Arial" w:eastAsiaTheme="majorEastAsia" w:hAnsi="Arial" w:cs="Arial"/>
          <w:lang w:val="en-US"/>
        </w:rPr>
        <w:t xml:space="preserve">uneconomic </w:t>
      </w:r>
      <w:r w:rsidR="00F661B2">
        <w:rPr>
          <w:rStyle w:val="normaltextrun"/>
          <w:rFonts w:ascii="Arial" w:eastAsiaTheme="majorEastAsia" w:hAnsi="Arial" w:cs="Arial"/>
          <w:lang w:val="en-US"/>
        </w:rPr>
        <w:t xml:space="preserve">due to major re-design </w:t>
      </w:r>
      <w:r w:rsidR="002E0949">
        <w:rPr>
          <w:rStyle w:val="normaltextrun"/>
          <w:rFonts w:ascii="Arial" w:eastAsiaTheme="majorEastAsia" w:hAnsi="Arial" w:cs="Arial"/>
          <w:lang w:val="en-US"/>
        </w:rPr>
        <w:t>potentially being</w:t>
      </w:r>
      <w:r w:rsidR="00F661B2">
        <w:rPr>
          <w:rStyle w:val="normaltextrun"/>
          <w:rFonts w:ascii="Arial" w:eastAsiaTheme="majorEastAsia" w:hAnsi="Arial" w:cs="Arial"/>
          <w:lang w:val="en-US"/>
        </w:rPr>
        <w:t xml:space="preserve"> required</w:t>
      </w:r>
      <w:r>
        <w:rPr>
          <w:rStyle w:val="normaltextrun"/>
          <w:rFonts w:ascii="Arial" w:eastAsiaTheme="majorEastAsia" w:hAnsi="Arial" w:cs="Arial"/>
          <w:lang w:val="en-US"/>
        </w:rPr>
        <w:t>.</w:t>
      </w:r>
      <w:r w:rsidR="00BF6EEF">
        <w:rPr>
          <w:rStyle w:val="normaltextrun"/>
          <w:rFonts w:ascii="Arial" w:eastAsiaTheme="majorEastAsia" w:hAnsi="Arial" w:cs="Arial"/>
          <w:lang w:val="en-US"/>
        </w:rPr>
        <w:t xml:space="preserve"> </w:t>
      </w:r>
      <w:r>
        <w:rPr>
          <w:rStyle w:val="normaltextrun"/>
          <w:rFonts w:ascii="Arial" w:eastAsiaTheme="majorEastAsia" w:hAnsi="Arial" w:cs="Arial"/>
          <w:lang w:val="en-US"/>
        </w:rPr>
        <w:t xml:space="preserve"> It was </w:t>
      </w:r>
      <w:proofErr w:type="spellStart"/>
      <w:r>
        <w:rPr>
          <w:rStyle w:val="normaltextrun"/>
          <w:rFonts w:ascii="Arial" w:eastAsiaTheme="majorEastAsia" w:hAnsi="Arial" w:cs="Arial"/>
          <w:lang w:val="en-US"/>
        </w:rPr>
        <w:t>recognised</w:t>
      </w:r>
      <w:proofErr w:type="spellEnd"/>
      <w:r>
        <w:rPr>
          <w:rStyle w:val="normaltextrun"/>
          <w:rFonts w:ascii="Arial" w:eastAsiaTheme="majorEastAsia" w:hAnsi="Arial" w:cs="Arial"/>
          <w:lang w:val="en-US"/>
        </w:rPr>
        <w:t xml:space="preserve"> by the Workgroup that retrospectivity is rarely applied </w:t>
      </w:r>
      <w:r w:rsidR="00BF6EEF">
        <w:rPr>
          <w:rStyle w:val="normaltextrun"/>
          <w:rFonts w:ascii="Arial" w:eastAsiaTheme="majorEastAsia" w:hAnsi="Arial" w:cs="Arial"/>
          <w:lang w:val="en-US"/>
        </w:rPr>
        <w:t xml:space="preserve">to code changes </w:t>
      </w:r>
      <w:r>
        <w:rPr>
          <w:rStyle w:val="normaltextrun"/>
          <w:rFonts w:ascii="Arial" w:eastAsiaTheme="majorEastAsia" w:hAnsi="Arial" w:cs="Arial"/>
          <w:lang w:val="en-US"/>
        </w:rPr>
        <w:t>as it can lead to the erosion of existing investment and lead to unintended consequences.  One Workgroup member promoted the use of retrospectivity in relation to data provision alone (i.e., real time data, structural data, and scheduled data).</w:t>
      </w:r>
      <w:r>
        <w:rPr>
          <w:rStyle w:val="eop"/>
          <w:rFonts w:ascii="Arial" w:hAnsi="Arial" w:cs="Arial"/>
        </w:rPr>
        <w:t> </w:t>
      </w:r>
    </w:p>
    <w:p w14:paraId="1834E645"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4261CE1B" w14:textId="70F2A740" w:rsidR="004B78EF" w:rsidRPr="00BF27D3" w:rsidRDefault="004B78EF" w:rsidP="004B78EF">
      <w:pPr>
        <w:pStyle w:val="paragraph"/>
        <w:spacing w:before="0" w:beforeAutospacing="0" w:after="0" w:afterAutospacing="0"/>
        <w:jc w:val="both"/>
        <w:textAlignment w:val="baseline"/>
        <w:rPr>
          <w:rFonts w:ascii="Segoe UI" w:hAnsi="Segoe UI" w:cs="Segoe UI"/>
          <w:strike/>
          <w:color w:val="FF0000"/>
          <w:sz w:val="18"/>
          <w:szCs w:val="18"/>
        </w:rPr>
      </w:pPr>
      <w:r w:rsidRPr="00BF27D3">
        <w:rPr>
          <w:rStyle w:val="normaltextrun"/>
          <w:rFonts w:ascii="Arial" w:eastAsiaTheme="majorEastAsia" w:hAnsi="Arial" w:cs="Arial"/>
          <w:strike/>
          <w:color w:val="FF0000"/>
          <w:lang w:val="en-US"/>
        </w:rPr>
        <w:t>Workgroup members discuss</w:t>
      </w:r>
      <w:r w:rsidR="00BF6EEF" w:rsidRPr="00BF27D3">
        <w:rPr>
          <w:rStyle w:val="normaltextrun"/>
          <w:rFonts w:ascii="Arial" w:eastAsiaTheme="majorEastAsia" w:hAnsi="Arial" w:cs="Arial"/>
          <w:strike/>
          <w:color w:val="FF0000"/>
          <w:lang w:val="en-US"/>
        </w:rPr>
        <w:t>ed</w:t>
      </w:r>
      <w:r w:rsidRPr="00BF27D3">
        <w:rPr>
          <w:rStyle w:val="normaltextrun"/>
          <w:rFonts w:ascii="Arial" w:eastAsiaTheme="majorEastAsia" w:hAnsi="Arial" w:cs="Arial"/>
          <w:strike/>
          <w:color w:val="FF0000"/>
          <w:lang w:val="en-US"/>
        </w:rPr>
        <w:t xml:space="preserve"> that under </w:t>
      </w:r>
      <w:commentRangeStart w:id="133"/>
      <w:commentRangeStart w:id="134"/>
      <w:r w:rsidRPr="00BF27D3">
        <w:rPr>
          <w:rStyle w:val="normaltextrun"/>
          <w:rFonts w:ascii="Arial" w:eastAsiaTheme="majorEastAsia" w:hAnsi="Arial" w:cs="Arial"/>
          <w:strike/>
          <w:color w:val="FF0000"/>
          <w:lang w:val="en-US"/>
        </w:rPr>
        <w:t xml:space="preserve">certain solutions </w:t>
      </w:r>
      <w:commentRangeEnd w:id="133"/>
      <w:r w:rsidR="00101A5C" w:rsidRPr="00BF27D3">
        <w:rPr>
          <w:rStyle w:val="CommentReference"/>
          <w:rFonts w:ascii="Arial" w:hAnsi="Arial"/>
          <w:strike/>
          <w:color w:val="FF0000"/>
        </w:rPr>
        <w:commentReference w:id="133"/>
      </w:r>
      <w:commentRangeEnd w:id="134"/>
      <w:r w:rsidR="00582F71" w:rsidRPr="00BF27D3">
        <w:rPr>
          <w:rStyle w:val="CommentReference"/>
          <w:rFonts w:ascii="Arial" w:hAnsi="Arial"/>
          <w:color w:val="FF0000"/>
        </w:rPr>
        <w:commentReference w:id="134"/>
      </w:r>
      <w:r w:rsidRPr="00BF27D3">
        <w:rPr>
          <w:rStyle w:val="normaltextrun"/>
          <w:rFonts w:ascii="Arial" w:eastAsiaTheme="majorEastAsia" w:hAnsi="Arial" w:cs="Arial"/>
          <w:strike/>
          <w:color w:val="FF0000"/>
          <w:lang w:val="en-US"/>
        </w:rPr>
        <w:t xml:space="preserve">there may be discriminatory outcomes if there is no </w:t>
      </w:r>
      <w:r w:rsidR="002F45A9" w:rsidRPr="00BF27D3">
        <w:rPr>
          <w:rStyle w:val="normaltextrun"/>
          <w:rFonts w:ascii="Arial" w:eastAsiaTheme="majorEastAsia" w:hAnsi="Arial" w:cs="Arial"/>
          <w:strike/>
          <w:color w:val="FF0000"/>
          <w:lang w:val="en-US"/>
        </w:rPr>
        <w:t>retrospectivity</w:t>
      </w:r>
      <w:r w:rsidRPr="00BF27D3">
        <w:rPr>
          <w:rStyle w:val="normaltextrun"/>
          <w:rFonts w:ascii="Arial" w:eastAsiaTheme="majorEastAsia" w:hAnsi="Arial" w:cs="Arial"/>
          <w:strike/>
          <w:color w:val="FF0000"/>
          <w:lang w:val="en-US"/>
        </w:rPr>
        <w:t xml:space="preserve">. </w:t>
      </w:r>
    </w:p>
    <w:p w14:paraId="3D2CAC4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5DA5B7C" w14:textId="14E091B1"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Workgroup reviewed the Threshold Matrix developed by the ESO </w:t>
      </w:r>
      <w:commentRangeStart w:id="136"/>
      <w:commentRangeStart w:id="137"/>
      <w:commentRangeStart w:id="138"/>
      <w:commentRangeStart w:id="139"/>
      <w:r>
        <w:rPr>
          <w:rStyle w:val="normaltextrun"/>
          <w:rFonts w:ascii="Arial" w:eastAsiaTheme="majorEastAsia" w:hAnsi="Arial" w:cs="Arial"/>
          <w:lang w:val="en-US"/>
        </w:rPr>
        <w:t xml:space="preserve">and agreed that an </w:t>
      </w:r>
      <w:r w:rsidRPr="0077512E">
        <w:rPr>
          <w:rStyle w:val="normaltextrun"/>
          <w:rFonts w:ascii="Arial" w:eastAsiaTheme="majorEastAsia" w:hAnsi="Arial" w:cs="Arial"/>
          <w:lang w:val="en-US"/>
        </w:rPr>
        <w:t>analysis of the</w:t>
      </w:r>
      <w:r w:rsidR="001D5102">
        <w:rPr>
          <w:rStyle w:val="normaltextrun"/>
          <w:rFonts w:ascii="Arial" w:eastAsiaTheme="majorEastAsia" w:hAnsi="Arial" w:cs="Arial"/>
          <w:lang w:val="en-US"/>
        </w:rPr>
        <w:t xml:space="preserve"> impact of retaining</w:t>
      </w:r>
      <w:r w:rsidRPr="0077512E">
        <w:rPr>
          <w:rStyle w:val="normaltextrun"/>
          <w:rFonts w:ascii="Arial" w:eastAsiaTheme="majorEastAsia" w:hAnsi="Arial" w:cs="Arial"/>
          <w:lang w:val="en-US"/>
        </w:rPr>
        <w:t xml:space="preserve"> </w:t>
      </w:r>
      <w:r w:rsidR="00726250">
        <w:rPr>
          <w:rStyle w:val="normaltextrun"/>
          <w:rFonts w:ascii="Arial" w:eastAsiaTheme="majorEastAsia" w:hAnsi="Arial" w:cs="Arial"/>
          <w:lang w:val="en-US"/>
        </w:rPr>
        <w:t>a M</w:t>
      </w:r>
      <w:r w:rsidRPr="0077512E">
        <w:rPr>
          <w:rStyle w:val="normaltextrun"/>
          <w:rFonts w:ascii="Arial" w:eastAsiaTheme="majorEastAsia" w:hAnsi="Arial" w:cs="Arial"/>
          <w:lang w:val="en-US"/>
        </w:rPr>
        <w:t xml:space="preserve">edium </w:t>
      </w:r>
      <w:r w:rsidR="00726250">
        <w:rPr>
          <w:rStyle w:val="normaltextrun"/>
          <w:rFonts w:ascii="Arial" w:eastAsiaTheme="majorEastAsia" w:hAnsi="Arial" w:cs="Arial"/>
          <w:lang w:val="en-US"/>
        </w:rPr>
        <w:t xml:space="preserve">Power Station </w:t>
      </w:r>
      <w:r w:rsidRPr="0077512E">
        <w:rPr>
          <w:rStyle w:val="normaltextrun"/>
          <w:rFonts w:ascii="Arial" w:eastAsiaTheme="majorEastAsia" w:hAnsi="Arial" w:cs="Arial"/>
          <w:lang w:val="en-US"/>
        </w:rPr>
        <w:t>threshold from WAGCM1</w:t>
      </w:r>
      <w:r>
        <w:rPr>
          <w:rStyle w:val="normaltextrun"/>
          <w:rFonts w:ascii="Arial" w:eastAsiaTheme="majorEastAsia" w:hAnsi="Arial" w:cs="Arial"/>
          <w:lang w:val="en-US"/>
        </w:rPr>
        <w:t xml:space="preserve"> should be added to the matrix. </w:t>
      </w:r>
      <w:commentRangeEnd w:id="136"/>
      <w:r w:rsidR="00F02DD7">
        <w:rPr>
          <w:rStyle w:val="CommentReference"/>
          <w:rFonts w:ascii="Arial" w:hAnsi="Arial"/>
        </w:rPr>
        <w:commentReference w:id="136"/>
      </w:r>
      <w:commentRangeEnd w:id="137"/>
      <w:r w:rsidR="00D33BDA">
        <w:rPr>
          <w:rStyle w:val="CommentReference"/>
          <w:rFonts w:ascii="Arial" w:hAnsi="Arial"/>
        </w:rPr>
        <w:commentReference w:id="137"/>
      </w:r>
      <w:commentRangeEnd w:id="138"/>
      <w:r w:rsidR="00B80205">
        <w:rPr>
          <w:rStyle w:val="CommentReference"/>
          <w:rFonts w:ascii="Arial" w:hAnsi="Arial"/>
        </w:rPr>
        <w:commentReference w:id="138"/>
      </w:r>
      <w:commentRangeEnd w:id="139"/>
      <w:r w:rsidR="00476B8F">
        <w:rPr>
          <w:rStyle w:val="CommentReference"/>
          <w:rFonts w:ascii="Arial" w:hAnsi="Arial"/>
        </w:rPr>
        <w:commentReference w:id="139"/>
      </w:r>
      <w:r>
        <w:rPr>
          <w:rStyle w:val="normaltextrun"/>
          <w:rFonts w:ascii="Arial" w:eastAsiaTheme="majorEastAsia" w:hAnsi="Arial" w:cs="Arial"/>
          <w:lang w:val="en-US"/>
        </w:rPr>
        <w:t>This is available in Annex 13</w:t>
      </w:r>
      <w:r>
        <w:rPr>
          <w:rStyle w:val="normaltextrun"/>
          <w:rFonts w:ascii="Arial" w:eastAsiaTheme="majorEastAsia" w:hAnsi="Arial" w:cs="Arial"/>
        </w:rPr>
        <w:t>.</w:t>
      </w:r>
      <w:r>
        <w:rPr>
          <w:rStyle w:val="eop"/>
          <w:rFonts w:ascii="Arial" w:hAnsi="Arial" w:cs="Arial"/>
        </w:rPr>
        <w:t> </w:t>
      </w:r>
    </w:p>
    <w:p w14:paraId="54F4A49F" w14:textId="22B7D347" w:rsidR="004B78EF" w:rsidDel="00707BC7" w:rsidRDefault="004B78EF" w:rsidP="004B78EF">
      <w:pPr>
        <w:pStyle w:val="paragraph"/>
        <w:spacing w:before="0" w:beforeAutospacing="0" w:after="0" w:afterAutospacing="0"/>
        <w:jc w:val="both"/>
        <w:textAlignment w:val="baseline"/>
        <w:rPr>
          <w:rFonts w:ascii="Segoe UI" w:hAnsi="Segoe UI" w:cs="Segoe UI"/>
          <w:sz w:val="18"/>
          <w:szCs w:val="18"/>
        </w:rPr>
      </w:pPr>
      <w:r w:rsidDel="00707BC7">
        <w:rPr>
          <w:rStyle w:val="eop"/>
          <w:rFonts w:ascii="Arial" w:hAnsi="Arial" w:cs="Arial"/>
        </w:rPr>
        <w:t> </w:t>
      </w:r>
    </w:p>
    <w:p w14:paraId="1A4CD49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F26522"/>
        </w:rPr>
        <w:t> </w:t>
      </w:r>
    </w:p>
    <w:p w14:paraId="0045ADD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Demand Capacity</w:t>
      </w:r>
      <w:r w:rsidRPr="004B78EF">
        <w:rPr>
          <w:rFonts w:ascii="Arial" w:eastAsia="Times New Roman" w:hAnsi="Arial" w:cs="Arial"/>
          <w:szCs w:val="24"/>
          <w:lang w:eastAsia="en-GB"/>
        </w:rPr>
        <w:t> </w:t>
      </w:r>
    </w:p>
    <w:p w14:paraId="0C29E898" w14:textId="3F8636F5" w:rsidR="004B78EF" w:rsidRPr="004B78EF" w:rsidRDefault="00066B34" w:rsidP="004B78EF">
      <w:pPr>
        <w:spacing w:line="240" w:lineRule="auto"/>
        <w:jc w:val="both"/>
        <w:textAlignment w:val="baseline"/>
        <w:rPr>
          <w:rFonts w:ascii="Segoe UI" w:eastAsia="Times New Roman" w:hAnsi="Segoe UI" w:cs="Segoe UI"/>
          <w:sz w:val="18"/>
          <w:szCs w:val="18"/>
          <w:lang w:eastAsia="en-GB"/>
        </w:rPr>
      </w:pPr>
      <w:r>
        <w:rPr>
          <w:rFonts w:ascii="Arial" w:eastAsia="Times New Roman" w:hAnsi="Arial" w:cs="Arial"/>
          <w:szCs w:val="24"/>
          <w:lang w:val="en-US" w:eastAsia="en-GB"/>
        </w:rPr>
        <w:t>Ahead</w:t>
      </w:r>
      <w:r w:rsidR="004B78EF" w:rsidRPr="004B78EF">
        <w:rPr>
          <w:rFonts w:ascii="Arial" w:eastAsia="Times New Roman" w:hAnsi="Arial" w:cs="Arial"/>
          <w:szCs w:val="24"/>
          <w:lang w:val="en-US" w:eastAsia="en-GB"/>
        </w:rPr>
        <w:t xml:space="preserve"> of the Workgroup Consultation</w:t>
      </w:r>
      <w:r w:rsidR="00132964">
        <w:rPr>
          <w:rFonts w:ascii="Arial" w:eastAsia="Times New Roman" w:hAnsi="Arial" w:cs="Arial"/>
          <w:szCs w:val="24"/>
          <w:lang w:val="en-US" w:eastAsia="en-GB"/>
        </w:rPr>
        <w:t xml:space="preserve"> in summer 2022</w:t>
      </w:r>
      <w:r w:rsidR="004B78EF" w:rsidRPr="004B78EF">
        <w:rPr>
          <w:rFonts w:ascii="Arial" w:eastAsia="Times New Roman" w:hAnsi="Arial" w:cs="Arial"/>
          <w:szCs w:val="24"/>
          <w:lang w:val="en-US" w:eastAsia="en-GB"/>
        </w:rPr>
        <w:t>, the Workgroup noted that whilst the defect relates to equal treatment of Power Stations across GB, it was highlighted that there are also regional differences in relation to BM Units based on the size of their Demand Capacity as provided for in BC1.4.2(a)(1) and BC2.5.5. These MW thresholds are consistent with the regional differences in Power Station Registered Capacity between England and Wales and Scotland. </w:t>
      </w:r>
      <w:r w:rsidR="004B78EF" w:rsidRPr="004B78EF">
        <w:rPr>
          <w:rFonts w:ascii="Arial" w:eastAsia="Times New Roman" w:hAnsi="Arial" w:cs="Arial"/>
          <w:szCs w:val="24"/>
          <w:lang w:eastAsia="en-GB"/>
        </w:rPr>
        <w:t> </w:t>
      </w:r>
    </w:p>
    <w:p w14:paraId="3ECCD58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3278640" w14:textId="739936B1"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commentRangeStart w:id="140"/>
      <w:commentRangeStart w:id="141"/>
      <w:commentRangeStart w:id="142"/>
      <w:commentRangeStart w:id="143"/>
      <w:r w:rsidRPr="004B78EF">
        <w:rPr>
          <w:rFonts w:ascii="Arial" w:eastAsia="Times New Roman" w:hAnsi="Arial" w:cs="Arial"/>
          <w:szCs w:val="24"/>
          <w:lang w:val="en-US" w:eastAsia="en-GB"/>
        </w:rPr>
        <w:t xml:space="preserve">It was agreed amongst the Workgroup that these thresholds should not be changed as part of this modification but should be specially raised as a </w:t>
      </w:r>
      <w:r w:rsidR="00CC2A21">
        <w:rPr>
          <w:rFonts w:ascii="Arial" w:eastAsia="Times New Roman" w:hAnsi="Arial" w:cs="Arial"/>
          <w:szCs w:val="24"/>
          <w:lang w:val="en-US" w:eastAsia="en-GB"/>
        </w:rPr>
        <w:t>W</w:t>
      </w:r>
      <w:r w:rsidR="00F02DD7">
        <w:rPr>
          <w:rFonts w:ascii="Arial" w:eastAsia="Times New Roman" w:hAnsi="Arial" w:cs="Arial"/>
          <w:szCs w:val="24"/>
          <w:lang w:val="en-US" w:eastAsia="en-GB"/>
        </w:rPr>
        <w:t xml:space="preserve">orkgroup </w:t>
      </w:r>
      <w:r w:rsidR="00132964">
        <w:rPr>
          <w:rFonts w:ascii="Arial" w:eastAsia="Times New Roman" w:hAnsi="Arial" w:cs="Arial"/>
          <w:szCs w:val="24"/>
          <w:lang w:val="en-US" w:eastAsia="en-GB"/>
        </w:rPr>
        <w:t>C</w:t>
      </w:r>
      <w:r w:rsidRPr="004B78EF">
        <w:rPr>
          <w:rFonts w:ascii="Arial" w:eastAsia="Times New Roman" w:hAnsi="Arial" w:cs="Arial"/>
          <w:szCs w:val="24"/>
          <w:lang w:val="en-US" w:eastAsia="en-GB"/>
        </w:rPr>
        <w:t>onsultation question, and pending the outcome of the responses, consideration should be given to establishing a separate Grid Code modification if it is thought appropriate to do so.   </w:t>
      </w:r>
      <w:r w:rsidRPr="004B78EF">
        <w:rPr>
          <w:rFonts w:ascii="Arial" w:eastAsia="Times New Roman" w:hAnsi="Arial" w:cs="Arial"/>
          <w:szCs w:val="24"/>
          <w:lang w:eastAsia="en-GB"/>
        </w:rPr>
        <w:t> </w:t>
      </w:r>
      <w:commentRangeEnd w:id="140"/>
      <w:r w:rsidR="004370AF">
        <w:rPr>
          <w:rStyle w:val="CommentReference"/>
          <w:rFonts w:ascii="Arial" w:eastAsia="Times New Roman" w:hAnsi="Arial" w:cs="Times New Roman"/>
          <w:lang w:eastAsia="en-GB"/>
        </w:rPr>
        <w:commentReference w:id="140"/>
      </w:r>
      <w:commentRangeEnd w:id="141"/>
      <w:r w:rsidR="00D629F8">
        <w:rPr>
          <w:rStyle w:val="CommentReference"/>
          <w:rFonts w:ascii="Arial" w:eastAsia="Times New Roman" w:hAnsi="Arial" w:cs="Times New Roman"/>
          <w:lang w:eastAsia="en-GB"/>
        </w:rPr>
        <w:commentReference w:id="141"/>
      </w:r>
      <w:commentRangeEnd w:id="142"/>
      <w:r w:rsidR="00153691">
        <w:rPr>
          <w:rStyle w:val="CommentReference"/>
          <w:rFonts w:ascii="Arial" w:eastAsia="Times New Roman" w:hAnsi="Arial" w:cs="Times New Roman"/>
          <w:lang w:eastAsia="en-GB"/>
        </w:rPr>
        <w:commentReference w:id="142"/>
      </w:r>
      <w:commentRangeEnd w:id="143"/>
      <w:r w:rsidR="00F02DD7">
        <w:rPr>
          <w:rStyle w:val="CommentReference"/>
          <w:rFonts w:ascii="Arial" w:eastAsia="Times New Roman" w:hAnsi="Arial" w:cs="Times New Roman"/>
          <w:lang w:eastAsia="en-GB"/>
        </w:rPr>
        <w:commentReference w:id="143"/>
      </w:r>
    </w:p>
    <w:p w14:paraId="26E8465C" w14:textId="77777777" w:rsidR="004B78EF" w:rsidRDefault="004B78EF" w:rsidP="004B78EF">
      <w:pPr>
        <w:spacing w:line="240" w:lineRule="auto"/>
        <w:jc w:val="both"/>
        <w:textAlignment w:val="baseline"/>
        <w:rPr>
          <w:rFonts w:ascii="Arial" w:eastAsia="Times New Roman" w:hAnsi="Arial" w:cs="Arial"/>
          <w:szCs w:val="24"/>
          <w:u w:val="single"/>
          <w:lang w:val="en-US" w:eastAsia="en-GB"/>
        </w:rPr>
      </w:pPr>
    </w:p>
    <w:p w14:paraId="26F5C35A" w14:textId="744F727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Registered Capacity</w:t>
      </w:r>
      <w:r w:rsidRPr="004B78EF">
        <w:rPr>
          <w:rFonts w:ascii="Arial" w:eastAsia="Times New Roman" w:hAnsi="Arial" w:cs="Arial"/>
          <w:szCs w:val="24"/>
          <w:lang w:eastAsia="en-GB"/>
        </w:rPr>
        <w:t> </w:t>
      </w:r>
    </w:p>
    <w:p w14:paraId="3D54207F" w14:textId="555A3B35"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During the Workgroup discussions, one </w:t>
      </w:r>
      <w:r w:rsidR="0036490F">
        <w:rPr>
          <w:rFonts w:ascii="Arial" w:eastAsia="Times New Roman" w:hAnsi="Arial" w:cs="Arial"/>
          <w:szCs w:val="24"/>
          <w:lang w:val="en-US" w:eastAsia="en-GB"/>
        </w:rPr>
        <w:t xml:space="preserve">Workgroup </w:t>
      </w:r>
      <w:r w:rsidRPr="004B78EF">
        <w:rPr>
          <w:rFonts w:ascii="Arial" w:eastAsia="Times New Roman" w:hAnsi="Arial" w:cs="Arial"/>
          <w:szCs w:val="24"/>
          <w:lang w:val="en-US" w:eastAsia="en-GB"/>
        </w:rPr>
        <w:t xml:space="preserve">member raised concerns over the definition of Registered Capacity in the Grid Code.  </w:t>
      </w:r>
      <w:proofErr w:type="gramStart"/>
      <w:r w:rsidRPr="004B78EF">
        <w:rPr>
          <w:rFonts w:ascii="Arial" w:eastAsia="Times New Roman" w:hAnsi="Arial" w:cs="Arial"/>
          <w:szCs w:val="24"/>
          <w:lang w:val="en-US" w:eastAsia="en-GB"/>
        </w:rPr>
        <w:t>In particular, it</w:t>
      </w:r>
      <w:proofErr w:type="gramEnd"/>
      <w:r w:rsidRPr="004B78EF">
        <w:rPr>
          <w:rFonts w:ascii="Arial" w:eastAsia="Times New Roman" w:hAnsi="Arial" w:cs="Arial"/>
          <w:szCs w:val="24"/>
          <w:lang w:val="en-US" w:eastAsia="en-GB"/>
        </w:rPr>
        <w:t xml:space="preserve"> was noted that the treatment of Registered Capacity had not universally been applied in the same way across historic power stations. The issue raised particularly revolves around Power Stations which are located within industrial sites in which the Power Station feeds demand at that site to run an industrial process rather than simply feeding power into the </w:t>
      </w:r>
      <w:r w:rsidR="009B17DE">
        <w:rPr>
          <w:rFonts w:ascii="Arial" w:eastAsia="Times New Roman" w:hAnsi="Arial" w:cs="Arial"/>
          <w:szCs w:val="24"/>
          <w:lang w:val="en-US" w:eastAsia="en-GB"/>
        </w:rPr>
        <w:t>T</w:t>
      </w:r>
      <w:r w:rsidR="00267385" w:rsidRPr="004B78EF">
        <w:rPr>
          <w:rFonts w:ascii="Arial" w:eastAsia="Times New Roman" w:hAnsi="Arial" w:cs="Arial"/>
          <w:szCs w:val="24"/>
          <w:lang w:val="en-US" w:eastAsia="en-GB"/>
        </w:rPr>
        <w:t xml:space="preserve">otal </w:t>
      </w:r>
      <w:r w:rsidR="00262CD6">
        <w:rPr>
          <w:rFonts w:ascii="Arial" w:eastAsia="Times New Roman" w:hAnsi="Arial" w:cs="Arial"/>
          <w:szCs w:val="24"/>
          <w:lang w:val="en-US" w:eastAsia="en-GB"/>
        </w:rPr>
        <w:t>S</w:t>
      </w:r>
      <w:r w:rsidRPr="004B78EF">
        <w:rPr>
          <w:rFonts w:ascii="Arial" w:eastAsia="Times New Roman" w:hAnsi="Arial" w:cs="Arial"/>
          <w:szCs w:val="24"/>
          <w:lang w:val="en-US" w:eastAsia="en-GB"/>
        </w:rPr>
        <w:t xml:space="preserve">ystem. At a </w:t>
      </w:r>
      <w:r w:rsidR="00262CD6">
        <w:rPr>
          <w:rFonts w:ascii="Arial" w:eastAsia="Times New Roman" w:hAnsi="Arial" w:cs="Arial"/>
          <w:szCs w:val="24"/>
          <w:lang w:val="en-US" w:eastAsia="en-GB"/>
        </w:rPr>
        <w:t>T</w:t>
      </w:r>
      <w:r w:rsidRPr="004B78EF">
        <w:rPr>
          <w:rFonts w:ascii="Arial" w:eastAsia="Times New Roman" w:hAnsi="Arial" w:cs="Arial"/>
          <w:szCs w:val="24"/>
          <w:lang w:val="en-US" w:eastAsia="en-GB"/>
        </w:rPr>
        <w:t xml:space="preserve">ransmission level </w:t>
      </w:r>
      <w:r w:rsidR="008414FC">
        <w:rPr>
          <w:rFonts w:ascii="Arial" w:eastAsia="Times New Roman" w:hAnsi="Arial" w:cs="Arial"/>
          <w:szCs w:val="24"/>
          <w:lang w:val="en-US" w:eastAsia="en-GB"/>
        </w:rPr>
        <w:t>there are few</w:t>
      </w:r>
      <w:r w:rsidR="00062A11">
        <w:rPr>
          <w:rFonts w:ascii="Arial" w:eastAsia="Times New Roman" w:hAnsi="Arial" w:cs="Arial"/>
          <w:szCs w:val="24"/>
          <w:lang w:val="en-US" w:eastAsia="en-GB"/>
        </w:rPr>
        <w:t>er</w:t>
      </w:r>
      <w:r w:rsidR="008414FC">
        <w:rPr>
          <w:rFonts w:ascii="Arial" w:eastAsia="Times New Roman" w:hAnsi="Arial" w:cs="Arial"/>
          <w:szCs w:val="24"/>
          <w:lang w:val="en-US" w:eastAsia="en-GB"/>
        </w:rPr>
        <w:t xml:space="preserve"> sites</w:t>
      </w:r>
      <w:r w:rsidRPr="004B78EF">
        <w:rPr>
          <w:rFonts w:ascii="Arial" w:eastAsia="Times New Roman" w:hAnsi="Arial" w:cs="Arial"/>
          <w:szCs w:val="24"/>
          <w:lang w:val="en-US" w:eastAsia="en-GB"/>
        </w:rPr>
        <w:t xml:space="preserve"> whereas at a distribution level the issue is more common and therefore clarification was sought in respect of this issue.</w:t>
      </w:r>
      <w:r w:rsidRPr="004B78EF">
        <w:rPr>
          <w:rFonts w:ascii="Arial" w:eastAsia="Times New Roman" w:hAnsi="Arial" w:cs="Arial"/>
          <w:szCs w:val="24"/>
          <w:lang w:eastAsia="en-GB"/>
        </w:rPr>
        <w:t> </w:t>
      </w:r>
    </w:p>
    <w:p w14:paraId="5F6F88F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18EE270C" w14:textId="0221ABE6" w:rsidR="0041286A" w:rsidRDefault="004B78EF" w:rsidP="004B78EF">
      <w:pPr>
        <w:spacing w:line="240" w:lineRule="auto"/>
        <w:jc w:val="both"/>
        <w:textAlignment w:val="baseline"/>
        <w:rPr>
          <w:rFonts w:ascii="Arial" w:eastAsia="Times New Roman" w:hAnsi="Arial" w:cs="Arial"/>
          <w:szCs w:val="24"/>
          <w:lang w:val="en-US" w:eastAsia="en-GB"/>
        </w:rPr>
      </w:pPr>
      <w:r w:rsidRPr="004B78EF">
        <w:rPr>
          <w:rFonts w:ascii="Arial" w:eastAsia="Times New Roman" w:hAnsi="Arial" w:cs="Arial"/>
          <w:szCs w:val="24"/>
          <w:lang w:val="en-US" w:eastAsia="en-GB"/>
        </w:rPr>
        <w:t xml:space="preserve">The ESO considered this issue and suggested that an appropriate way forward would be to make it clear that Registered Capacity should be based on the Rated MW output of each Generating Unit within that Power Station, less any </w:t>
      </w:r>
      <w:r w:rsidR="00262CD6">
        <w:rPr>
          <w:rFonts w:ascii="Arial" w:eastAsia="Times New Roman" w:hAnsi="Arial" w:cs="Arial"/>
          <w:szCs w:val="24"/>
          <w:lang w:val="en-US" w:eastAsia="en-GB"/>
        </w:rPr>
        <w:t>D</w:t>
      </w:r>
      <w:r w:rsidRPr="004B78EF">
        <w:rPr>
          <w:rFonts w:ascii="Arial" w:eastAsia="Times New Roman" w:hAnsi="Arial" w:cs="Arial"/>
          <w:szCs w:val="24"/>
          <w:lang w:val="en-US" w:eastAsia="en-GB"/>
        </w:rPr>
        <w:t xml:space="preserve">emand used for running the Generating Units </w:t>
      </w:r>
      <w:r w:rsidR="0041286A" w:rsidRPr="004B78EF">
        <w:rPr>
          <w:rFonts w:ascii="Arial" w:eastAsia="Times New Roman" w:hAnsi="Arial" w:cs="Arial"/>
          <w:szCs w:val="24"/>
          <w:lang w:val="en-US" w:eastAsia="en-GB"/>
        </w:rPr>
        <w:t>alone</w:t>
      </w:r>
      <w:r w:rsidR="0041286A">
        <w:rPr>
          <w:rFonts w:ascii="Arial" w:eastAsia="Times New Roman" w:hAnsi="Arial" w:cs="Arial"/>
          <w:szCs w:val="24"/>
          <w:lang w:val="en-US" w:eastAsia="en-GB"/>
        </w:rPr>
        <w:t xml:space="preserve"> and</w:t>
      </w:r>
      <w:r w:rsidRPr="004B78EF">
        <w:rPr>
          <w:rFonts w:ascii="Arial" w:eastAsia="Times New Roman" w:hAnsi="Arial" w:cs="Arial"/>
          <w:szCs w:val="24"/>
          <w:lang w:val="en-US" w:eastAsia="en-GB"/>
        </w:rPr>
        <w:t xml:space="preserve"> should not </w:t>
      </w:r>
      <w:r w:rsidR="00845102" w:rsidRPr="004B78EF">
        <w:rPr>
          <w:rFonts w:ascii="Arial" w:eastAsia="Times New Roman" w:hAnsi="Arial" w:cs="Arial"/>
          <w:szCs w:val="24"/>
          <w:lang w:val="en-US" w:eastAsia="en-GB"/>
        </w:rPr>
        <w:t>consider</w:t>
      </w:r>
      <w:r w:rsidRPr="004B78EF">
        <w:rPr>
          <w:rFonts w:ascii="Arial" w:eastAsia="Times New Roman" w:hAnsi="Arial" w:cs="Arial"/>
          <w:szCs w:val="24"/>
          <w:lang w:val="en-US" w:eastAsia="en-GB"/>
        </w:rPr>
        <w:t xml:space="preserve"> any </w:t>
      </w:r>
      <w:r w:rsidR="00262CD6">
        <w:rPr>
          <w:rFonts w:ascii="Arial" w:eastAsia="Times New Roman" w:hAnsi="Arial" w:cs="Arial"/>
          <w:szCs w:val="24"/>
          <w:lang w:val="en-US" w:eastAsia="en-GB"/>
        </w:rPr>
        <w:t>D</w:t>
      </w:r>
      <w:r w:rsidRPr="004B78EF">
        <w:rPr>
          <w:rFonts w:ascii="Arial" w:eastAsia="Times New Roman" w:hAnsi="Arial" w:cs="Arial"/>
          <w:szCs w:val="24"/>
          <w:lang w:val="en-US" w:eastAsia="en-GB"/>
        </w:rPr>
        <w:t>emand used for separate purposes such as an industrial process.</w:t>
      </w:r>
      <w:ins w:id="144" w:author="David Halford (ESO)" w:date="2023-12-21T12:45:00Z">
        <w:r w:rsidR="005D7E93">
          <w:rPr>
            <w:rFonts w:ascii="Arial" w:eastAsia="Times New Roman" w:hAnsi="Arial" w:cs="Arial"/>
            <w:szCs w:val="24"/>
            <w:lang w:val="en-US" w:eastAsia="en-GB"/>
          </w:rPr>
          <w:t xml:space="preserve"> </w:t>
        </w:r>
      </w:ins>
    </w:p>
    <w:p w14:paraId="30665DF5" w14:textId="77777777" w:rsidR="0041286A" w:rsidRDefault="0041286A" w:rsidP="004B78EF">
      <w:pPr>
        <w:spacing w:line="240" w:lineRule="auto"/>
        <w:jc w:val="both"/>
        <w:textAlignment w:val="baseline"/>
        <w:rPr>
          <w:rFonts w:ascii="Arial" w:eastAsia="Times New Roman" w:hAnsi="Arial" w:cs="Arial"/>
          <w:szCs w:val="24"/>
          <w:lang w:val="en-US" w:eastAsia="en-GB"/>
        </w:rPr>
      </w:pPr>
    </w:p>
    <w:p w14:paraId="54E57977" w14:textId="3FD0E98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It was agreed that as different </w:t>
      </w:r>
      <w:r w:rsidR="0059107B" w:rsidRPr="004B78EF">
        <w:rPr>
          <w:rFonts w:ascii="Arial" w:eastAsia="Times New Roman" w:hAnsi="Arial" w:cs="Arial"/>
          <w:szCs w:val="24"/>
          <w:lang w:val="en-US" w:eastAsia="en-GB"/>
        </w:rPr>
        <w:t>p</w:t>
      </w:r>
      <w:r w:rsidRPr="004B78EF">
        <w:rPr>
          <w:rFonts w:ascii="Arial" w:eastAsia="Times New Roman" w:hAnsi="Arial" w:cs="Arial"/>
          <w:szCs w:val="24"/>
          <w:lang w:val="en-US" w:eastAsia="en-GB"/>
        </w:rPr>
        <w:t xml:space="preserve">ower Stations had been treated in different ways in the past the best solution would be to introduce a new clause into the Grid Code definition of Registered Capacity, making this point clear and that this definition would apply for new Power Stations only </w:t>
      </w:r>
      <w:r w:rsidR="00845102" w:rsidRPr="004B78EF">
        <w:rPr>
          <w:rFonts w:ascii="Arial" w:eastAsia="Times New Roman" w:hAnsi="Arial" w:cs="Arial"/>
          <w:szCs w:val="24"/>
          <w:lang w:val="en-US" w:eastAsia="en-GB"/>
        </w:rPr>
        <w:t>to</w:t>
      </w:r>
      <w:r w:rsidRPr="004B78EF">
        <w:rPr>
          <w:rFonts w:ascii="Arial" w:eastAsia="Times New Roman" w:hAnsi="Arial" w:cs="Arial"/>
          <w:szCs w:val="24"/>
          <w:lang w:val="en-US" w:eastAsia="en-GB"/>
        </w:rPr>
        <w:t xml:space="preserve"> avoid any </w:t>
      </w:r>
      <w:r w:rsidR="00F02DD7">
        <w:rPr>
          <w:rFonts w:ascii="Arial" w:eastAsia="Times New Roman" w:hAnsi="Arial" w:cs="Arial"/>
          <w:szCs w:val="24"/>
          <w:lang w:val="en-US" w:eastAsia="en-GB"/>
        </w:rPr>
        <w:t>unintended consequences for</w:t>
      </w:r>
      <w:r w:rsidRPr="004B78EF">
        <w:rPr>
          <w:rFonts w:ascii="Arial" w:eastAsia="Times New Roman" w:hAnsi="Arial" w:cs="Arial"/>
          <w:szCs w:val="24"/>
          <w:lang w:val="en-US" w:eastAsia="en-GB"/>
        </w:rPr>
        <w:t xml:space="preserve"> existing Power Stations.</w:t>
      </w:r>
    </w:p>
    <w:p w14:paraId="0271A40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CAD3857" w14:textId="32684FFD"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In terms of Licensing</w:t>
      </w:r>
      <w:r w:rsidR="00D036A3">
        <w:rPr>
          <w:rFonts w:ascii="Arial" w:eastAsia="Times New Roman" w:hAnsi="Arial" w:cs="Arial"/>
          <w:szCs w:val="24"/>
          <w:lang w:val="en-US" w:eastAsia="en-GB"/>
        </w:rPr>
        <w:t>,</w:t>
      </w:r>
      <w:r w:rsidRPr="004B78EF">
        <w:rPr>
          <w:rFonts w:ascii="Arial" w:eastAsia="Times New Roman" w:hAnsi="Arial" w:cs="Arial"/>
          <w:szCs w:val="24"/>
          <w:lang w:val="en-US" w:eastAsia="en-GB"/>
        </w:rPr>
        <w:t xml:space="preserve"> one Workgroup member noted that the requirements for Generation Licensing are defined in </w:t>
      </w:r>
      <w:hyperlink r:id="rId23" w:anchor=":~:text=Statutory%20Instruments%202001%20No.%203270%20ELECTRICITY%20The%20Electricity,from%20the%20Requirement%20for%20a%20Licence%29%20Order%202001" w:history="1">
        <w:r w:rsidRPr="00704A6A">
          <w:rPr>
            <w:rStyle w:val="Hyperlink"/>
            <w:rFonts w:ascii="Arial" w:eastAsia="Times New Roman" w:hAnsi="Arial" w:cs="Arial"/>
            <w:szCs w:val="24"/>
            <w:lang w:val="en-US" w:eastAsia="en-GB"/>
          </w:rPr>
          <w:t>Statutory Instrument SI 2001 3270</w:t>
        </w:r>
      </w:hyperlink>
      <w:r w:rsidRPr="004B78EF">
        <w:rPr>
          <w:rFonts w:ascii="Arial" w:eastAsia="Times New Roman" w:hAnsi="Arial" w:cs="Arial"/>
          <w:szCs w:val="24"/>
          <w:lang w:val="en-US" w:eastAsia="en-GB"/>
        </w:rPr>
        <w:t xml:space="preserve"> which uses the term “Net Declared Capacity</w:t>
      </w:r>
      <w:r w:rsidR="0059107B">
        <w:rPr>
          <w:rFonts w:ascii="Arial" w:eastAsia="Times New Roman" w:hAnsi="Arial" w:cs="Arial"/>
          <w:szCs w:val="24"/>
          <w:lang w:val="en-US" w:eastAsia="en-GB"/>
        </w:rPr>
        <w:t>”</w:t>
      </w:r>
      <w:r w:rsidRPr="004B78EF">
        <w:rPr>
          <w:rFonts w:ascii="Arial" w:eastAsia="Times New Roman" w:hAnsi="Arial" w:cs="Arial"/>
          <w:szCs w:val="24"/>
          <w:lang w:val="en-US" w:eastAsia="en-GB"/>
        </w:rPr>
        <w:t xml:space="preserve">. The ESO having sought legal advice noted that the definition of </w:t>
      </w:r>
      <w:commentRangeStart w:id="145"/>
      <w:commentRangeStart w:id="146"/>
      <w:r w:rsidRPr="004B78EF">
        <w:rPr>
          <w:rFonts w:ascii="Arial" w:eastAsia="Times New Roman" w:hAnsi="Arial" w:cs="Arial"/>
          <w:szCs w:val="24"/>
          <w:lang w:val="en-US" w:eastAsia="en-GB"/>
        </w:rPr>
        <w:t xml:space="preserve">Registered Capacity and Declared Net Capacity </w:t>
      </w:r>
      <w:commentRangeEnd w:id="145"/>
      <w:r w:rsidR="00F57766">
        <w:rPr>
          <w:rStyle w:val="CommentReference"/>
          <w:rFonts w:ascii="Arial" w:eastAsia="Times New Roman" w:hAnsi="Arial" w:cs="Times New Roman"/>
          <w:lang w:eastAsia="en-GB"/>
        </w:rPr>
        <w:commentReference w:id="145"/>
      </w:r>
      <w:commentRangeEnd w:id="146"/>
      <w:r w:rsidR="00BD4B77">
        <w:rPr>
          <w:rStyle w:val="CommentReference"/>
          <w:rFonts w:ascii="Arial" w:eastAsia="Times New Roman" w:hAnsi="Arial" w:cs="Times New Roman"/>
          <w:lang w:eastAsia="en-GB"/>
        </w:rPr>
        <w:commentReference w:id="146"/>
      </w:r>
      <w:r w:rsidRPr="004B78EF">
        <w:rPr>
          <w:rFonts w:ascii="Arial" w:eastAsia="Times New Roman" w:hAnsi="Arial" w:cs="Arial"/>
          <w:szCs w:val="24"/>
          <w:lang w:val="en-US" w:eastAsia="en-GB"/>
        </w:rPr>
        <w:t xml:space="preserve">are not the same, though ultimately it is for the Generator to make the decision </w:t>
      </w:r>
      <w:r w:rsidR="00845102" w:rsidRPr="004B78EF">
        <w:rPr>
          <w:rFonts w:ascii="Arial" w:eastAsia="Times New Roman" w:hAnsi="Arial" w:cs="Arial"/>
          <w:szCs w:val="24"/>
          <w:lang w:val="en-US" w:eastAsia="en-GB"/>
        </w:rPr>
        <w:t>regarding</w:t>
      </w:r>
      <w:r w:rsidRPr="004B78EF">
        <w:rPr>
          <w:rFonts w:ascii="Arial" w:eastAsia="Times New Roman" w:hAnsi="Arial" w:cs="Arial"/>
          <w:szCs w:val="24"/>
          <w:lang w:val="en-US" w:eastAsia="en-GB"/>
        </w:rPr>
        <w:t xml:space="preserve"> Licensing and meet their Grid Code and Distribution Code obligations. It was noted that the revised legal text relating to Registered Capacity should be applied to </w:t>
      </w:r>
      <w:r w:rsidR="00185991">
        <w:rPr>
          <w:rFonts w:ascii="Arial" w:eastAsia="Times New Roman" w:hAnsi="Arial" w:cs="Arial"/>
          <w:szCs w:val="24"/>
          <w:lang w:val="en-US" w:eastAsia="en-GB"/>
        </w:rPr>
        <w:t>any GC0117 legal text</w:t>
      </w:r>
      <w:r w:rsidRPr="004B78EF">
        <w:rPr>
          <w:rFonts w:ascii="Arial" w:eastAsia="Times New Roman" w:hAnsi="Arial" w:cs="Arial"/>
          <w:szCs w:val="24"/>
          <w:lang w:val="en-US" w:eastAsia="en-GB"/>
        </w:rPr>
        <w:t>.</w:t>
      </w:r>
      <w:r w:rsidRPr="004B78EF">
        <w:rPr>
          <w:rFonts w:ascii="Arial" w:eastAsia="Times New Roman" w:hAnsi="Arial" w:cs="Arial"/>
          <w:szCs w:val="24"/>
          <w:lang w:eastAsia="en-GB"/>
        </w:rPr>
        <w:t> </w:t>
      </w:r>
    </w:p>
    <w:p w14:paraId="7C573F1D"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3A1D46C1" w14:textId="33FF345B" w:rsidR="004B78EF" w:rsidRDefault="004B78EF" w:rsidP="004B78EF">
      <w:pPr>
        <w:spacing w:line="240" w:lineRule="auto"/>
        <w:jc w:val="both"/>
        <w:textAlignment w:val="baseline"/>
        <w:rPr>
          <w:ins w:id="147" w:author="David Halford (ESO)" w:date="2023-12-21T12:46:00Z"/>
          <w:rFonts w:ascii="Arial" w:eastAsia="Times New Roman" w:hAnsi="Arial" w:cs="Arial"/>
          <w:szCs w:val="24"/>
          <w:lang w:val="en-US" w:eastAsia="en-GB"/>
        </w:rPr>
      </w:pPr>
      <w:r w:rsidRPr="004B78EF">
        <w:rPr>
          <w:rFonts w:ascii="Arial" w:eastAsia="Times New Roman" w:hAnsi="Arial" w:cs="Arial"/>
          <w:szCs w:val="24"/>
          <w:lang w:val="en-US" w:eastAsia="en-GB"/>
        </w:rPr>
        <w:t xml:space="preserve">The </w:t>
      </w:r>
      <w:r w:rsidR="00185991">
        <w:rPr>
          <w:rFonts w:ascii="Arial" w:eastAsia="Times New Roman" w:hAnsi="Arial" w:cs="Arial"/>
          <w:szCs w:val="24"/>
          <w:lang w:val="en-US" w:eastAsia="en-GB"/>
        </w:rPr>
        <w:t>W</w:t>
      </w:r>
      <w:r w:rsidRPr="004B78EF">
        <w:rPr>
          <w:rFonts w:ascii="Arial" w:eastAsia="Times New Roman" w:hAnsi="Arial" w:cs="Arial"/>
          <w:szCs w:val="24"/>
          <w:lang w:val="en-US" w:eastAsia="en-GB"/>
        </w:rPr>
        <w:t>orkgroup discussed Registered Capacity at their meeting in June 2022 and the corresponding legal text</w:t>
      </w:r>
      <w:r w:rsidR="0059107B">
        <w:rPr>
          <w:rFonts w:ascii="Arial" w:eastAsia="Times New Roman" w:hAnsi="Arial" w:cs="Arial"/>
          <w:szCs w:val="24"/>
          <w:lang w:val="en-US" w:eastAsia="en-GB"/>
        </w:rPr>
        <w:t xml:space="preserve"> (see Annex 15)</w:t>
      </w:r>
      <w:r w:rsidRPr="004B78EF">
        <w:rPr>
          <w:rFonts w:ascii="Arial" w:eastAsia="Times New Roman" w:hAnsi="Arial" w:cs="Arial"/>
          <w:szCs w:val="24"/>
          <w:lang w:val="en-US" w:eastAsia="en-GB"/>
        </w:rPr>
        <w:t xml:space="preserve">. </w:t>
      </w:r>
      <w:r w:rsidR="00402D03">
        <w:rPr>
          <w:rFonts w:ascii="Arial" w:eastAsia="Times New Roman" w:hAnsi="Arial" w:cs="Arial"/>
          <w:szCs w:val="24"/>
          <w:lang w:val="en-US" w:eastAsia="en-GB"/>
        </w:rPr>
        <w:t xml:space="preserve">Following this meeting, the legal text was updated. </w:t>
      </w:r>
      <w:r w:rsidRPr="004B78EF">
        <w:rPr>
          <w:rFonts w:ascii="Arial" w:eastAsia="Times New Roman" w:hAnsi="Arial" w:cs="Arial"/>
          <w:szCs w:val="24"/>
          <w:lang w:val="en-US" w:eastAsia="en-GB"/>
        </w:rPr>
        <w:t>A presentation covering the concept and thinking behind the treatment of Registered Capacity is included in Annex 16.</w:t>
      </w:r>
    </w:p>
    <w:p w14:paraId="669E6093" w14:textId="15F64D49" w:rsidR="002D27E4" w:rsidRDefault="002D27E4" w:rsidP="004B78EF">
      <w:pPr>
        <w:spacing w:line="240" w:lineRule="auto"/>
        <w:jc w:val="both"/>
        <w:textAlignment w:val="baseline"/>
        <w:rPr>
          <w:ins w:id="148" w:author="David Halford (ESO)" w:date="2023-12-21T12:46:00Z"/>
          <w:rFonts w:ascii="Arial" w:eastAsia="Times New Roman" w:hAnsi="Arial" w:cs="Arial"/>
          <w:szCs w:val="24"/>
          <w:lang w:val="en-US" w:eastAsia="en-GB"/>
        </w:rPr>
      </w:pPr>
    </w:p>
    <w:p w14:paraId="27A71200" w14:textId="0DBA1F2E" w:rsidR="00067E83" w:rsidRPr="004B78EF" w:rsidRDefault="00067E83" w:rsidP="004B78EF">
      <w:pPr>
        <w:spacing w:line="240" w:lineRule="auto"/>
        <w:jc w:val="both"/>
        <w:textAlignment w:val="baseline"/>
        <w:rPr>
          <w:rFonts w:ascii="Segoe UI" w:eastAsia="Times New Roman" w:hAnsi="Segoe UI" w:cs="Segoe UI"/>
          <w:sz w:val="18"/>
          <w:szCs w:val="18"/>
          <w:lang w:eastAsia="en-GB"/>
        </w:rPr>
      </w:pPr>
      <w:r>
        <w:rPr>
          <w:rFonts w:ascii="Arial" w:eastAsia="Times New Roman" w:hAnsi="Arial" w:cs="Arial"/>
          <w:szCs w:val="24"/>
          <w:lang w:val="en-US" w:eastAsia="en-GB"/>
        </w:rPr>
        <w:t xml:space="preserve">The </w:t>
      </w:r>
      <w:proofErr w:type="spellStart"/>
      <w:r w:rsidR="00C0367E">
        <w:rPr>
          <w:rFonts w:ascii="Arial" w:eastAsia="Times New Roman" w:hAnsi="Arial" w:cs="Arial"/>
          <w:szCs w:val="24"/>
          <w:lang w:val="en-US" w:eastAsia="en-GB"/>
        </w:rPr>
        <w:t>finalised</w:t>
      </w:r>
      <w:proofErr w:type="spellEnd"/>
      <w:r w:rsidR="00922A5B">
        <w:rPr>
          <w:rFonts w:ascii="Arial" w:eastAsia="Times New Roman" w:hAnsi="Arial" w:cs="Arial"/>
          <w:szCs w:val="24"/>
          <w:lang w:val="en-US" w:eastAsia="en-GB"/>
        </w:rPr>
        <w:t xml:space="preserve"> Legal Text includes provisions </w:t>
      </w:r>
      <w:r w:rsidR="00C978A9">
        <w:rPr>
          <w:rFonts w:ascii="Arial" w:eastAsia="Times New Roman" w:hAnsi="Arial" w:cs="Arial"/>
          <w:szCs w:val="24"/>
          <w:lang w:val="en-US" w:eastAsia="en-GB"/>
        </w:rPr>
        <w:t xml:space="preserve">for </w:t>
      </w:r>
      <w:r w:rsidR="00A07748">
        <w:rPr>
          <w:rFonts w:ascii="Arial" w:eastAsia="Times New Roman" w:hAnsi="Arial" w:cs="Arial"/>
          <w:szCs w:val="24"/>
          <w:lang w:val="en-US" w:eastAsia="en-GB"/>
        </w:rPr>
        <w:t xml:space="preserve">Registered Capacity based on the Workgroup discussions. </w:t>
      </w:r>
    </w:p>
    <w:p w14:paraId="0AFFF2AC" w14:textId="09058080" w:rsidR="005138CB" w:rsidRDefault="004B78EF" w:rsidP="004B78EF">
      <w:pPr>
        <w:spacing w:line="240" w:lineRule="auto"/>
        <w:jc w:val="both"/>
        <w:textAlignment w:val="baseline"/>
        <w:rPr>
          <w:rFonts w:ascii="Arial" w:eastAsia="Times New Roman" w:hAnsi="Arial" w:cs="Arial"/>
          <w:szCs w:val="24"/>
          <w:lang w:eastAsia="en-GB"/>
        </w:rPr>
      </w:pPr>
      <w:r w:rsidRPr="004B78EF">
        <w:rPr>
          <w:rFonts w:ascii="Arial" w:eastAsia="Times New Roman" w:hAnsi="Arial" w:cs="Arial"/>
          <w:szCs w:val="24"/>
          <w:lang w:eastAsia="en-GB"/>
        </w:rPr>
        <w:t> </w:t>
      </w:r>
    </w:p>
    <w:p w14:paraId="66C8E761" w14:textId="09E78CA0" w:rsidR="001410F1" w:rsidRPr="008E2E1F" w:rsidRDefault="001410F1" w:rsidP="004B78EF">
      <w:pPr>
        <w:spacing w:line="240" w:lineRule="auto"/>
        <w:jc w:val="both"/>
        <w:textAlignment w:val="baseline"/>
        <w:rPr>
          <w:rFonts w:ascii="Arial" w:eastAsia="Times New Roman" w:hAnsi="Arial" w:cs="Arial"/>
          <w:b/>
          <w:bCs/>
          <w:szCs w:val="24"/>
          <w:u w:val="single"/>
          <w:lang w:eastAsia="en-GB"/>
        </w:rPr>
      </w:pPr>
      <w:r w:rsidRPr="008E2E1F">
        <w:rPr>
          <w:rFonts w:ascii="Arial" w:eastAsia="Times New Roman" w:hAnsi="Arial" w:cs="Arial"/>
          <w:b/>
          <w:bCs/>
          <w:szCs w:val="24"/>
          <w:u w:val="single"/>
          <w:lang w:eastAsia="en-GB"/>
        </w:rPr>
        <w:t>Workgroup Consultation</w:t>
      </w:r>
    </w:p>
    <w:p w14:paraId="7C47096C" w14:textId="5277A795" w:rsidR="001410F1" w:rsidRDefault="001410F1" w:rsidP="001410F1">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 Workgroup Consultation between </w:t>
      </w:r>
      <w:r w:rsidRPr="00B5187E">
        <w:rPr>
          <w:b w:val="0"/>
          <w:bCs w:val="0"/>
          <w:noProof w:val="0"/>
          <w:color w:val="auto"/>
        </w:rPr>
        <w:t>07 July – 05 August 202</w:t>
      </w:r>
      <w:r>
        <w:rPr>
          <w:b w:val="0"/>
          <w:bCs w:val="0"/>
          <w:noProof w:val="0"/>
          <w:color w:val="auto"/>
        </w:rPr>
        <w:t xml:space="preserve">2 and received </w:t>
      </w:r>
      <w:r w:rsidRPr="00B5187E">
        <w:rPr>
          <w:b w:val="0"/>
          <w:bCs w:val="0"/>
          <w:noProof w:val="0"/>
          <w:color w:val="auto"/>
        </w:rPr>
        <w:t>14 non</w:t>
      </w:r>
      <w:r w:rsidR="00F02DD7">
        <w:rPr>
          <w:b w:val="0"/>
          <w:bCs w:val="0"/>
          <w:noProof w:val="0"/>
          <w:color w:val="auto"/>
        </w:rPr>
        <w:t>-</w:t>
      </w:r>
      <w:r w:rsidRPr="00B5187E">
        <w:rPr>
          <w:b w:val="0"/>
          <w:bCs w:val="0"/>
          <w:noProof w:val="0"/>
          <w:color w:val="auto"/>
        </w:rPr>
        <w:t>confidential</w:t>
      </w:r>
      <w:r>
        <w:rPr>
          <w:b w:val="0"/>
          <w:bCs w:val="0"/>
          <w:noProof w:val="0"/>
          <w:color w:val="auto"/>
        </w:rPr>
        <w:t xml:space="preserve"> responses</w:t>
      </w:r>
      <w:r w:rsidR="002D5A2C">
        <w:rPr>
          <w:b w:val="0"/>
          <w:bCs w:val="0"/>
          <w:noProof w:val="0"/>
          <w:color w:val="auto"/>
        </w:rPr>
        <w:t xml:space="preserve"> and 0 confidential responses</w:t>
      </w:r>
      <w:r>
        <w:rPr>
          <w:b w:val="0"/>
          <w:bCs w:val="0"/>
          <w:noProof w:val="0"/>
          <w:color w:val="auto"/>
        </w:rPr>
        <w:t xml:space="preserve">. The full responses and a summary of the responses can be found </w:t>
      </w:r>
      <w:r w:rsidR="002D5A2C">
        <w:rPr>
          <w:b w:val="0"/>
          <w:bCs w:val="0"/>
          <w:noProof w:val="0"/>
          <w:color w:val="auto"/>
        </w:rPr>
        <w:t xml:space="preserve">in </w:t>
      </w:r>
      <w:r>
        <w:rPr>
          <w:b w:val="0"/>
          <w:bCs w:val="0"/>
          <w:noProof w:val="0"/>
          <w:color w:val="auto"/>
        </w:rPr>
        <w:t>Annex 17.</w:t>
      </w:r>
    </w:p>
    <w:p w14:paraId="10B323E3" w14:textId="77777777" w:rsidR="001410F1" w:rsidRPr="004B78EF" w:rsidRDefault="001410F1" w:rsidP="004B78EF">
      <w:pPr>
        <w:spacing w:line="240" w:lineRule="auto"/>
        <w:jc w:val="both"/>
        <w:textAlignment w:val="baseline"/>
        <w:rPr>
          <w:rFonts w:ascii="Segoe UI" w:eastAsia="Times New Roman" w:hAnsi="Segoe UI" w:cs="Segoe UI"/>
          <w:sz w:val="18"/>
          <w:szCs w:val="18"/>
          <w:lang w:eastAsia="en-GB"/>
        </w:rPr>
      </w:pPr>
    </w:p>
    <w:p w14:paraId="74278FC2" w14:textId="55E307F0" w:rsidR="004B78EF" w:rsidRPr="00AA62DC" w:rsidRDefault="005138CB" w:rsidP="00B35DFC">
      <w:pPr>
        <w:spacing w:line="240" w:lineRule="auto"/>
        <w:jc w:val="both"/>
        <w:textAlignment w:val="baseline"/>
        <w:rPr>
          <w:rFonts w:ascii="Arial" w:eastAsia="Times New Roman" w:hAnsi="Arial" w:cs="Arial"/>
          <w:szCs w:val="24"/>
          <w:u w:val="single"/>
          <w:lang w:val="en-US" w:eastAsia="en-GB"/>
        </w:rPr>
      </w:pPr>
      <w:r w:rsidRPr="00AA62DC">
        <w:rPr>
          <w:rFonts w:ascii="Arial" w:eastAsia="Times New Roman" w:hAnsi="Arial" w:cs="Arial"/>
          <w:szCs w:val="24"/>
          <w:u w:val="single"/>
          <w:lang w:val="en-US" w:eastAsia="en-GB"/>
        </w:rPr>
        <w:t>Industry Webinar</w:t>
      </w:r>
    </w:p>
    <w:p w14:paraId="6100A98E" w14:textId="190BA4D4" w:rsidR="00B35DFC" w:rsidRDefault="00CA2D54" w:rsidP="008E2E1F">
      <w:pPr>
        <w:spacing w:line="240" w:lineRule="auto"/>
        <w:jc w:val="both"/>
        <w:textAlignment w:val="baseline"/>
      </w:pPr>
      <w:r>
        <w:rPr>
          <w:rFonts w:ascii="Arial" w:eastAsia="Times New Roman" w:hAnsi="Arial" w:cs="Arial"/>
          <w:szCs w:val="24"/>
          <w:lang w:eastAsia="en-GB"/>
        </w:rPr>
        <w:t xml:space="preserve">During the </w:t>
      </w:r>
      <w:r w:rsidR="00D17B31">
        <w:rPr>
          <w:rFonts w:ascii="Arial" w:eastAsia="Times New Roman" w:hAnsi="Arial" w:cs="Arial"/>
          <w:szCs w:val="24"/>
          <w:lang w:eastAsia="en-GB"/>
        </w:rPr>
        <w:t xml:space="preserve">Workgroup </w:t>
      </w:r>
      <w:r w:rsidR="003A408A">
        <w:rPr>
          <w:rFonts w:ascii="Arial" w:eastAsia="Times New Roman" w:hAnsi="Arial" w:cs="Arial"/>
          <w:szCs w:val="24"/>
          <w:lang w:eastAsia="en-GB"/>
        </w:rPr>
        <w:t>Co</w:t>
      </w:r>
      <w:r w:rsidR="00324D31">
        <w:rPr>
          <w:rFonts w:ascii="Arial" w:eastAsia="Times New Roman" w:hAnsi="Arial" w:cs="Arial"/>
          <w:szCs w:val="24"/>
          <w:lang w:eastAsia="en-GB"/>
        </w:rPr>
        <w:t>nsultation response period, a</w:t>
      </w:r>
      <w:r w:rsidR="00F71E0F">
        <w:rPr>
          <w:rFonts w:ascii="Arial" w:eastAsia="Times New Roman" w:hAnsi="Arial" w:cs="Arial"/>
          <w:szCs w:val="24"/>
          <w:lang w:eastAsia="en-GB"/>
        </w:rPr>
        <w:t xml:space="preserve"> </w:t>
      </w:r>
      <w:hyperlink r:id="rId24" w:history="1">
        <w:r w:rsidR="001E5C15" w:rsidRPr="00591804">
          <w:rPr>
            <w:rStyle w:val="Hyperlink"/>
            <w:rFonts w:ascii="Arial" w:eastAsia="Times New Roman" w:hAnsi="Arial" w:cs="Arial"/>
            <w:szCs w:val="24"/>
            <w:lang w:eastAsia="en-GB"/>
          </w:rPr>
          <w:t>webinar</w:t>
        </w:r>
      </w:hyperlink>
      <w:r w:rsidR="001E5C15">
        <w:rPr>
          <w:rFonts w:ascii="Arial" w:eastAsia="Times New Roman" w:hAnsi="Arial" w:cs="Arial"/>
          <w:szCs w:val="24"/>
          <w:lang w:eastAsia="en-GB"/>
        </w:rPr>
        <w:t xml:space="preserve"> </w:t>
      </w:r>
      <w:r w:rsidR="00F71E0F">
        <w:rPr>
          <w:rFonts w:ascii="Arial" w:eastAsia="Times New Roman" w:hAnsi="Arial" w:cs="Arial"/>
          <w:szCs w:val="24"/>
          <w:lang w:eastAsia="en-GB"/>
        </w:rPr>
        <w:t xml:space="preserve">was held by </w:t>
      </w:r>
      <w:r w:rsidR="00426163">
        <w:rPr>
          <w:rFonts w:ascii="Arial" w:eastAsia="Times New Roman" w:hAnsi="Arial" w:cs="Arial"/>
          <w:szCs w:val="24"/>
          <w:lang w:eastAsia="en-GB"/>
        </w:rPr>
        <w:t>the ESO</w:t>
      </w:r>
      <w:r w:rsidR="00ED2EFB">
        <w:rPr>
          <w:rFonts w:ascii="Arial" w:eastAsia="Times New Roman" w:hAnsi="Arial" w:cs="Arial"/>
          <w:szCs w:val="24"/>
          <w:lang w:eastAsia="en-GB"/>
        </w:rPr>
        <w:t xml:space="preserve"> on 1</w:t>
      </w:r>
      <w:r w:rsidR="006D0E85">
        <w:rPr>
          <w:rFonts w:ascii="Arial" w:eastAsia="Times New Roman" w:hAnsi="Arial" w:cs="Arial"/>
          <w:szCs w:val="24"/>
          <w:lang w:eastAsia="en-GB"/>
        </w:rPr>
        <w:t>4 July 2022</w:t>
      </w:r>
      <w:r w:rsidR="00426163">
        <w:rPr>
          <w:rFonts w:ascii="Arial" w:eastAsia="Times New Roman" w:hAnsi="Arial" w:cs="Arial"/>
          <w:szCs w:val="24"/>
          <w:lang w:eastAsia="en-GB"/>
        </w:rPr>
        <w:t xml:space="preserve"> in order to provide interested </w:t>
      </w:r>
      <w:r w:rsidR="001E5C15">
        <w:rPr>
          <w:rFonts w:ascii="Arial" w:eastAsia="Times New Roman" w:hAnsi="Arial" w:cs="Arial"/>
          <w:szCs w:val="24"/>
          <w:lang w:eastAsia="en-GB"/>
        </w:rPr>
        <w:t xml:space="preserve">industry </w:t>
      </w:r>
      <w:r w:rsidR="00426163">
        <w:rPr>
          <w:rFonts w:ascii="Arial" w:eastAsia="Times New Roman" w:hAnsi="Arial" w:cs="Arial"/>
          <w:szCs w:val="24"/>
          <w:lang w:eastAsia="en-GB"/>
        </w:rPr>
        <w:t xml:space="preserve">parties </w:t>
      </w:r>
      <w:r w:rsidR="00BC50F8">
        <w:rPr>
          <w:rFonts w:ascii="Arial" w:eastAsia="Times New Roman" w:hAnsi="Arial" w:cs="Arial"/>
          <w:szCs w:val="24"/>
          <w:lang w:eastAsia="en-GB"/>
        </w:rPr>
        <w:t xml:space="preserve">a </w:t>
      </w:r>
      <w:r w:rsidR="00C84BB8">
        <w:rPr>
          <w:rFonts w:ascii="Arial" w:eastAsia="Times New Roman" w:hAnsi="Arial" w:cs="Arial"/>
          <w:szCs w:val="24"/>
          <w:lang w:eastAsia="en-GB"/>
        </w:rPr>
        <w:t xml:space="preserve">summary of the </w:t>
      </w:r>
      <w:r w:rsidR="00B379AD">
        <w:rPr>
          <w:rFonts w:ascii="Arial" w:eastAsia="Times New Roman" w:hAnsi="Arial" w:cs="Arial"/>
          <w:szCs w:val="24"/>
          <w:lang w:eastAsia="en-GB"/>
        </w:rPr>
        <w:t>modification</w:t>
      </w:r>
      <w:r w:rsidR="00BC50F8">
        <w:rPr>
          <w:rFonts w:ascii="Arial" w:eastAsia="Times New Roman" w:hAnsi="Arial" w:cs="Arial"/>
          <w:szCs w:val="24"/>
          <w:lang w:eastAsia="en-GB"/>
        </w:rPr>
        <w:t xml:space="preserve"> and the latest po</w:t>
      </w:r>
      <w:r w:rsidR="00FE625B">
        <w:rPr>
          <w:rFonts w:ascii="Arial" w:eastAsia="Times New Roman" w:hAnsi="Arial" w:cs="Arial"/>
          <w:szCs w:val="24"/>
          <w:lang w:eastAsia="en-GB"/>
        </w:rPr>
        <w:t>sition in</w:t>
      </w:r>
      <w:r w:rsidR="002A19F4">
        <w:rPr>
          <w:rFonts w:ascii="Arial" w:eastAsia="Times New Roman" w:hAnsi="Arial" w:cs="Arial"/>
          <w:szCs w:val="24"/>
          <w:lang w:eastAsia="en-GB"/>
        </w:rPr>
        <w:t xml:space="preserve"> relation to the </w:t>
      </w:r>
      <w:r w:rsidR="0014419A">
        <w:rPr>
          <w:rFonts w:ascii="Arial" w:eastAsia="Times New Roman" w:hAnsi="Arial" w:cs="Arial"/>
          <w:szCs w:val="24"/>
          <w:lang w:eastAsia="en-GB"/>
        </w:rPr>
        <w:t xml:space="preserve">options to </w:t>
      </w:r>
      <w:r w:rsidR="00716F80">
        <w:rPr>
          <w:rFonts w:ascii="Arial" w:eastAsia="Times New Roman" w:hAnsi="Arial" w:cs="Arial"/>
          <w:szCs w:val="24"/>
          <w:lang w:eastAsia="en-GB"/>
        </w:rPr>
        <w:t xml:space="preserve">address the </w:t>
      </w:r>
      <w:r w:rsidR="00C0155F">
        <w:rPr>
          <w:rFonts w:ascii="Arial" w:eastAsia="Times New Roman" w:hAnsi="Arial" w:cs="Arial"/>
          <w:szCs w:val="24"/>
          <w:lang w:eastAsia="en-GB"/>
        </w:rPr>
        <w:t>modification</w:t>
      </w:r>
      <w:r w:rsidR="002A19F4">
        <w:rPr>
          <w:rFonts w:ascii="Arial" w:eastAsia="Times New Roman" w:hAnsi="Arial" w:cs="Arial"/>
          <w:szCs w:val="24"/>
          <w:lang w:eastAsia="en-GB"/>
        </w:rPr>
        <w:t xml:space="preserve">. </w:t>
      </w:r>
      <w:r w:rsidR="00AB7DDF">
        <w:rPr>
          <w:rFonts w:ascii="Arial" w:eastAsia="Times New Roman" w:hAnsi="Arial" w:cs="Arial"/>
          <w:szCs w:val="24"/>
          <w:lang w:eastAsia="en-GB"/>
        </w:rPr>
        <w:t>Participants also ha</w:t>
      </w:r>
      <w:r w:rsidR="00C0155F">
        <w:rPr>
          <w:rFonts w:ascii="Arial" w:eastAsia="Times New Roman" w:hAnsi="Arial" w:cs="Arial"/>
          <w:szCs w:val="24"/>
          <w:lang w:eastAsia="en-GB"/>
        </w:rPr>
        <w:t>d</w:t>
      </w:r>
      <w:r w:rsidR="00AB7DDF">
        <w:rPr>
          <w:rFonts w:ascii="Arial" w:eastAsia="Times New Roman" w:hAnsi="Arial" w:cs="Arial"/>
          <w:szCs w:val="24"/>
          <w:lang w:eastAsia="en-GB"/>
        </w:rPr>
        <w:t xml:space="preserve"> the opportunity to </w:t>
      </w:r>
      <w:r w:rsidR="00B379AD">
        <w:rPr>
          <w:rFonts w:ascii="Arial" w:eastAsia="Times New Roman" w:hAnsi="Arial" w:cs="Arial"/>
          <w:szCs w:val="24"/>
          <w:lang w:eastAsia="en-GB"/>
        </w:rPr>
        <w:t xml:space="preserve">ask any </w:t>
      </w:r>
      <w:r w:rsidR="000D7DAF">
        <w:rPr>
          <w:rFonts w:ascii="Arial" w:eastAsia="Times New Roman" w:hAnsi="Arial" w:cs="Arial"/>
          <w:szCs w:val="24"/>
          <w:lang w:eastAsia="en-GB"/>
        </w:rPr>
        <w:t xml:space="preserve">questions </w:t>
      </w:r>
      <w:r w:rsidR="00AB7DDF">
        <w:rPr>
          <w:rFonts w:ascii="Arial" w:eastAsia="Times New Roman" w:hAnsi="Arial" w:cs="Arial"/>
          <w:szCs w:val="24"/>
          <w:lang w:eastAsia="en-GB"/>
        </w:rPr>
        <w:t>and provide feedback</w:t>
      </w:r>
      <w:r w:rsidR="001410F1">
        <w:rPr>
          <w:rFonts w:ascii="Arial" w:eastAsia="Times New Roman" w:hAnsi="Arial" w:cs="Arial"/>
          <w:szCs w:val="24"/>
          <w:lang w:eastAsia="en-GB"/>
        </w:rPr>
        <w:t>.</w:t>
      </w:r>
    </w:p>
    <w:p w14:paraId="67A1ECA5" w14:textId="77777777" w:rsidR="00DF7FCB" w:rsidRPr="00DF7FCB" w:rsidRDefault="00DF7FCB" w:rsidP="00DF7FCB">
      <w:pPr>
        <w:rPr>
          <w:lang w:eastAsia="en-GB"/>
        </w:rPr>
      </w:pPr>
    </w:p>
    <w:p w14:paraId="165E28EC" w14:textId="77777777" w:rsidR="00050444" w:rsidRDefault="006A46D4" w:rsidP="006A46D4">
      <w:pPr>
        <w:pStyle w:val="Heading2"/>
      </w:pPr>
      <w:bookmarkStart w:id="149" w:name="_Toc153972758"/>
      <w:bookmarkEnd w:id="104"/>
      <w:r>
        <w:t xml:space="preserve">Workgroup </w:t>
      </w:r>
      <w:r w:rsidR="0014503B">
        <w:t>c</w:t>
      </w:r>
      <w:r>
        <w:t xml:space="preserve">onsultation </w:t>
      </w:r>
      <w:r w:rsidR="0014503B">
        <w:t>s</w:t>
      </w:r>
      <w:r>
        <w:t>ummary</w:t>
      </w:r>
      <w:bookmarkEnd w:id="149"/>
    </w:p>
    <w:p w14:paraId="1BD85829" w14:textId="1E0E34F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Out of 14 respondents, 3 support the original proposal and 3 support WAGCM1. Others believe</w:t>
      </w:r>
      <w:r w:rsidR="00F02DD7">
        <w:rPr>
          <w:rFonts w:ascii="Arial" w:hAnsi="Arial"/>
        </w:rPr>
        <w:t>d</w:t>
      </w:r>
      <w:r w:rsidRPr="00B5187E">
        <w:rPr>
          <w:rFonts w:ascii="Arial" w:hAnsi="Arial"/>
        </w:rPr>
        <w:t xml:space="preserve"> that a cost benefit analysis and further investigations </w:t>
      </w:r>
      <w:r w:rsidR="00F02DD7">
        <w:rPr>
          <w:rFonts w:ascii="Arial" w:hAnsi="Arial"/>
        </w:rPr>
        <w:t>we</w:t>
      </w:r>
      <w:r w:rsidRPr="00B5187E">
        <w:rPr>
          <w:rFonts w:ascii="Arial" w:hAnsi="Arial"/>
        </w:rPr>
        <w:t>re required to fully assess the proposed solutions against the applicable Grid Code objectives. </w:t>
      </w:r>
    </w:p>
    <w:p w14:paraId="3341AD72" w14:textId="09728015"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Some respondents expressed that the rationale / case for change is not clear. No demonstration of how the change would simplify and align Grid Code and generation considering discrepancies </w:t>
      </w:r>
      <w:r w:rsidR="00F02DD7">
        <w:rPr>
          <w:rFonts w:ascii="Arial" w:hAnsi="Arial"/>
        </w:rPr>
        <w:t xml:space="preserve">had been </w:t>
      </w:r>
      <w:r w:rsidRPr="00B5187E">
        <w:rPr>
          <w:rFonts w:ascii="Arial" w:hAnsi="Arial"/>
        </w:rPr>
        <w:t>identified.  </w:t>
      </w:r>
    </w:p>
    <w:p w14:paraId="2D13D745" w14:textId="3F5C898A" w:rsidR="00B5187E" w:rsidRDefault="00BC6E8B" w:rsidP="00D46BE1">
      <w:pPr>
        <w:pStyle w:val="paragraph"/>
        <w:numPr>
          <w:ilvl w:val="0"/>
          <w:numId w:val="17"/>
        </w:numPr>
        <w:spacing w:before="0" w:beforeAutospacing="0" w:after="0" w:afterAutospacing="0"/>
        <w:textAlignment w:val="baseline"/>
        <w:rPr>
          <w:rFonts w:ascii="Arial" w:hAnsi="Arial"/>
        </w:rPr>
      </w:pPr>
      <w:proofErr w:type="gramStart"/>
      <w:r>
        <w:rPr>
          <w:rFonts w:ascii="Arial" w:hAnsi="Arial"/>
        </w:rPr>
        <w:t>The m</w:t>
      </w:r>
      <w:r w:rsidR="00B5187E" w:rsidRPr="00B5187E">
        <w:rPr>
          <w:rFonts w:ascii="Arial" w:hAnsi="Arial"/>
        </w:rPr>
        <w:t>ajority of</w:t>
      </w:r>
      <w:proofErr w:type="gramEnd"/>
      <w:r w:rsidR="00B5187E" w:rsidRPr="00B5187E">
        <w:rPr>
          <w:rFonts w:ascii="Arial" w:hAnsi="Arial"/>
        </w:rPr>
        <w:t xml:space="preserve"> respondents agreed that it is appropriate to change the definition of Demand Capacity and associated Grid Code definitions to align with the changes to Large, Medium and Small Power Stations but, via a separate modification.  </w:t>
      </w:r>
    </w:p>
    <w:p w14:paraId="0D62945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were in support of revising the definition of Registered Capacity. </w:t>
      </w:r>
    </w:p>
    <w:p w14:paraId="540DA3EB" w14:textId="5C1536CB"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d</w:t>
      </w:r>
      <w:r w:rsidR="00D97E2C">
        <w:rPr>
          <w:rFonts w:ascii="Arial" w:hAnsi="Arial"/>
        </w:rPr>
        <w:t>id</w:t>
      </w:r>
      <w:r w:rsidRPr="00B5187E">
        <w:rPr>
          <w:rFonts w:ascii="Arial" w:hAnsi="Arial"/>
        </w:rPr>
        <w:t xml:space="preserve"> not support a retrospective approach as it will be complex and result in increased costs.  </w:t>
      </w:r>
    </w:p>
    <w:p w14:paraId="6CEC41A7" w14:textId="34E3E469" w:rsidR="00B5187E" w:rsidRDefault="00D97E2C" w:rsidP="00D46BE1">
      <w:pPr>
        <w:pStyle w:val="paragraph"/>
        <w:numPr>
          <w:ilvl w:val="0"/>
          <w:numId w:val="17"/>
        </w:numPr>
        <w:spacing w:before="0" w:beforeAutospacing="0" w:after="0" w:afterAutospacing="0"/>
        <w:textAlignment w:val="baseline"/>
        <w:rPr>
          <w:rFonts w:ascii="Arial" w:hAnsi="Arial"/>
        </w:rPr>
      </w:pPr>
      <w:r>
        <w:rPr>
          <w:rFonts w:ascii="Arial" w:hAnsi="Arial"/>
        </w:rPr>
        <w:lastRenderedPageBreak/>
        <w:t>The m</w:t>
      </w:r>
      <w:r w:rsidR="00B5187E" w:rsidRPr="00B5187E">
        <w:rPr>
          <w:rFonts w:ascii="Arial" w:hAnsi="Arial"/>
        </w:rPr>
        <w:t>ajority supported establishing a holistic view of the required future net zero arrangements of the technical and commercial arrangements for connecting new and operating existing and new generators. </w:t>
      </w:r>
    </w:p>
    <w:p w14:paraId="6858B4BD" w14:textId="0C3DAC73"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Some respondents did not comment on possible consequences of defining Type 1 </w:t>
      </w:r>
      <w:r w:rsidR="00426DF4">
        <w:rPr>
          <w:rFonts w:ascii="Arial" w:hAnsi="Arial"/>
        </w:rPr>
        <w:t>LEEMPS (</w:t>
      </w:r>
      <w:proofErr w:type="gramStart"/>
      <w:r w:rsidR="00426DF4">
        <w:rPr>
          <w:rFonts w:ascii="Arial" w:hAnsi="Arial"/>
        </w:rPr>
        <w:t>i</w:t>
      </w:r>
      <w:r w:rsidR="00F02DD7">
        <w:rPr>
          <w:rFonts w:ascii="Arial" w:hAnsi="Arial"/>
        </w:rPr>
        <w:t>.</w:t>
      </w:r>
      <w:r w:rsidR="00426DF4">
        <w:rPr>
          <w:rFonts w:ascii="Arial" w:hAnsi="Arial"/>
        </w:rPr>
        <w:t>e</w:t>
      </w:r>
      <w:r w:rsidR="00F02DD7">
        <w:rPr>
          <w:rFonts w:ascii="Arial" w:hAnsi="Arial"/>
        </w:rPr>
        <w:t>.</w:t>
      </w:r>
      <w:proofErr w:type="gramEnd"/>
      <w:r w:rsidR="00426DF4">
        <w:rPr>
          <w:rFonts w:ascii="Arial" w:hAnsi="Arial"/>
        </w:rPr>
        <w:t xml:space="preserve"> those </w:t>
      </w:r>
      <w:r w:rsidR="003306E8">
        <w:rPr>
          <w:rFonts w:ascii="Arial" w:hAnsi="Arial"/>
        </w:rPr>
        <w:t xml:space="preserve">existing LEEMPS who would not be affected by the change as there is no retrospectivity) </w:t>
      </w:r>
      <w:r w:rsidRPr="00B5187E">
        <w:rPr>
          <w:rFonts w:ascii="Arial" w:hAnsi="Arial"/>
        </w:rPr>
        <w:t xml:space="preserve">and Type 2 LEEMPS </w:t>
      </w:r>
      <w:r w:rsidR="003306E8">
        <w:rPr>
          <w:rFonts w:ascii="Arial" w:hAnsi="Arial"/>
        </w:rPr>
        <w:t>(</w:t>
      </w:r>
      <w:r w:rsidR="00413806">
        <w:rPr>
          <w:rFonts w:ascii="Arial" w:hAnsi="Arial"/>
        </w:rPr>
        <w:t>i</w:t>
      </w:r>
      <w:r w:rsidR="00263A93">
        <w:rPr>
          <w:rFonts w:ascii="Arial" w:hAnsi="Arial"/>
        </w:rPr>
        <w:t>.</w:t>
      </w:r>
      <w:r w:rsidR="00413806">
        <w:rPr>
          <w:rFonts w:ascii="Arial" w:hAnsi="Arial"/>
        </w:rPr>
        <w:t>e</w:t>
      </w:r>
      <w:r w:rsidR="00263A93">
        <w:rPr>
          <w:rFonts w:ascii="Arial" w:hAnsi="Arial"/>
        </w:rPr>
        <w:t>.</w:t>
      </w:r>
      <w:r w:rsidR="00413806">
        <w:rPr>
          <w:rFonts w:ascii="Arial" w:hAnsi="Arial"/>
        </w:rPr>
        <w:t xml:space="preserve"> future LEEMPS caught under the proposed requirements of between 10 – 100MW </w:t>
      </w:r>
      <w:r w:rsidR="00355671">
        <w:rPr>
          <w:rFonts w:ascii="Arial" w:hAnsi="Arial"/>
        </w:rPr>
        <w:t xml:space="preserve">who would also be in the BM) </w:t>
      </w:r>
      <w:r w:rsidRPr="00B5187E">
        <w:rPr>
          <w:rFonts w:ascii="Arial" w:hAnsi="Arial"/>
        </w:rPr>
        <w:t>because they felt that enough information had not been provided to help them determine this. </w:t>
      </w:r>
    </w:p>
    <w:p w14:paraId="11869A5F"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solutions had not been fully developed. </w:t>
      </w:r>
    </w:p>
    <w:p w14:paraId="12FD7132" w14:textId="3381E1BD"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One respondent suggested fully considering the </w:t>
      </w:r>
      <w:r w:rsidR="00443B02">
        <w:rPr>
          <w:rFonts w:ascii="Arial" w:hAnsi="Arial"/>
        </w:rPr>
        <w:t>B</w:t>
      </w:r>
      <w:r w:rsidRPr="00B5187E">
        <w:rPr>
          <w:rFonts w:ascii="Arial" w:hAnsi="Arial"/>
        </w:rPr>
        <w:t xml:space="preserve">aseline and the reasons why the </w:t>
      </w:r>
      <w:r w:rsidR="003654ED">
        <w:rPr>
          <w:rFonts w:ascii="Arial" w:hAnsi="Arial"/>
        </w:rPr>
        <w:t xml:space="preserve">regional </w:t>
      </w:r>
      <w:r w:rsidRPr="00B5187E">
        <w:rPr>
          <w:rFonts w:ascii="Arial" w:hAnsi="Arial"/>
        </w:rPr>
        <w:t xml:space="preserve">differences between the </w:t>
      </w:r>
      <w:r w:rsidR="00354DFE">
        <w:rPr>
          <w:rFonts w:ascii="Arial" w:hAnsi="Arial"/>
        </w:rPr>
        <w:t xml:space="preserve">respective Transmission </w:t>
      </w:r>
      <w:r w:rsidRPr="00B5187E">
        <w:rPr>
          <w:rFonts w:ascii="Arial" w:hAnsi="Arial"/>
        </w:rPr>
        <w:t>network areas exist - to establish both defect and benefits of harmonisation and quantitative analysis. </w:t>
      </w:r>
    </w:p>
    <w:p w14:paraId="5F72008E"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A respondent advised that a holistic review is already being taken forward by the Open Networks project and continuing with GC0117 could result in duplication of effort and recommendations contrary to proposals under Open Networks. </w:t>
      </w:r>
    </w:p>
    <w:p w14:paraId="420CB05D" w14:textId="77777777" w:rsidR="006A46D4" w:rsidRPr="00B5187E" w:rsidRDefault="006A46D4" w:rsidP="00B5187E">
      <w:pPr>
        <w:pStyle w:val="paragraph"/>
        <w:spacing w:before="0" w:beforeAutospacing="0" w:after="0" w:afterAutospacing="0"/>
        <w:textAlignment w:val="baseline"/>
        <w:rPr>
          <w:rFonts w:ascii="Arial" w:hAnsi="Arial"/>
        </w:rPr>
      </w:pPr>
    </w:p>
    <w:p w14:paraId="7BD6C3A9" w14:textId="73746E3C" w:rsidR="006A46D4" w:rsidRDefault="006B792D" w:rsidP="006B792D">
      <w:pPr>
        <w:pStyle w:val="Heading2"/>
      </w:pPr>
      <w:bookmarkStart w:id="150" w:name="_Toc153972759"/>
      <w:r w:rsidRPr="006B792D">
        <w:t>Post Workgroup Consultation Discussions</w:t>
      </w:r>
      <w:bookmarkEnd w:id="150"/>
    </w:p>
    <w:p w14:paraId="54B5E3F7" w14:textId="60F7516C" w:rsidR="006B792D" w:rsidRDefault="006B792D" w:rsidP="006B792D"/>
    <w:p w14:paraId="4C6F2E1A" w14:textId="57DE0FE9" w:rsidR="006B792D" w:rsidRDefault="00A6707A" w:rsidP="006B792D">
      <w:pPr>
        <w:spacing w:line="240" w:lineRule="auto"/>
        <w:jc w:val="both"/>
        <w:textAlignment w:val="baseline"/>
        <w:rPr>
          <w:rFonts w:ascii="Arial" w:eastAsia="Times New Roman" w:hAnsi="Arial" w:cs="Arial"/>
          <w:szCs w:val="24"/>
          <w:lang w:eastAsia="en-GB"/>
        </w:rPr>
      </w:pPr>
      <w:r w:rsidRPr="00B40F55">
        <w:rPr>
          <w:rFonts w:ascii="Arial" w:eastAsia="Times New Roman" w:hAnsi="Arial" w:cs="Arial"/>
          <w:szCs w:val="24"/>
          <w:lang w:val="en-US" w:eastAsia="en-GB"/>
        </w:rPr>
        <w:t>On 16 August 2022, the Workgroup held an Alternative Vote, covering Alternative Requests 2 to 5.</w:t>
      </w:r>
      <w:r w:rsidR="00764E1C" w:rsidRPr="00B40F55">
        <w:rPr>
          <w:rFonts w:ascii="Arial" w:eastAsia="Times New Roman" w:hAnsi="Arial" w:cs="Arial"/>
          <w:szCs w:val="24"/>
          <w:lang w:val="en-US" w:eastAsia="en-GB"/>
        </w:rPr>
        <w:t xml:space="preserve"> Alternative 3 was voted to become WAGCM2</w:t>
      </w:r>
      <w:r w:rsidR="00000A54" w:rsidRPr="00B40F55">
        <w:rPr>
          <w:rFonts w:ascii="Arial" w:eastAsia="Times New Roman" w:hAnsi="Arial" w:cs="Arial"/>
          <w:szCs w:val="24"/>
          <w:lang w:val="en-US" w:eastAsia="en-GB"/>
        </w:rPr>
        <w:t xml:space="preserve"> by majority, with the other Alternative Requests not progressing to become a WAGCM.</w:t>
      </w:r>
      <w:r w:rsidR="00551563">
        <w:rPr>
          <w:rFonts w:ascii="Arial" w:eastAsia="Times New Roman" w:hAnsi="Arial" w:cs="Arial"/>
          <w:szCs w:val="24"/>
          <w:u w:val="single"/>
          <w:lang w:val="en-US" w:eastAsia="en-GB"/>
        </w:rPr>
        <w:t xml:space="preserve"> </w:t>
      </w:r>
      <w:r w:rsidR="006B792D" w:rsidRPr="006B792D">
        <w:rPr>
          <w:rFonts w:ascii="Arial" w:eastAsia="Times New Roman" w:hAnsi="Arial" w:cs="Arial"/>
          <w:szCs w:val="24"/>
          <w:lang w:val="en-US" w:eastAsia="en-GB"/>
        </w:rPr>
        <w:t xml:space="preserve">As there </w:t>
      </w:r>
      <w:r w:rsidR="00F06C9D">
        <w:rPr>
          <w:rFonts w:ascii="Arial" w:eastAsia="Times New Roman" w:hAnsi="Arial" w:cs="Arial"/>
          <w:szCs w:val="24"/>
          <w:lang w:val="en-US" w:eastAsia="en-GB"/>
        </w:rPr>
        <w:t>was not any</w:t>
      </w:r>
      <w:r w:rsidR="006B792D" w:rsidRPr="006B792D">
        <w:rPr>
          <w:rFonts w:ascii="Arial" w:eastAsia="Times New Roman" w:hAnsi="Arial" w:cs="Arial"/>
          <w:szCs w:val="24"/>
          <w:lang w:val="en-US" w:eastAsia="en-GB"/>
        </w:rPr>
        <w:t xml:space="preserve"> support for the alternatives</w:t>
      </w:r>
      <w:r w:rsidR="009D24D7">
        <w:rPr>
          <w:rFonts w:ascii="Arial" w:eastAsia="Times New Roman" w:hAnsi="Arial" w:cs="Arial"/>
          <w:szCs w:val="24"/>
          <w:lang w:val="en-US" w:eastAsia="en-GB"/>
        </w:rPr>
        <w:t xml:space="preserve"> in the responses</w:t>
      </w:r>
      <w:r w:rsidR="006B792D" w:rsidRPr="006B792D">
        <w:rPr>
          <w:rFonts w:ascii="Arial" w:eastAsia="Times New Roman" w:hAnsi="Arial" w:cs="Arial"/>
          <w:szCs w:val="24"/>
          <w:lang w:val="en-US" w:eastAsia="en-GB"/>
        </w:rPr>
        <w:t xml:space="preserve"> from the Workgroup Consultation, </w:t>
      </w:r>
      <w:r w:rsidR="002F45A9">
        <w:rPr>
          <w:rFonts w:ascii="Arial" w:eastAsia="Times New Roman" w:hAnsi="Arial" w:cs="Arial"/>
          <w:szCs w:val="24"/>
          <w:lang w:val="en-US" w:eastAsia="en-GB"/>
        </w:rPr>
        <w:t xml:space="preserve">the chair </w:t>
      </w:r>
      <w:r w:rsidR="006B792D" w:rsidRPr="006B792D">
        <w:rPr>
          <w:rFonts w:ascii="Arial" w:eastAsia="Times New Roman" w:hAnsi="Arial" w:cs="Arial"/>
          <w:szCs w:val="24"/>
          <w:lang w:val="en-US" w:eastAsia="en-GB"/>
        </w:rPr>
        <w:t>chose not to save any of the alternatives which did not receive enough votes to progress to a WAGCM.</w:t>
      </w:r>
      <w:r w:rsidR="006B792D" w:rsidRPr="006B792D">
        <w:rPr>
          <w:rFonts w:ascii="Arial" w:eastAsia="Times New Roman" w:hAnsi="Arial" w:cs="Arial"/>
          <w:szCs w:val="24"/>
          <w:lang w:eastAsia="en-GB"/>
        </w:rPr>
        <w:t> </w:t>
      </w:r>
      <w:r w:rsidR="00473731">
        <w:rPr>
          <w:rFonts w:ascii="Arial" w:eastAsia="Times New Roman" w:hAnsi="Arial" w:cs="Arial"/>
          <w:szCs w:val="24"/>
          <w:lang w:eastAsia="en-GB"/>
        </w:rPr>
        <w:t xml:space="preserve">Please see Annex </w:t>
      </w:r>
      <w:r w:rsidR="004424CD">
        <w:rPr>
          <w:rFonts w:ascii="Arial" w:eastAsia="Times New Roman" w:hAnsi="Arial" w:cs="Arial"/>
          <w:szCs w:val="24"/>
          <w:lang w:eastAsia="en-GB"/>
        </w:rPr>
        <w:t>18 for the full Workgroup Vote form.</w:t>
      </w:r>
    </w:p>
    <w:p w14:paraId="0254D390" w14:textId="77777777" w:rsidR="00C521AB" w:rsidRDefault="00C521AB" w:rsidP="006B792D">
      <w:pPr>
        <w:spacing w:line="240" w:lineRule="auto"/>
        <w:jc w:val="both"/>
        <w:textAlignment w:val="baseline"/>
        <w:rPr>
          <w:rFonts w:ascii="Arial" w:eastAsia="Times New Roman" w:hAnsi="Arial" w:cs="Arial"/>
          <w:szCs w:val="24"/>
          <w:lang w:eastAsia="en-GB"/>
        </w:rPr>
      </w:pPr>
    </w:p>
    <w:p w14:paraId="25E5C813" w14:textId="04D60622" w:rsidR="00C521AB" w:rsidRPr="00B40F55" w:rsidRDefault="00C521AB" w:rsidP="006B792D">
      <w:pPr>
        <w:spacing w:line="240" w:lineRule="auto"/>
        <w:jc w:val="both"/>
        <w:textAlignment w:val="baseline"/>
        <w:rPr>
          <w:rFonts w:ascii="Segoe UI" w:eastAsia="Times New Roman" w:hAnsi="Segoe UI" w:cs="Segoe UI"/>
          <w:color w:val="454545"/>
          <w:sz w:val="18"/>
          <w:szCs w:val="18"/>
          <w:u w:val="single"/>
          <w:lang w:eastAsia="en-GB"/>
        </w:rPr>
      </w:pPr>
      <w:r>
        <w:rPr>
          <w:rFonts w:ascii="Arial" w:eastAsia="Times New Roman" w:hAnsi="Arial" w:cs="Arial"/>
          <w:szCs w:val="24"/>
          <w:u w:val="single"/>
          <w:lang w:eastAsia="en-GB"/>
        </w:rPr>
        <w:t>Withdrawal of WAGCM2</w:t>
      </w:r>
    </w:p>
    <w:p w14:paraId="7CE0850F" w14:textId="77777777" w:rsidR="009F6D4A" w:rsidRDefault="009F6D4A" w:rsidP="009F6D4A">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In relation to WAGCM2 (LEEMPS Plus), this option would require the ESO to instruct the LEEMPS while at the same time making the relevant DNO aware of this instruction </w:t>
      </w:r>
      <w:proofErr w:type="gramStart"/>
      <w:r>
        <w:rPr>
          <w:rFonts w:ascii="Arial" w:eastAsia="Times New Roman" w:hAnsi="Arial" w:cs="Arial"/>
          <w:szCs w:val="24"/>
          <w:lang w:eastAsia="en-GB"/>
        </w:rPr>
        <w:t>in order for</w:t>
      </w:r>
      <w:proofErr w:type="gramEnd"/>
      <w:r>
        <w:rPr>
          <w:rFonts w:ascii="Arial" w:eastAsia="Times New Roman" w:hAnsi="Arial" w:cs="Arial"/>
          <w:szCs w:val="24"/>
          <w:lang w:eastAsia="en-GB"/>
        </w:rPr>
        <w:t xml:space="preserve"> the DNO to assess the impact and have the opportunity to cancel the instruction should it be required.</w:t>
      </w:r>
    </w:p>
    <w:p w14:paraId="3F18D199" w14:textId="77777777" w:rsidR="002011A2" w:rsidRDefault="002011A2" w:rsidP="009F6D4A">
      <w:pPr>
        <w:spacing w:line="240" w:lineRule="auto"/>
        <w:jc w:val="both"/>
        <w:textAlignment w:val="baseline"/>
        <w:rPr>
          <w:rFonts w:ascii="Arial" w:eastAsia="Times New Roman" w:hAnsi="Arial" w:cs="Arial"/>
          <w:szCs w:val="24"/>
          <w:lang w:eastAsia="en-GB"/>
        </w:rPr>
      </w:pPr>
    </w:p>
    <w:p w14:paraId="0CA23CE2" w14:textId="18D8C298" w:rsidR="006A13D7" w:rsidRDefault="00503607" w:rsidP="0099352F">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Following</w:t>
      </w:r>
      <w:r w:rsidR="007561FF">
        <w:rPr>
          <w:rFonts w:ascii="Arial" w:eastAsia="Times New Roman" w:hAnsi="Arial" w:cs="Arial"/>
          <w:szCs w:val="24"/>
          <w:lang w:eastAsia="en-GB"/>
        </w:rPr>
        <w:t xml:space="preserve"> later</w:t>
      </w:r>
      <w:r w:rsidR="009F6D4A">
        <w:rPr>
          <w:rFonts w:ascii="Arial" w:eastAsia="Times New Roman" w:hAnsi="Arial" w:cs="Arial"/>
          <w:szCs w:val="24"/>
          <w:lang w:eastAsia="en-GB"/>
        </w:rPr>
        <w:t xml:space="preserve"> discussions with the </w:t>
      </w:r>
      <w:commentRangeStart w:id="151"/>
      <w:commentRangeStart w:id="152"/>
      <w:commentRangeStart w:id="153"/>
      <w:commentRangeStart w:id="154"/>
      <w:r w:rsidR="009F6D4A">
        <w:rPr>
          <w:rFonts w:ascii="Arial" w:eastAsia="Times New Roman" w:hAnsi="Arial" w:cs="Arial"/>
          <w:szCs w:val="24"/>
          <w:lang w:eastAsia="en-GB"/>
        </w:rPr>
        <w:t xml:space="preserve">ESO National Electricity Control Centre (ENCC), it was confirmed that this would not be practical from an operational point of view, i.e., the ENCC would not be able to wait for the DNO to confirm whether the instruction to the LEEMPS could be caried out, especially in </w:t>
      </w:r>
      <w:proofErr w:type="gramStart"/>
      <w:r w:rsidR="009F6D4A">
        <w:rPr>
          <w:rFonts w:ascii="Arial" w:eastAsia="Times New Roman" w:hAnsi="Arial" w:cs="Arial"/>
          <w:szCs w:val="24"/>
          <w:lang w:eastAsia="en-GB"/>
        </w:rPr>
        <w:t>an emergency situation</w:t>
      </w:r>
      <w:commentRangeEnd w:id="151"/>
      <w:proofErr w:type="gramEnd"/>
      <w:r w:rsidR="00263A93">
        <w:rPr>
          <w:rStyle w:val="CommentReference"/>
          <w:rFonts w:ascii="Arial" w:eastAsia="Times New Roman" w:hAnsi="Arial" w:cs="Times New Roman"/>
          <w:lang w:eastAsia="en-GB"/>
        </w:rPr>
        <w:commentReference w:id="151"/>
      </w:r>
      <w:commentRangeEnd w:id="152"/>
      <w:r w:rsidR="007636E5">
        <w:rPr>
          <w:rStyle w:val="CommentReference"/>
          <w:rFonts w:ascii="Arial" w:eastAsia="Times New Roman" w:hAnsi="Arial" w:cs="Times New Roman"/>
          <w:lang w:eastAsia="en-GB"/>
        </w:rPr>
        <w:commentReference w:id="152"/>
      </w:r>
      <w:commentRangeEnd w:id="153"/>
      <w:r w:rsidR="00345936">
        <w:rPr>
          <w:rStyle w:val="CommentReference"/>
          <w:rFonts w:ascii="Arial" w:eastAsia="Times New Roman" w:hAnsi="Arial" w:cs="Times New Roman"/>
          <w:lang w:eastAsia="en-GB"/>
        </w:rPr>
        <w:commentReference w:id="153"/>
      </w:r>
      <w:commentRangeEnd w:id="154"/>
      <w:r w:rsidR="005642EC">
        <w:rPr>
          <w:rStyle w:val="CommentReference"/>
          <w:rFonts w:ascii="Arial" w:eastAsia="Times New Roman" w:hAnsi="Arial" w:cs="Times New Roman"/>
          <w:lang w:eastAsia="en-GB"/>
        </w:rPr>
        <w:commentReference w:id="154"/>
      </w:r>
      <w:r w:rsidR="009F6D4A">
        <w:rPr>
          <w:rFonts w:ascii="Arial" w:eastAsia="Times New Roman" w:hAnsi="Arial" w:cs="Arial"/>
          <w:szCs w:val="24"/>
          <w:lang w:eastAsia="en-GB"/>
        </w:rPr>
        <w:t xml:space="preserve">. Due to this issue, </w:t>
      </w:r>
      <w:r w:rsidR="001711A6">
        <w:rPr>
          <w:rFonts w:ascii="Arial" w:eastAsia="Times New Roman" w:hAnsi="Arial" w:cs="Arial"/>
          <w:szCs w:val="24"/>
          <w:lang w:eastAsia="en-GB"/>
        </w:rPr>
        <w:t xml:space="preserve">and because this approach was starting to become very similar to the original proposal </w:t>
      </w:r>
      <w:r w:rsidR="009F6D4A">
        <w:rPr>
          <w:rFonts w:ascii="Arial" w:eastAsia="Times New Roman" w:hAnsi="Arial" w:cs="Arial"/>
          <w:szCs w:val="24"/>
          <w:lang w:eastAsia="en-GB"/>
        </w:rPr>
        <w:t xml:space="preserve">the ESO </w:t>
      </w:r>
      <w:r w:rsidR="00396AC4">
        <w:rPr>
          <w:rFonts w:ascii="Arial" w:eastAsia="Times New Roman" w:hAnsi="Arial" w:cs="Arial"/>
          <w:szCs w:val="24"/>
          <w:lang w:eastAsia="en-GB"/>
        </w:rPr>
        <w:t>withdrew</w:t>
      </w:r>
      <w:r w:rsidR="009F6D4A">
        <w:rPr>
          <w:rFonts w:ascii="Arial" w:eastAsia="Times New Roman" w:hAnsi="Arial" w:cs="Arial"/>
          <w:szCs w:val="24"/>
          <w:lang w:eastAsia="en-GB"/>
        </w:rPr>
        <w:t xml:space="preserve"> this alternative</w:t>
      </w:r>
      <w:r w:rsidR="006418FC">
        <w:rPr>
          <w:rFonts w:ascii="Arial" w:eastAsia="Times New Roman" w:hAnsi="Arial" w:cs="Arial"/>
          <w:szCs w:val="24"/>
          <w:lang w:eastAsia="en-GB"/>
        </w:rPr>
        <w:t>.</w:t>
      </w:r>
    </w:p>
    <w:p w14:paraId="6E1B48C8" w14:textId="77777777" w:rsidR="00310E78" w:rsidRDefault="00310E78" w:rsidP="0099352F">
      <w:pPr>
        <w:spacing w:line="240" w:lineRule="auto"/>
        <w:jc w:val="both"/>
        <w:textAlignment w:val="baseline"/>
        <w:rPr>
          <w:rFonts w:ascii="Arial" w:eastAsia="Times New Roman" w:hAnsi="Arial" w:cs="Arial"/>
          <w:szCs w:val="24"/>
          <w:lang w:eastAsia="en-GB"/>
        </w:rPr>
      </w:pPr>
    </w:p>
    <w:p w14:paraId="24F1C3F6" w14:textId="54AE6488" w:rsidR="00310E78" w:rsidRPr="008E2E1F" w:rsidRDefault="00185897" w:rsidP="0099352F">
      <w:pPr>
        <w:spacing w:line="240" w:lineRule="auto"/>
        <w:jc w:val="both"/>
        <w:textAlignment w:val="baseline"/>
        <w:rPr>
          <w:rFonts w:ascii="Arial" w:eastAsia="Times New Roman" w:hAnsi="Arial" w:cs="Arial"/>
          <w:b/>
          <w:bCs/>
          <w:szCs w:val="24"/>
          <w:u w:val="single"/>
          <w:lang w:eastAsia="en-GB"/>
        </w:rPr>
      </w:pPr>
      <w:r>
        <w:rPr>
          <w:rFonts w:ascii="Arial" w:eastAsia="Times New Roman" w:hAnsi="Arial" w:cs="Arial"/>
          <w:b/>
          <w:bCs/>
          <w:szCs w:val="24"/>
          <w:u w:val="single"/>
          <w:lang w:eastAsia="en-GB"/>
        </w:rPr>
        <w:t xml:space="preserve">Industry </w:t>
      </w:r>
      <w:r w:rsidR="00310E78">
        <w:rPr>
          <w:rFonts w:ascii="Arial" w:eastAsia="Times New Roman" w:hAnsi="Arial" w:cs="Arial"/>
          <w:b/>
          <w:bCs/>
          <w:szCs w:val="24"/>
          <w:u w:val="single"/>
          <w:lang w:eastAsia="en-GB"/>
        </w:rPr>
        <w:t>Analysis</w:t>
      </w:r>
      <w:r w:rsidR="00E96A9A">
        <w:rPr>
          <w:rFonts w:ascii="Arial" w:eastAsia="Times New Roman" w:hAnsi="Arial" w:cs="Arial"/>
          <w:b/>
          <w:bCs/>
          <w:szCs w:val="24"/>
          <w:u w:val="single"/>
          <w:lang w:eastAsia="en-GB"/>
        </w:rPr>
        <w:t xml:space="preserve"> of GC0117 </w:t>
      </w:r>
      <w:proofErr w:type="gramStart"/>
      <w:r w:rsidR="00E96A9A">
        <w:rPr>
          <w:rFonts w:ascii="Arial" w:eastAsia="Times New Roman" w:hAnsi="Arial" w:cs="Arial"/>
          <w:b/>
          <w:bCs/>
          <w:szCs w:val="24"/>
          <w:u w:val="single"/>
          <w:lang w:eastAsia="en-GB"/>
        </w:rPr>
        <w:t>impacts</w:t>
      </w:r>
      <w:proofErr w:type="gramEnd"/>
    </w:p>
    <w:p w14:paraId="2D9D380B" w14:textId="77777777" w:rsidR="002011A2" w:rsidRDefault="002011A2" w:rsidP="0099352F">
      <w:pPr>
        <w:spacing w:line="240" w:lineRule="auto"/>
        <w:jc w:val="both"/>
        <w:textAlignment w:val="baseline"/>
      </w:pPr>
    </w:p>
    <w:p w14:paraId="01023B6B" w14:textId="3067DE6C" w:rsidR="00263A93" w:rsidRDefault="0087731C" w:rsidP="006B792D">
      <w:pPr>
        <w:rPr>
          <w:ins w:id="156" w:author="Creighton, Alan (Northern Powergrid)" w:date="2023-11-21T15:14:00Z"/>
          <w:rStyle w:val="normaltextrun"/>
          <w:rFonts w:ascii="Arial" w:hAnsi="Arial" w:cs="Arial"/>
          <w:shd w:val="clear" w:color="auto" w:fill="FFFFFF"/>
          <w:lang w:val="en-US"/>
        </w:rPr>
      </w:pPr>
      <w:r>
        <w:rPr>
          <w:rStyle w:val="normaltextrun"/>
          <w:rFonts w:ascii="Arial" w:hAnsi="Arial" w:cs="Arial"/>
          <w:shd w:val="clear" w:color="auto" w:fill="FFFFFF"/>
          <w:lang w:val="en-US"/>
        </w:rPr>
        <w:t>As a result of Workgroup discussion</w:t>
      </w:r>
      <w:r w:rsidR="002F45A9">
        <w:rPr>
          <w:rStyle w:val="normaltextrun"/>
          <w:rFonts w:ascii="Arial" w:hAnsi="Arial" w:cs="Arial"/>
          <w:shd w:val="clear" w:color="auto" w:fill="FFFFFF"/>
          <w:lang w:val="en-US"/>
        </w:rPr>
        <w:t>, it was agreed that the</w:t>
      </w:r>
      <w:r w:rsidR="006A13D7">
        <w:rPr>
          <w:rStyle w:val="normaltextrun"/>
          <w:rFonts w:ascii="Arial" w:hAnsi="Arial" w:cs="Arial"/>
          <w:shd w:val="clear" w:color="auto" w:fill="FFFFFF"/>
          <w:lang w:val="en-US"/>
        </w:rPr>
        <w:t>re</w:t>
      </w:r>
      <w:r w:rsidR="002F45A9">
        <w:rPr>
          <w:rStyle w:val="normaltextrun"/>
          <w:rFonts w:ascii="Arial" w:hAnsi="Arial" w:cs="Arial"/>
          <w:shd w:val="clear" w:color="auto" w:fill="FFFFFF"/>
          <w:lang w:val="en-US"/>
        </w:rPr>
        <w:t xml:space="preserve"> was a requirement for a </w:t>
      </w:r>
      <w:commentRangeStart w:id="157"/>
      <w:commentRangeStart w:id="158"/>
      <w:commentRangeStart w:id="159"/>
      <w:r w:rsidR="002F45A9">
        <w:rPr>
          <w:rStyle w:val="normaltextrun"/>
          <w:rFonts w:ascii="Arial" w:hAnsi="Arial" w:cs="Arial"/>
          <w:shd w:val="clear" w:color="auto" w:fill="FFFFFF"/>
          <w:lang w:val="en-US"/>
        </w:rPr>
        <w:t>CBA (Cost Benefit Analysis) to progress this modification prior to submission to the Authority.</w:t>
      </w:r>
      <w:commentRangeEnd w:id="157"/>
      <w:r w:rsidR="00530692">
        <w:rPr>
          <w:rStyle w:val="CommentReference"/>
          <w:rFonts w:ascii="Arial" w:eastAsia="Times New Roman" w:hAnsi="Arial" w:cs="Times New Roman"/>
          <w:lang w:eastAsia="en-GB"/>
        </w:rPr>
        <w:commentReference w:id="157"/>
      </w:r>
      <w:commentRangeEnd w:id="158"/>
      <w:r w:rsidR="008C5EEA">
        <w:rPr>
          <w:rStyle w:val="CommentReference"/>
          <w:rFonts w:ascii="Arial" w:eastAsia="Times New Roman" w:hAnsi="Arial" w:cs="Times New Roman"/>
          <w:lang w:eastAsia="en-GB"/>
        </w:rPr>
        <w:commentReference w:id="158"/>
      </w:r>
      <w:commentRangeEnd w:id="159"/>
      <w:r w:rsidR="00223A6E">
        <w:rPr>
          <w:rStyle w:val="CommentReference"/>
          <w:rFonts w:ascii="Arial" w:eastAsia="Times New Roman" w:hAnsi="Arial" w:cs="Times New Roman"/>
          <w:lang w:eastAsia="en-GB"/>
        </w:rPr>
        <w:commentReference w:id="159"/>
      </w:r>
      <w:r w:rsidR="005B5C6E">
        <w:rPr>
          <w:rStyle w:val="normaltextrun"/>
          <w:rFonts w:ascii="Arial" w:hAnsi="Arial" w:cs="Arial"/>
          <w:shd w:val="clear" w:color="auto" w:fill="FFFFFF"/>
          <w:lang w:val="en-US"/>
        </w:rPr>
        <w:t xml:space="preserve"> Alongside </w:t>
      </w:r>
      <w:del w:id="161" w:author="Creighton, Alan (Northern Powergrid)" w:date="2023-11-21T15:08:00Z">
        <w:r w:rsidR="005B5C6E" w:rsidDel="00263A93">
          <w:rPr>
            <w:rStyle w:val="normaltextrun"/>
            <w:rFonts w:ascii="Arial" w:hAnsi="Arial" w:cs="Arial"/>
            <w:shd w:val="clear" w:color="auto" w:fill="FFFFFF"/>
            <w:lang w:val="en-US"/>
          </w:rPr>
          <w:delText>the CBA</w:delText>
        </w:r>
      </w:del>
      <w:ins w:id="162" w:author="Creighton, Alan (Northern Powergrid)" w:date="2023-11-21T15:08:00Z">
        <w:del w:id="163" w:author="David Halford (ESO)" w:date="2023-12-21T11:20:00Z">
          <w:r w:rsidR="00263A93" w:rsidDel="008C090B">
            <w:rPr>
              <w:rStyle w:val="normaltextrun"/>
              <w:rFonts w:ascii="Arial" w:hAnsi="Arial" w:cs="Arial"/>
              <w:shd w:val="clear" w:color="auto" w:fill="FFFFFF"/>
              <w:lang w:val="en-US"/>
            </w:rPr>
            <w:delText>a visibility benefits assessment</w:delText>
          </w:r>
        </w:del>
      </w:ins>
      <w:ins w:id="164" w:author="David Halford (ESO)" w:date="2023-12-21T11:20:00Z">
        <w:r w:rsidR="008C090B">
          <w:rPr>
            <w:rStyle w:val="normaltextrun"/>
            <w:rFonts w:ascii="Arial" w:hAnsi="Arial" w:cs="Arial"/>
            <w:shd w:val="clear" w:color="auto" w:fill="FFFFFF"/>
            <w:lang w:val="en-US"/>
          </w:rPr>
          <w:t xml:space="preserve">the </w:t>
        </w:r>
      </w:ins>
      <w:ins w:id="165" w:author="David Halford (ESO)" w:date="2023-12-21T11:21:00Z">
        <w:r w:rsidR="008C090B">
          <w:rPr>
            <w:rStyle w:val="normaltextrun"/>
            <w:rFonts w:ascii="Arial" w:hAnsi="Arial" w:cs="Arial"/>
            <w:shd w:val="clear" w:color="auto" w:fill="FFFFFF"/>
            <w:lang w:val="en-US"/>
          </w:rPr>
          <w:t>CBA</w:t>
        </w:r>
      </w:ins>
      <w:ins w:id="166" w:author="Lizzie Timmins (ESO)" w:date="2023-10-17T14:43:00Z">
        <w:r w:rsidR="00AC4722">
          <w:rPr>
            <w:rStyle w:val="normaltextrun"/>
            <w:rFonts w:ascii="Arial" w:hAnsi="Arial" w:cs="Arial"/>
            <w:shd w:val="clear" w:color="auto" w:fill="FFFFFF"/>
            <w:lang w:val="en-US"/>
          </w:rPr>
          <w:t xml:space="preserve"> which was published in April 2023</w:t>
        </w:r>
      </w:ins>
      <w:ins w:id="167" w:author="Lizzie Timmins (ESO)" w:date="2023-10-17T14:35:00Z">
        <w:r w:rsidR="00FB3069">
          <w:rPr>
            <w:rStyle w:val="normaltextrun"/>
            <w:rFonts w:ascii="Arial" w:hAnsi="Arial" w:cs="Arial"/>
            <w:shd w:val="clear" w:color="auto" w:fill="FFFFFF"/>
            <w:lang w:val="en-US"/>
          </w:rPr>
          <w:t xml:space="preserve"> (Annex 19)</w:t>
        </w:r>
      </w:ins>
      <w:r w:rsidR="005B5C6E">
        <w:rPr>
          <w:rStyle w:val="normaltextrun"/>
          <w:rFonts w:ascii="Arial" w:hAnsi="Arial" w:cs="Arial"/>
          <w:shd w:val="clear" w:color="auto" w:fill="FFFFFF"/>
          <w:lang w:val="en-US"/>
        </w:rPr>
        <w:t xml:space="preserve">, it was agreed by the </w:t>
      </w:r>
      <w:ins w:id="168" w:author="Lizzie Timmins (ESO)" w:date="2023-10-17T14:35:00Z">
        <w:r w:rsidR="00D521A3">
          <w:rPr>
            <w:rStyle w:val="normaltextrun"/>
            <w:rFonts w:ascii="Arial" w:hAnsi="Arial" w:cs="Arial"/>
            <w:shd w:val="clear" w:color="auto" w:fill="FFFFFF"/>
            <w:lang w:val="en-US"/>
          </w:rPr>
          <w:t>W</w:t>
        </w:r>
      </w:ins>
      <w:del w:id="169" w:author="Lizzie Timmins (ESO)" w:date="2023-10-17T14:35:00Z">
        <w:r w:rsidR="005B5C6E" w:rsidDel="00D521A3">
          <w:rPr>
            <w:rStyle w:val="normaltextrun"/>
            <w:rFonts w:ascii="Arial" w:hAnsi="Arial" w:cs="Arial"/>
            <w:shd w:val="clear" w:color="auto" w:fill="FFFFFF"/>
            <w:lang w:val="en-US"/>
          </w:rPr>
          <w:delText>w</w:delText>
        </w:r>
      </w:del>
      <w:r w:rsidR="005B5C6E">
        <w:rPr>
          <w:rStyle w:val="normaltextrun"/>
          <w:rFonts w:ascii="Arial" w:hAnsi="Arial" w:cs="Arial"/>
          <w:shd w:val="clear" w:color="auto" w:fill="FFFFFF"/>
          <w:lang w:val="en-US"/>
        </w:rPr>
        <w:t xml:space="preserve">orkgroup </w:t>
      </w:r>
      <w:r w:rsidR="005A6A97">
        <w:rPr>
          <w:rStyle w:val="normaltextrun"/>
          <w:rFonts w:ascii="Arial" w:hAnsi="Arial" w:cs="Arial"/>
          <w:shd w:val="clear" w:color="auto" w:fill="FFFFFF"/>
          <w:lang w:val="en-US"/>
        </w:rPr>
        <w:t xml:space="preserve">that ESO would </w:t>
      </w:r>
      <w:ins w:id="170" w:author="David Halford (ESO)" w:date="2023-12-21T12:18:00Z">
        <w:r w:rsidR="00C93AA4">
          <w:rPr>
            <w:rStyle w:val="normaltextrun"/>
            <w:rFonts w:ascii="Arial" w:hAnsi="Arial" w:cs="Arial"/>
            <w:shd w:val="clear" w:color="auto" w:fill="FFFFFF"/>
            <w:lang w:val="en-US"/>
          </w:rPr>
          <w:t>als</w:t>
        </w:r>
      </w:ins>
      <w:ins w:id="171" w:author="David Halford (ESO)" w:date="2023-12-21T12:19:00Z">
        <w:r w:rsidR="00C93AA4">
          <w:rPr>
            <w:rStyle w:val="normaltextrun"/>
            <w:rFonts w:ascii="Arial" w:hAnsi="Arial" w:cs="Arial"/>
            <w:shd w:val="clear" w:color="auto" w:fill="FFFFFF"/>
            <w:lang w:val="en-US"/>
          </w:rPr>
          <w:t xml:space="preserve">o </w:t>
        </w:r>
      </w:ins>
      <w:r w:rsidR="005A6A97">
        <w:rPr>
          <w:rStyle w:val="normaltextrun"/>
          <w:rFonts w:ascii="Arial" w:hAnsi="Arial" w:cs="Arial"/>
          <w:shd w:val="clear" w:color="auto" w:fill="FFFFFF"/>
          <w:lang w:val="en-US"/>
        </w:rPr>
        <w:t>complete a</w:t>
      </w:r>
      <w:r w:rsidR="000441CC">
        <w:rPr>
          <w:rStyle w:val="normaltextrun"/>
          <w:rFonts w:ascii="Arial" w:hAnsi="Arial" w:cs="Arial"/>
          <w:shd w:val="clear" w:color="auto" w:fill="FFFFFF"/>
          <w:lang w:val="en-US"/>
        </w:rPr>
        <w:t xml:space="preserve">n </w:t>
      </w:r>
      <w:ins w:id="172" w:author="Mike Kay" w:date="2023-11-16T11:30:00Z">
        <w:r w:rsidR="009959D7">
          <w:rPr>
            <w:rStyle w:val="normaltextrun"/>
            <w:rFonts w:ascii="Arial" w:hAnsi="Arial" w:cs="Arial"/>
            <w:shd w:val="clear" w:color="auto" w:fill="FFFFFF"/>
            <w:lang w:val="en-US"/>
          </w:rPr>
          <w:t>i</w:t>
        </w:r>
      </w:ins>
      <w:del w:id="173" w:author="Mike Kay" w:date="2023-11-16T11:30:00Z">
        <w:r w:rsidR="000441CC" w:rsidDel="009959D7">
          <w:rPr>
            <w:rStyle w:val="normaltextrun"/>
            <w:rFonts w:ascii="Arial" w:hAnsi="Arial" w:cs="Arial"/>
            <w:shd w:val="clear" w:color="auto" w:fill="FFFFFF"/>
            <w:lang w:val="en-US"/>
          </w:rPr>
          <w:delText>I</w:delText>
        </w:r>
      </w:del>
      <w:r w:rsidR="000441CC">
        <w:rPr>
          <w:rStyle w:val="normaltextrun"/>
          <w:rFonts w:ascii="Arial" w:hAnsi="Arial" w:cs="Arial"/>
          <w:shd w:val="clear" w:color="auto" w:fill="FFFFFF"/>
          <w:lang w:val="en-US"/>
        </w:rPr>
        <w:t xml:space="preserve">ndustry </w:t>
      </w:r>
      <w:del w:id="174" w:author="Mike Kay" w:date="2023-11-16T11:31:00Z">
        <w:r w:rsidR="000441CC" w:rsidDel="009959D7">
          <w:rPr>
            <w:rStyle w:val="normaltextrun"/>
            <w:rFonts w:ascii="Arial" w:hAnsi="Arial" w:cs="Arial"/>
            <w:shd w:val="clear" w:color="auto" w:fill="FFFFFF"/>
            <w:lang w:val="en-US"/>
          </w:rPr>
          <w:delText xml:space="preserve">Impact </w:delText>
        </w:r>
      </w:del>
      <w:ins w:id="175" w:author="Mike Kay" w:date="2023-11-16T11:31:00Z">
        <w:r w:rsidR="009959D7">
          <w:rPr>
            <w:rStyle w:val="normaltextrun"/>
            <w:rFonts w:ascii="Arial" w:hAnsi="Arial" w:cs="Arial"/>
            <w:shd w:val="clear" w:color="auto" w:fill="FFFFFF"/>
            <w:lang w:val="en-US"/>
          </w:rPr>
          <w:t xml:space="preserve">impact </w:t>
        </w:r>
      </w:ins>
      <w:del w:id="176" w:author="Mike Kay" w:date="2023-11-16T11:31:00Z">
        <w:r w:rsidR="000441CC" w:rsidDel="009959D7">
          <w:rPr>
            <w:rStyle w:val="normaltextrun"/>
            <w:rFonts w:ascii="Arial" w:hAnsi="Arial" w:cs="Arial"/>
            <w:shd w:val="clear" w:color="auto" w:fill="FFFFFF"/>
            <w:lang w:val="en-US"/>
          </w:rPr>
          <w:delText xml:space="preserve">Cost </w:delText>
        </w:r>
      </w:del>
      <w:ins w:id="177" w:author="Mike Kay" w:date="2023-11-16T11:31:00Z">
        <w:r w:rsidR="009959D7">
          <w:rPr>
            <w:rStyle w:val="normaltextrun"/>
            <w:rFonts w:ascii="Arial" w:hAnsi="Arial" w:cs="Arial"/>
            <w:shd w:val="clear" w:color="auto" w:fill="FFFFFF"/>
            <w:lang w:val="en-US"/>
          </w:rPr>
          <w:t xml:space="preserve">cost </w:t>
        </w:r>
      </w:ins>
      <w:del w:id="178" w:author="Mike Kay" w:date="2023-11-16T11:31:00Z">
        <w:r w:rsidR="000441CC" w:rsidDel="009959D7">
          <w:rPr>
            <w:rStyle w:val="normaltextrun"/>
            <w:rFonts w:ascii="Arial" w:hAnsi="Arial" w:cs="Arial"/>
            <w:shd w:val="clear" w:color="auto" w:fill="FFFFFF"/>
            <w:lang w:val="en-US"/>
          </w:rPr>
          <w:delText>Assessment</w:delText>
        </w:r>
      </w:del>
      <w:ins w:id="179" w:author="Lizzie Timmins (ESO)" w:date="2023-10-17T14:35:00Z">
        <w:del w:id="180" w:author="Mike Kay" w:date="2023-11-16T11:31:00Z">
          <w:r w:rsidR="00FB3069" w:rsidDel="009959D7">
            <w:rPr>
              <w:rStyle w:val="normaltextrun"/>
              <w:rFonts w:ascii="Arial" w:hAnsi="Arial" w:cs="Arial"/>
              <w:shd w:val="clear" w:color="auto" w:fill="FFFFFF"/>
              <w:lang w:val="en-US"/>
            </w:rPr>
            <w:delText xml:space="preserve"> </w:delText>
          </w:r>
        </w:del>
      </w:ins>
      <w:ins w:id="181" w:author="Mike Kay" w:date="2023-11-16T11:31:00Z">
        <w:r w:rsidR="009959D7">
          <w:rPr>
            <w:rStyle w:val="normaltextrun"/>
            <w:rFonts w:ascii="Arial" w:hAnsi="Arial" w:cs="Arial"/>
            <w:shd w:val="clear" w:color="auto" w:fill="FFFFFF"/>
            <w:lang w:val="en-US"/>
          </w:rPr>
          <w:t xml:space="preserve">assessment </w:t>
        </w:r>
      </w:ins>
      <w:ins w:id="182" w:author="Lizzie Timmins (ESO)" w:date="2023-10-17T14:35:00Z">
        <w:r w:rsidR="00FB3069">
          <w:rPr>
            <w:rStyle w:val="normaltextrun"/>
            <w:rFonts w:ascii="Arial" w:hAnsi="Arial" w:cs="Arial"/>
            <w:shd w:val="clear" w:color="auto" w:fill="FFFFFF"/>
            <w:lang w:val="en-US"/>
          </w:rPr>
          <w:t>(Annex 20)</w:t>
        </w:r>
      </w:ins>
      <w:r w:rsidR="005A6A97">
        <w:rPr>
          <w:rStyle w:val="normaltextrun"/>
          <w:rFonts w:ascii="Arial" w:hAnsi="Arial" w:cs="Arial"/>
          <w:shd w:val="clear" w:color="auto" w:fill="FFFFFF"/>
          <w:lang w:val="en-US"/>
        </w:rPr>
        <w:t xml:space="preserve"> </w:t>
      </w:r>
      <w:r w:rsidR="00927725">
        <w:rPr>
          <w:rStyle w:val="normaltextrun"/>
          <w:rFonts w:ascii="Arial" w:hAnsi="Arial" w:cs="Arial"/>
          <w:shd w:val="clear" w:color="auto" w:fill="FFFFFF"/>
          <w:lang w:val="en-US"/>
        </w:rPr>
        <w:t xml:space="preserve">to identify the potential </w:t>
      </w:r>
      <w:r w:rsidR="00F11284">
        <w:rPr>
          <w:rStyle w:val="normaltextrun"/>
          <w:rFonts w:ascii="Arial" w:hAnsi="Arial" w:cs="Arial"/>
          <w:shd w:val="clear" w:color="auto" w:fill="FFFFFF"/>
          <w:lang w:val="en-US"/>
        </w:rPr>
        <w:t xml:space="preserve">additional obligations and costs </w:t>
      </w:r>
      <w:del w:id="183" w:author="Mike Kay" w:date="2023-06-05T05:34:00Z">
        <w:r w:rsidR="00F11284" w:rsidDel="00D577CF">
          <w:rPr>
            <w:rStyle w:val="normaltextrun"/>
            <w:rFonts w:ascii="Arial" w:hAnsi="Arial" w:cs="Arial"/>
            <w:shd w:val="clear" w:color="auto" w:fill="FFFFFF"/>
            <w:lang w:val="en-US"/>
          </w:rPr>
          <w:delText>a Generator</w:delText>
        </w:r>
      </w:del>
      <w:ins w:id="184" w:author="Mike Kay" w:date="2023-06-05T05:34:00Z">
        <w:r w:rsidR="00D577CF">
          <w:rPr>
            <w:rStyle w:val="normaltextrun"/>
            <w:rFonts w:ascii="Arial" w:hAnsi="Arial" w:cs="Arial"/>
            <w:shd w:val="clear" w:color="auto" w:fill="FFFFFF"/>
            <w:lang w:val="en-US"/>
          </w:rPr>
          <w:t>other parties</w:t>
        </w:r>
      </w:ins>
      <w:r w:rsidR="00F11284">
        <w:rPr>
          <w:rStyle w:val="normaltextrun"/>
          <w:rFonts w:ascii="Arial" w:hAnsi="Arial" w:cs="Arial"/>
          <w:shd w:val="clear" w:color="auto" w:fill="FFFFFF"/>
          <w:lang w:val="en-US"/>
        </w:rPr>
        <w:t xml:space="preserve"> would be</w:t>
      </w:r>
      <w:r w:rsidR="00F7494D">
        <w:rPr>
          <w:rStyle w:val="normaltextrun"/>
          <w:rFonts w:ascii="Arial" w:hAnsi="Arial" w:cs="Arial"/>
          <w:shd w:val="clear" w:color="auto" w:fill="FFFFFF"/>
          <w:lang w:val="en-US"/>
        </w:rPr>
        <w:t xml:space="preserve"> </w:t>
      </w:r>
      <w:r w:rsidR="004B607D">
        <w:rPr>
          <w:rStyle w:val="normaltextrun"/>
          <w:rFonts w:ascii="Arial" w:hAnsi="Arial" w:cs="Arial"/>
          <w:shd w:val="clear" w:color="auto" w:fill="FFFFFF"/>
          <w:lang w:val="en-US"/>
        </w:rPr>
        <w:t>b</w:t>
      </w:r>
      <w:r w:rsidR="00F7494D">
        <w:rPr>
          <w:rStyle w:val="normaltextrun"/>
          <w:rFonts w:ascii="Arial" w:hAnsi="Arial" w:cs="Arial"/>
          <w:shd w:val="clear" w:color="auto" w:fill="FFFFFF"/>
          <w:lang w:val="en-US"/>
        </w:rPr>
        <w:t>ound by as a result of the Original Proposal.</w:t>
      </w:r>
      <w:ins w:id="185" w:author="Lizzie Timmins (ESO)" w:date="2023-10-17T14:37:00Z">
        <w:r w:rsidR="007D2CC8">
          <w:rPr>
            <w:rStyle w:val="normaltextrun"/>
            <w:rFonts w:ascii="Arial" w:hAnsi="Arial" w:cs="Arial"/>
            <w:shd w:val="clear" w:color="auto" w:fill="FFFFFF"/>
            <w:lang w:val="en-US"/>
          </w:rPr>
          <w:t xml:space="preserve"> </w:t>
        </w:r>
      </w:ins>
      <w:ins w:id="186" w:author="Lizzie Timmins (ESO)" w:date="2023-10-17T14:42:00Z">
        <w:r w:rsidR="007F58D9">
          <w:rPr>
            <w:rStyle w:val="normaltextrun"/>
            <w:rFonts w:ascii="Arial" w:hAnsi="Arial" w:cs="Arial"/>
            <w:shd w:val="clear" w:color="auto" w:fill="FFFFFF"/>
            <w:lang w:val="en-US"/>
          </w:rPr>
          <w:t>Following</w:t>
        </w:r>
      </w:ins>
      <w:ins w:id="187" w:author="Lizzie Timmins (ESO)" w:date="2023-10-17T14:37:00Z">
        <w:r w:rsidR="007D2CC8">
          <w:rPr>
            <w:rStyle w:val="normaltextrun"/>
            <w:rFonts w:ascii="Arial" w:hAnsi="Arial" w:cs="Arial"/>
            <w:shd w:val="clear" w:color="auto" w:fill="FFFFFF"/>
            <w:lang w:val="en-US"/>
          </w:rPr>
          <w:t xml:space="preserve"> </w:t>
        </w:r>
        <w:del w:id="188" w:author="David Halford (ESO)" w:date="2023-12-21T11:24:00Z">
          <w:r w:rsidR="007D2CC8" w:rsidDel="00BE14A0">
            <w:rPr>
              <w:rStyle w:val="normaltextrun"/>
              <w:rFonts w:ascii="Arial" w:hAnsi="Arial" w:cs="Arial"/>
              <w:shd w:val="clear" w:color="auto" w:fill="FFFFFF"/>
              <w:lang w:val="en-US"/>
            </w:rPr>
            <w:delText>this analysis</w:delText>
          </w:r>
        </w:del>
      </w:ins>
      <w:ins w:id="189" w:author="David Halford (ESO)" w:date="2023-12-21T11:24:00Z">
        <w:r w:rsidR="00BE14A0">
          <w:rPr>
            <w:rStyle w:val="normaltextrun"/>
            <w:rFonts w:ascii="Arial" w:hAnsi="Arial" w:cs="Arial"/>
            <w:shd w:val="clear" w:color="auto" w:fill="FFFFFF"/>
            <w:lang w:val="en-US"/>
          </w:rPr>
          <w:t>the CBA</w:t>
        </w:r>
      </w:ins>
      <w:ins w:id="190" w:author="Lizzie Timmins (ESO)" w:date="2023-10-17T14:37:00Z">
        <w:r w:rsidR="007D2CC8">
          <w:rPr>
            <w:rStyle w:val="normaltextrun"/>
            <w:rFonts w:ascii="Arial" w:hAnsi="Arial" w:cs="Arial"/>
            <w:shd w:val="clear" w:color="auto" w:fill="FFFFFF"/>
            <w:lang w:val="en-US"/>
          </w:rPr>
          <w:t xml:space="preserve">, </w:t>
        </w:r>
        <w:r w:rsidR="00E70039">
          <w:rPr>
            <w:rStyle w:val="normaltextrun"/>
            <w:rFonts w:ascii="Arial" w:hAnsi="Arial" w:cs="Arial"/>
            <w:shd w:val="clear" w:color="auto" w:fill="FFFFFF"/>
            <w:lang w:val="en-US"/>
          </w:rPr>
          <w:t>the ESO also undert</w:t>
        </w:r>
      </w:ins>
      <w:ins w:id="191" w:author="Lizzie Timmins (ESO)" w:date="2023-10-17T14:39:00Z">
        <w:r w:rsidR="009B2E32">
          <w:rPr>
            <w:rStyle w:val="normaltextrun"/>
            <w:rFonts w:ascii="Arial" w:hAnsi="Arial" w:cs="Arial"/>
            <w:shd w:val="clear" w:color="auto" w:fill="FFFFFF"/>
            <w:lang w:val="en-US"/>
          </w:rPr>
          <w:t>ook</w:t>
        </w:r>
      </w:ins>
      <w:ins w:id="192" w:author="Lizzie Timmins (ESO)" w:date="2023-10-17T14:40:00Z">
        <w:r w:rsidR="00467CF3">
          <w:rPr>
            <w:rStyle w:val="normaltextrun"/>
            <w:rFonts w:ascii="Arial" w:hAnsi="Arial" w:cs="Arial"/>
            <w:shd w:val="clear" w:color="auto" w:fill="FFFFFF"/>
            <w:lang w:val="en-US"/>
          </w:rPr>
          <w:t xml:space="preserve"> additional analysis in </w:t>
        </w:r>
      </w:ins>
      <w:ins w:id="193" w:author="Lizzie Timmins (ESO)" w:date="2023-10-17T14:41:00Z">
        <w:r w:rsidR="00C10C4C">
          <w:rPr>
            <w:rStyle w:val="normaltextrun"/>
            <w:rFonts w:ascii="Arial" w:hAnsi="Arial" w:cs="Arial"/>
            <w:shd w:val="clear" w:color="auto" w:fill="FFFFFF"/>
            <w:lang w:val="en-US"/>
          </w:rPr>
          <w:t>July</w:t>
        </w:r>
      </w:ins>
      <w:ins w:id="194" w:author="Lizzie Timmins (ESO)" w:date="2023-10-17T14:40:00Z">
        <w:r w:rsidR="00467CF3">
          <w:rPr>
            <w:rStyle w:val="normaltextrun"/>
            <w:rFonts w:ascii="Arial" w:hAnsi="Arial" w:cs="Arial"/>
            <w:shd w:val="clear" w:color="auto" w:fill="FFFFFF"/>
            <w:lang w:val="en-US"/>
          </w:rPr>
          <w:t xml:space="preserve"> 2023 </w:t>
        </w:r>
      </w:ins>
      <w:ins w:id="195" w:author="Creighton, Alan (Northern Powergrid)" w:date="2023-11-21T15:10:00Z">
        <w:r w:rsidR="00263A93">
          <w:rPr>
            <w:rStyle w:val="normaltextrun"/>
            <w:rFonts w:ascii="Arial" w:hAnsi="Arial" w:cs="Arial"/>
            <w:shd w:val="clear" w:color="auto" w:fill="FFFFFF"/>
            <w:lang w:val="en-US"/>
          </w:rPr>
          <w:t xml:space="preserve">to illustrate by case studies the </w:t>
        </w:r>
        <w:del w:id="196" w:author="David Halford (ESO)" w:date="2023-12-21T11:24:00Z">
          <w:r w:rsidR="00263A93" w:rsidDel="00D903BF">
            <w:rPr>
              <w:rStyle w:val="normaltextrun"/>
              <w:rFonts w:ascii="Arial" w:hAnsi="Arial" w:cs="Arial"/>
              <w:shd w:val="clear" w:color="auto" w:fill="FFFFFF"/>
              <w:lang w:val="en-US"/>
            </w:rPr>
            <w:delText>agreement</w:delText>
          </w:r>
        </w:del>
      </w:ins>
      <w:ins w:id="197" w:author="David Halford (ESO)" w:date="2023-12-21T11:24:00Z">
        <w:r w:rsidR="00D903BF">
          <w:rPr>
            <w:rStyle w:val="normaltextrun"/>
            <w:rFonts w:ascii="Arial" w:hAnsi="Arial" w:cs="Arial"/>
            <w:shd w:val="clear" w:color="auto" w:fill="FFFFFF"/>
            <w:lang w:val="en-US"/>
          </w:rPr>
          <w:t>requirement</w:t>
        </w:r>
      </w:ins>
      <w:ins w:id="198" w:author="Creighton, Alan (Northern Powergrid)" w:date="2023-11-21T15:10:00Z">
        <w:r w:rsidR="00263A93">
          <w:rPr>
            <w:rStyle w:val="normaltextrun"/>
            <w:rFonts w:ascii="Arial" w:hAnsi="Arial" w:cs="Arial"/>
            <w:shd w:val="clear" w:color="auto" w:fill="FFFFFF"/>
            <w:lang w:val="en-US"/>
          </w:rPr>
          <w:t xml:space="preserve"> for controllability</w:t>
        </w:r>
      </w:ins>
      <w:ins w:id="199" w:author="David Halford (ESO)" w:date="2023-12-21T11:24:00Z">
        <w:r w:rsidR="00D903BF">
          <w:rPr>
            <w:rStyle w:val="normaltextrun"/>
            <w:rFonts w:ascii="Arial" w:hAnsi="Arial" w:cs="Arial"/>
            <w:shd w:val="clear" w:color="auto" w:fill="FFFFFF"/>
            <w:lang w:val="en-US"/>
          </w:rPr>
          <w:t xml:space="preserve"> of Generators in the Balancing Mechanism</w:t>
        </w:r>
      </w:ins>
      <w:ins w:id="200" w:author="Creighton, Alan (Northern Powergrid)" w:date="2023-11-21T15:10:00Z">
        <w:r w:rsidR="00263A93">
          <w:rPr>
            <w:rStyle w:val="normaltextrun"/>
            <w:rFonts w:ascii="Arial" w:hAnsi="Arial" w:cs="Arial"/>
            <w:shd w:val="clear" w:color="auto" w:fill="FFFFFF"/>
            <w:lang w:val="en-US"/>
          </w:rPr>
          <w:t xml:space="preserve"> </w:t>
        </w:r>
      </w:ins>
      <w:ins w:id="201" w:author="Lizzie Timmins (ESO)" w:date="2023-10-17T14:40:00Z">
        <w:r w:rsidR="00467CF3">
          <w:rPr>
            <w:rStyle w:val="normaltextrun"/>
            <w:rFonts w:ascii="Arial" w:hAnsi="Arial" w:cs="Arial"/>
            <w:shd w:val="clear" w:color="auto" w:fill="FFFFFF"/>
            <w:lang w:val="en-US"/>
          </w:rPr>
          <w:t>(Annex 22)</w:t>
        </w:r>
      </w:ins>
      <w:ins w:id="202" w:author="David Halford (ESO)" w:date="2023-12-21T11:26:00Z">
        <w:r w:rsidR="002F724A">
          <w:rPr>
            <w:rStyle w:val="normaltextrun"/>
            <w:rFonts w:ascii="Arial" w:hAnsi="Arial" w:cs="Arial"/>
            <w:shd w:val="clear" w:color="auto" w:fill="FFFFFF"/>
            <w:lang w:val="en-US"/>
          </w:rPr>
          <w:t xml:space="preserve"> to reinforce the </w:t>
        </w:r>
        <w:r w:rsidR="00290846">
          <w:rPr>
            <w:rStyle w:val="normaltextrun"/>
            <w:rFonts w:ascii="Arial" w:hAnsi="Arial" w:cs="Arial"/>
            <w:shd w:val="clear" w:color="auto" w:fill="FFFFFF"/>
            <w:lang w:val="en-US"/>
          </w:rPr>
          <w:t>analysis competed as part of the original CBA,</w:t>
        </w:r>
      </w:ins>
      <w:ins w:id="203" w:author="Lizzie Timmins (ESO)" w:date="2023-10-17T14:40:00Z">
        <w:r w:rsidR="00467CF3">
          <w:rPr>
            <w:rStyle w:val="normaltextrun"/>
            <w:rFonts w:ascii="Arial" w:hAnsi="Arial" w:cs="Arial"/>
            <w:shd w:val="clear" w:color="auto" w:fill="FFFFFF"/>
            <w:lang w:val="en-US"/>
          </w:rPr>
          <w:t xml:space="preserve"> and</w:t>
        </w:r>
      </w:ins>
      <w:ins w:id="204" w:author="Lizzie Timmins (ESO)" w:date="2023-10-17T14:37:00Z">
        <w:r w:rsidR="00E70039">
          <w:rPr>
            <w:rStyle w:val="normaltextrun"/>
            <w:rFonts w:ascii="Arial" w:hAnsi="Arial" w:cs="Arial"/>
            <w:shd w:val="clear" w:color="auto" w:fill="FFFFFF"/>
            <w:lang w:val="en-US"/>
          </w:rPr>
          <w:t xml:space="preserve"> </w:t>
        </w:r>
      </w:ins>
      <w:ins w:id="205" w:author="David Halford (ESO)" w:date="2023-12-21T11:26:00Z">
        <w:r w:rsidR="00290846">
          <w:rPr>
            <w:rStyle w:val="normaltextrun"/>
            <w:rFonts w:ascii="Arial" w:hAnsi="Arial" w:cs="Arial"/>
            <w:shd w:val="clear" w:color="auto" w:fill="FFFFFF"/>
            <w:lang w:val="en-US"/>
          </w:rPr>
          <w:t xml:space="preserve">a </w:t>
        </w:r>
      </w:ins>
      <w:ins w:id="206" w:author="Lizzie Timmins (ESO)" w:date="2023-10-17T14:37:00Z">
        <w:r w:rsidR="00E70039">
          <w:rPr>
            <w:rStyle w:val="normaltextrun"/>
            <w:rFonts w:ascii="Arial" w:hAnsi="Arial" w:cs="Arial"/>
            <w:shd w:val="clear" w:color="auto" w:fill="FFFFFF"/>
            <w:lang w:val="en-US"/>
          </w:rPr>
          <w:lastRenderedPageBreak/>
          <w:t xml:space="preserve">Qualitative Assessment </w:t>
        </w:r>
      </w:ins>
      <w:ins w:id="207" w:author="Lizzie Timmins (ESO)" w:date="2023-10-17T14:39:00Z">
        <w:r w:rsidR="009B2E32">
          <w:rPr>
            <w:rStyle w:val="normaltextrun"/>
            <w:rFonts w:ascii="Arial" w:hAnsi="Arial" w:cs="Arial"/>
            <w:shd w:val="clear" w:color="auto" w:fill="FFFFFF"/>
            <w:lang w:val="en-US"/>
          </w:rPr>
          <w:t>of GC0117 impacts</w:t>
        </w:r>
      </w:ins>
      <w:ins w:id="208" w:author="David Halford (ESO)" w:date="2023-12-21T11:34:00Z">
        <w:r w:rsidR="00EB2192">
          <w:rPr>
            <w:rStyle w:val="normaltextrun"/>
            <w:rFonts w:ascii="Arial" w:hAnsi="Arial" w:cs="Arial"/>
            <w:shd w:val="clear" w:color="auto" w:fill="FFFFFF"/>
            <w:lang w:val="en-US"/>
          </w:rPr>
          <w:t xml:space="preserve"> of WACGM1</w:t>
        </w:r>
      </w:ins>
      <w:ins w:id="209" w:author="Lizzie Timmins (ESO)" w:date="2023-10-17T14:39:00Z">
        <w:r w:rsidR="009B2E32">
          <w:rPr>
            <w:rStyle w:val="normaltextrun"/>
            <w:rFonts w:ascii="Arial" w:hAnsi="Arial" w:cs="Arial"/>
            <w:shd w:val="clear" w:color="auto" w:fill="FFFFFF"/>
            <w:lang w:val="en-US"/>
          </w:rPr>
          <w:t xml:space="preserve"> in August 2023 (Annex 2</w:t>
        </w:r>
        <w:r w:rsidR="003B1E9C">
          <w:rPr>
            <w:rStyle w:val="normaltextrun"/>
            <w:rFonts w:ascii="Arial" w:hAnsi="Arial" w:cs="Arial"/>
            <w:shd w:val="clear" w:color="auto" w:fill="FFFFFF"/>
            <w:lang w:val="en-US"/>
          </w:rPr>
          <w:t>3</w:t>
        </w:r>
        <w:r w:rsidR="009B2E32">
          <w:rPr>
            <w:rStyle w:val="normaltextrun"/>
            <w:rFonts w:ascii="Arial" w:hAnsi="Arial" w:cs="Arial"/>
            <w:shd w:val="clear" w:color="auto" w:fill="FFFFFF"/>
            <w:lang w:val="en-US"/>
          </w:rPr>
          <w:t>).</w:t>
        </w:r>
      </w:ins>
      <w:ins w:id="210" w:author="Lizzie Timmins (ESO)" w:date="2023-10-17T15:15:00Z">
        <w:r w:rsidR="00185897">
          <w:rPr>
            <w:rStyle w:val="normaltextrun"/>
            <w:rFonts w:ascii="Arial" w:hAnsi="Arial" w:cs="Arial"/>
            <w:shd w:val="clear" w:color="auto" w:fill="FFFFFF"/>
            <w:lang w:val="en-US"/>
          </w:rPr>
          <w:t xml:space="preserve"> </w:t>
        </w:r>
      </w:ins>
      <w:ins w:id="211" w:author="Creighton, Alan (Northern Powergrid)" w:date="2023-11-21T15:16:00Z">
        <w:r w:rsidR="00E13CF4">
          <w:rPr>
            <w:rStyle w:val="normaltextrun"/>
            <w:rFonts w:ascii="Arial" w:hAnsi="Arial" w:cs="Arial"/>
            <w:shd w:val="clear" w:color="auto" w:fill="FFFFFF"/>
            <w:lang w:val="en-US"/>
          </w:rPr>
          <w:t xml:space="preserve">At the Workgroup on 04 October 2023 </w:t>
        </w:r>
      </w:ins>
      <w:ins w:id="212" w:author="Creighton, Alan (Northern Powergrid)" w:date="2023-11-21T15:11:00Z">
        <w:r w:rsidR="00263A93">
          <w:rPr>
            <w:rStyle w:val="normaltextrun"/>
            <w:rFonts w:ascii="Arial" w:hAnsi="Arial" w:cs="Arial"/>
            <w:shd w:val="clear" w:color="auto" w:fill="FFFFFF"/>
            <w:lang w:val="en-US"/>
          </w:rPr>
          <w:t>D</w:t>
        </w:r>
      </w:ins>
      <w:ins w:id="213" w:author="Creighton, Alan (Northern Powergrid)" w:date="2023-11-21T15:12:00Z">
        <w:r w:rsidR="00263A93">
          <w:rPr>
            <w:rStyle w:val="normaltextrun"/>
            <w:rFonts w:ascii="Arial" w:hAnsi="Arial" w:cs="Arial"/>
            <w:shd w:val="clear" w:color="auto" w:fill="FFFFFF"/>
            <w:lang w:val="en-US"/>
          </w:rPr>
          <w:t xml:space="preserve">NO workgroup representatives raised concerns about the practical implementation of the </w:t>
        </w:r>
      </w:ins>
      <w:ins w:id="214" w:author="Creighton, Alan (Northern Powergrid)" w:date="2023-11-21T15:17:00Z">
        <w:r w:rsidR="00E13CF4">
          <w:rPr>
            <w:rStyle w:val="normaltextrun"/>
            <w:rFonts w:ascii="Arial" w:hAnsi="Arial" w:cs="Arial"/>
            <w:shd w:val="clear" w:color="auto" w:fill="FFFFFF"/>
            <w:lang w:val="en-US"/>
          </w:rPr>
          <w:t xml:space="preserve">‘control’ aspects of the </w:t>
        </w:r>
      </w:ins>
      <w:ins w:id="215" w:author="Creighton, Alan (Northern Powergrid)" w:date="2023-11-21T15:12:00Z">
        <w:r w:rsidR="00263A93">
          <w:rPr>
            <w:rStyle w:val="normaltextrun"/>
            <w:rFonts w:ascii="Arial" w:hAnsi="Arial" w:cs="Arial"/>
            <w:shd w:val="clear" w:color="auto" w:fill="FFFFFF"/>
            <w:lang w:val="en-US"/>
          </w:rPr>
          <w:t xml:space="preserve">original proposal </w:t>
        </w:r>
      </w:ins>
      <w:ins w:id="216" w:author="Creighton, Alan (Northern Powergrid)" w:date="2023-11-21T15:13:00Z">
        <w:r w:rsidR="00263A93">
          <w:rPr>
            <w:rStyle w:val="normaltextrun"/>
            <w:rFonts w:ascii="Arial" w:hAnsi="Arial" w:cs="Arial"/>
            <w:shd w:val="clear" w:color="auto" w:fill="FFFFFF"/>
            <w:lang w:val="en-US"/>
          </w:rPr>
          <w:t>in</w:t>
        </w:r>
      </w:ins>
      <w:ins w:id="217" w:author="Creighton, Alan (Northern Powergrid)" w:date="2023-11-21T15:17:00Z">
        <w:r w:rsidR="00E13CF4">
          <w:rPr>
            <w:rStyle w:val="normaltextrun"/>
            <w:rFonts w:ascii="Arial" w:hAnsi="Arial" w:cs="Arial"/>
            <w:shd w:val="clear" w:color="auto" w:fill="FFFFFF"/>
            <w:lang w:val="en-US"/>
          </w:rPr>
          <w:t xml:space="preserve">cluding </w:t>
        </w:r>
      </w:ins>
      <w:ins w:id="218" w:author="Creighton, Alan (Northern Powergrid)" w:date="2023-11-21T15:14:00Z">
        <w:r w:rsidR="00263A93">
          <w:rPr>
            <w:rStyle w:val="normaltextrun"/>
            <w:rFonts w:ascii="Arial" w:hAnsi="Arial" w:cs="Arial"/>
            <w:shd w:val="clear" w:color="auto" w:fill="FFFFFF"/>
            <w:lang w:val="en-US"/>
          </w:rPr>
          <w:t>the:</w:t>
        </w:r>
      </w:ins>
    </w:p>
    <w:p w14:paraId="79300765" w14:textId="083F5228" w:rsidR="00263A93" w:rsidRPr="00E13CF4" w:rsidRDefault="00263A93" w:rsidP="00A944C3">
      <w:pPr>
        <w:pStyle w:val="ListParagraph"/>
        <w:numPr>
          <w:ilvl w:val="0"/>
          <w:numId w:val="56"/>
        </w:numPr>
        <w:rPr>
          <w:ins w:id="219" w:author="Creighton, Alan (Northern Powergrid)" w:date="2023-11-21T15:14:00Z"/>
          <w:rStyle w:val="normaltextrun"/>
          <w:rFonts w:cs="Arial"/>
          <w:shd w:val="clear" w:color="auto" w:fill="FFFFFF"/>
          <w:lang w:val="en-US"/>
        </w:rPr>
      </w:pPr>
      <w:ins w:id="220" w:author="Creighton, Alan (Northern Powergrid)" w:date="2023-11-21T15:14:00Z">
        <w:r w:rsidRPr="00E13CF4">
          <w:rPr>
            <w:rStyle w:val="normaltextrun"/>
            <w:rFonts w:cs="Arial"/>
            <w:shd w:val="clear" w:color="auto" w:fill="FFFFFF"/>
            <w:lang w:val="en-US"/>
          </w:rPr>
          <w:t xml:space="preserve">Connection </w:t>
        </w:r>
        <w:del w:id="221" w:author="Mike Kay" w:date="2023-12-11T07:39:00Z">
          <w:r w:rsidRPr="00E13CF4" w:rsidDel="00B979C8">
            <w:rPr>
              <w:rStyle w:val="normaltextrun"/>
              <w:rFonts w:cs="Arial"/>
              <w:shd w:val="clear" w:color="auto" w:fill="FFFFFF"/>
              <w:lang w:val="en-US"/>
            </w:rPr>
            <w:delText>P</w:delText>
          </w:r>
        </w:del>
      </w:ins>
      <w:ins w:id="222" w:author="Mike Kay" w:date="2023-12-11T07:39:00Z">
        <w:r w:rsidR="00B979C8">
          <w:rPr>
            <w:rStyle w:val="normaltextrun"/>
            <w:rFonts w:cs="Arial"/>
            <w:shd w:val="clear" w:color="auto" w:fill="FFFFFF"/>
            <w:lang w:val="en-US"/>
          </w:rPr>
          <w:t>p</w:t>
        </w:r>
      </w:ins>
      <w:ins w:id="223" w:author="Creighton, Alan (Northern Powergrid)" w:date="2023-11-21T15:14:00Z">
        <w:r w:rsidRPr="00E13CF4">
          <w:rPr>
            <w:rStyle w:val="normaltextrun"/>
            <w:rFonts w:cs="Arial"/>
            <w:shd w:val="clear" w:color="auto" w:fill="FFFFFF"/>
            <w:lang w:val="en-US"/>
          </w:rPr>
          <w:t>rocess for generators</w:t>
        </w:r>
      </w:ins>
      <w:ins w:id="224" w:author="Creighton, Alan (Northern Powergrid)" w:date="2023-11-21T15:15:00Z">
        <w:r w:rsidR="00E13CF4" w:rsidRPr="00E13CF4">
          <w:rPr>
            <w:rStyle w:val="normaltextrun"/>
            <w:rFonts w:cs="Arial"/>
            <w:shd w:val="clear" w:color="auto" w:fill="FFFFFF"/>
            <w:lang w:val="en-US"/>
          </w:rPr>
          <w:t xml:space="preserve"> and </w:t>
        </w:r>
      </w:ins>
      <w:ins w:id="225" w:author="Creighton, Alan (Northern Powergrid)" w:date="2023-11-21T17:08:00Z">
        <w:r w:rsidR="00A944C3">
          <w:rPr>
            <w:rStyle w:val="normaltextrun"/>
            <w:rFonts w:cs="Arial"/>
            <w:shd w:val="clear" w:color="auto" w:fill="FFFFFF"/>
            <w:lang w:val="en-US"/>
          </w:rPr>
          <w:t>t</w:t>
        </w:r>
      </w:ins>
      <w:ins w:id="226" w:author="Creighton, Alan (Northern Powergrid)" w:date="2023-11-21T15:15:00Z">
        <w:r w:rsidR="00E13CF4" w:rsidRPr="00E13CF4">
          <w:rPr>
            <w:rStyle w:val="normaltextrun"/>
            <w:rFonts w:cs="Arial"/>
            <w:shd w:val="clear" w:color="auto" w:fill="FFFFFF"/>
            <w:lang w:val="en-US"/>
          </w:rPr>
          <w:t>he implications for queue management</w:t>
        </w:r>
      </w:ins>
    </w:p>
    <w:p w14:paraId="21C3CD70" w14:textId="17521061" w:rsidR="00263A93" w:rsidRPr="00E13CF4" w:rsidRDefault="00E13CF4" w:rsidP="00A944C3">
      <w:pPr>
        <w:pStyle w:val="ListParagraph"/>
        <w:numPr>
          <w:ilvl w:val="0"/>
          <w:numId w:val="56"/>
        </w:numPr>
        <w:rPr>
          <w:ins w:id="227" w:author="Creighton, Alan (Northern Powergrid)" w:date="2023-11-21T15:13:00Z"/>
          <w:rStyle w:val="normaltextrun"/>
          <w:rFonts w:cs="Arial"/>
          <w:shd w:val="clear" w:color="auto" w:fill="FFFFFF"/>
          <w:lang w:val="en-US"/>
        </w:rPr>
      </w:pPr>
      <w:ins w:id="228" w:author="Creighton, Alan (Northern Powergrid)" w:date="2023-11-21T15:14:00Z">
        <w:r w:rsidRPr="00E13CF4">
          <w:rPr>
            <w:rStyle w:val="normaltextrun"/>
            <w:rFonts w:cs="Arial"/>
            <w:shd w:val="clear" w:color="auto" w:fill="FFFFFF"/>
            <w:lang w:val="en-US"/>
          </w:rPr>
          <w:t xml:space="preserve">Technical implications including the </w:t>
        </w:r>
      </w:ins>
      <w:ins w:id="229" w:author="Creighton, Alan (Northern Powergrid)" w:date="2023-11-21T15:15:00Z">
        <w:r w:rsidRPr="00E13CF4">
          <w:rPr>
            <w:rStyle w:val="normaltextrun"/>
            <w:rFonts w:cs="Arial"/>
            <w:shd w:val="clear" w:color="auto" w:fill="FFFFFF"/>
            <w:lang w:val="en-US"/>
          </w:rPr>
          <w:t>primacy</w:t>
        </w:r>
      </w:ins>
      <w:ins w:id="230" w:author="Creighton, Alan (Northern Powergrid)" w:date="2023-11-21T15:14:00Z">
        <w:r w:rsidRPr="00E13CF4">
          <w:rPr>
            <w:rStyle w:val="normaltextrun"/>
            <w:rFonts w:cs="Arial"/>
            <w:shd w:val="clear" w:color="auto" w:fill="FFFFFF"/>
            <w:lang w:val="en-US"/>
          </w:rPr>
          <w:t xml:space="preserve"> rules relating to instructions from DNOs and the ES</w:t>
        </w:r>
      </w:ins>
      <w:ins w:id="231" w:author="Creighton, Alan (Northern Powergrid)" w:date="2023-11-21T15:15:00Z">
        <w:r w:rsidRPr="00E13CF4">
          <w:rPr>
            <w:rStyle w:val="normaltextrun"/>
            <w:rFonts w:cs="Arial"/>
            <w:shd w:val="clear" w:color="auto" w:fill="FFFFFF"/>
            <w:lang w:val="en-US"/>
          </w:rPr>
          <w:t>O</w:t>
        </w:r>
      </w:ins>
    </w:p>
    <w:p w14:paraId="5B7FD76A" w14:textId="4D78D180" w:rsidR="00263A93" w:rsidRPr="00E13CF4" w:rsidRDefault="00E13CF4" w:rsidP="00A944C3">
      <w:pPr>
        <w:pStyle w:val="ListParagraph"/>
        <w:numPr>
          <w:ilvl w:val="0"/>
          <w:numId w:val="56"/>
        </w:numPr>
        <w:rPr>
          <w:ins w:id="232" w:author="Creighton, Alan (Northern Powergrid)" w:date="2023-11-21T15:13:00Z"/>
          <w:rStyle w:val="normaltextrun"/>
          <w:rFonts w:cs="Arial"/>
          <w:shd w:val="clear" w:color="auto" w:fill="FFFFFF"/>
          <w:lang w:val="en-US"/>
        </w:rPr>
      </w:pPr>
      <w:ins w:id="233" w:author="Creighton, Alan (Northern Powergrid)" w:date="2023-11-21T15:15:00Z">
        <w:r w:rsidRPr="00E13CF4">
          <w:rPr>
            <w:rStyle w:val="normaltextrun"/>
            <w:rFonts w:cs="Arial"/>
            <w:shd w:val="clear" w:color="auto" w:fill="FFFFFF"/>
            <w:lang w:val="en-US"/>
          </w:rPr>
          <w:t xml:space="preserve">Operational implications associated with the ESO issuing BM instructions </w:t>
        </w:r>
      </w:ins>
      <w:ins w:id="234" w:author="Creighton, Alan (Northern Powergrid)" w:date="2023-11-21T15:16:00Z">
        <w:r w:rsidRPr="00E13CF4">
          <w:rPr>
            <w:rStyle w:val="normaltextrun"/>
            <w:rFonts w:cs="Arial"/>
            <w:shd w:val="clear" w:color="auto" w:fill="FFFFFF"/>
            <w:lang w:val="en-US"/>
          </w:rPr>
          <w:t xml:space="preserve">to &gt;10MW </w:t>
        </w:r>
      </w:ins>
      <w:ins w:id="235" w:author="David Halford (ESO)" w:date="2023-11-28T11:23:00Z">
        <w:r w:rsidR="006046AE">
          <w:rPr>
            <w:rStyle w:val="normaltextrun"/>
            <w:rFonts w:cs="Arial"/>
            <w:shd w:val="clear" w:color="auto" w:fill="FFFFFF"/>
            <w:lang w:val="en-US"/>
          </w:rPr>
          <w:t>P</w:t>
        </w:r>
      </w:ins>
      <w:ins w:id="236" w:author="Creighton, Alan (Northern Powergrid)" w:date="2023-11-21T15:16:00Z">
        <w:del w:id="237" w:author="David Halford (ESO)" w:date="2023-11-28T11:23:00Z">
          <w:r w:rsidRPr="00E13CF4" w:rsidDel="006046AE">
            <w:rPr>
              <w:rStyle w:val="normaltextrun"/>
              <w:rFonts w:cs="Arial"/>
              <w:shd w:val="clear" w:color="auto" w:fill="FFFFFF"/>
              <w:lang w:val="en-US"/>
            </w:rPr>
            <w:delText>p</w:delText>
          </w:r>
        </w:del>
        <w:r w:rsidRPr="00E13CF4">
          <w:rPr>
            <w:rStyle w:val="normaltextrun"/>
            <w:rFonts w:cs="Arial"/>
            <w:shd w:val="clear" w:color="auto" w:fill="FFFFFF"/>
            <w:lang w:val="en-US"/>
          </w:rPr>
          <w:t xml:space="preserve">ower </w:t>
        </w:r>
      </w:ins>
      <w:ins w:id="238" w:author="David Halford (ESO)" w:date="2023-11-28T11:23:00Z">
        <w:r w:rsidR="006046AE">
          <w:rPr>
            <w:rStyle w:val="normaltextrun"/>
            <w:rFonts w:cs="Arial"/>
            <w:shd w:val="clear" w:color="auto" w:fill="FFFFFF"/>
            <w:lang w:val="en-US"/>
          </w:rPr>
          <w:t>S</w:t>
        </w:r>
      </w:ins>
      <w:ins w:id="239" w:author="Creighton, Alan (Northern Powergrid)" w:date="2023-11-21T17:08:00Z">
        <w:del w:id="240" w:author="David Halford (ESO)" w:date="2023-11-28T11:23:00Z">
          <w:r w:rsidR="00A944C3" w:rsidDel="006046AE">
            <w:rPr>
              <w:rStyle w:val="normaltextrun"/>
              <w:rFonts w:cs="Arial"/>
              <w:shd w:val="clear" w:color="auto" w:fill="FFFFFF"/>
              <w:lang w:val="en-US"/>
            </w:rPr>
            <w:delText>s</w:delText>
          </w:r>
        </w:del>
        <w:r w:rsidR="00A944C3" w:rsidRPr="00E13CF4">
          <w:rPr>
            <w:rStyle w:val="normaltextrun"/>
            <w:rFonts w:cs="Arial"/>
            <w:shd w:val="clear" w:color="auto" w:fill="FFFFFF"/>
            <w:lang w:val="en-US"/>
          </w:rPr>
          <w:t>tations.</w:t>
        </w:r>
      </w:ins>
    </w:p>
    <w:p w14:paraId="2F122F0E" w14:textId="2464EEA5" w:rsidR="002F45A9" w:rsidRDefault="00E13CF4" w:rsidP="00E13CF4">
      <w:pPr>
        <w:rPr>
          <w:rStyle w:val="normaltextrun"/>
          <w:rFonts w:ascii="Arial" w:hAnsi="Arial" w:cs="Arial"/>
          <w:shd w:val="clear" w:color="auto" w:fill="FFFFFF"/>
          <w:lang w:val="en-US"/>
        </w:rPr>
      </w:pPr>
      <w:ins w:id="241" w:author="Creighton, Alan (Northern Powergrid)" w:date="2023-11-21T15:16:00Z">
        <w:r>
          <w:rPr>
            <w:rStyle w:val="normaltextrun"/>
            <w:rFonts w:ascii="Arial" w:hAnsi="Arial" w:cs="Arial"/>
            <w:shd w:val="clear" w:color="auto" w:fill="FFFFFF"/>
            <w:lang w:val="en-US"/>
          </w:rPr>
          <w:t>Further details a</w:t>
        </w:r>
      </w:ins>
      <w:ins w:id="242" w:author="Creighton, Alan (Northern Powergrid)" w:date="2023-11-21T16:50:00Z">
        <w:r w:rsidR="004E256B">
          <w:rPr>
            <w:rStyle w:val="normaltextrun"/>
            <w:rFonts w:ascii="Arial" w:hAnsi="Arial" w:cs="Arial"/>
            <w:shd w:val="clear" w:color="auto" w:fill="FFFFFF"/>
            <w:lang w:val="en-US"/>
          </w:rPr>
          <w:t>r</w:t>
        </w:r>
      </w:ins>
      <w:ins w:id="243" w:author="Creighton, Alan (Northern Powergrid)" w:date="2023-11-21T15:16:00Z">
        <w:r>
          <w:rPr>
            <w:rStyle w:val="normaltextrun"/>
            <w:rFonts w:ascii="Arial" w:hAnsi="Arial" w:cs="Arial"/>
            <w:shd w:val="clear" w:color="auto" w:fill="FFFFFF"/>
            <w:lang w:val="en-US"/>
          </w:rPr>
          <w:t xml:space="preserve">e included as </w:t>
        </w:r>
      </w:ins>
      <w:ins w:id="244" w:author="Lizzie Timmins (ESO)" w:date="2023-10-17T15:15:00Z">
        <w:del w:id="245" w:author="Creighton, Alan (Northern Powergrid)" w:date="2023-11-21T15:16:00Z">
          <w:r w:rsidR="00E96A9A" w:rsidDel="00E13CF4">
            <w:rPr>
              <w:rStyle w:val="normaltextrun"/>
              <w:rFonts w:ascii="Arial" w:hAnsi="Arial" w:cs="Arial"/>
              <w:shd w:val="clear" w:color="auto" w:fill="FFFFFF"/>
              <w:lang w:val="en-US"/>
            </w:rPr>
            <w:delText xml:space="preserve">Several Workgroup members </w:delText>
          </w:r>
        </w:del>
      </w:ins>
      <w:ins w:id="246" w:author="Lizzie Timmins (ESO)" w:date="2023-10-17T15:17:00Z">
        <w:del w:id="247" w:author="Creighton, Alan (Northern Powergrid)" w:date="2023-11-21T15:16:00Z">
          <w:r w:rsidR="0074046F" w:rsidDel="00E13CF4">
            <w:rPr>
              <w:rStyle w:val="normaltextrun"/>
              <w:rFonts w:ascii="Arial" w:hAnsi="Arial" w:cs="Arial"/>
              <w:shd w:val="clear" w:color="auto" w:fill="FFFFFF"/>
              <w:lang w:val="en-US"/>
            </w:rPr>
            <w:delText xml:space="preserve">also </w:delText>
          </w:r>
        </w:del>
      </w:ins>
      <w:ins w:id="248" w:author="Lizzie Timmins (ESO)" w:date="2023-10-17T15:16:00Z">
        <w:del w:id="249" w:author="Creighton, Alan (Northern Powergrid)" w:date="2023-11-21T15:16:00Z">
          <w:r w:rsidR="00200D4A" w:rsidDel="00E13CF4">
            <w:rPr>
              <w:rStyle w:val="normaltextrun"/>
              <w:rFonts w:ascii="Arial" w:hAnsi="Arial" w:cs="Arial"/>
              <w:shd w:val="clear" w:color="auto" w:fill="FFFFFF"/>
              <w:lang w:val="en-US"/>
            </w:rPr>
            <w:delText xml:space="preserve">presented </w:delText>
          </w:r>
          <w:r w:rsidR="005517C5" w:rsidDel="00E13CF4">
            <w:rPr>
              <w:rStyle w:val="normaltextrun"/>
              <w:rFonts w:ascii="Arial" w:hAnsi="Arial" w:cs="Arial"/>
              <w:shd w:val="clear" w:color="auto" w:fill="FFFFFF"/>
              <w:lang w:val="en-US"/>
            </w:rPr>
            <w:delText>potential negative impacts of GC0117</w:delText>
          </w:r>
        </w:del>
      </w:ins>
      <w:ins w:id="250" w:author="Lizzie Timmins (ESO)" w:date="2023-10-17T15:17:00Z">
        <w:del w:id="251" w:author="Creighton, Alan (Northern Powergrid)" w:date="2023-11-21T15:16:00Z">
          <w:r w:rsidR="0074046F" w:rsidDel="00E13CF4">
            <w:rPr>
              <w:rStyle w:val="normaltextrun"/>
              <w:rFonts w:ascii="Arial" w:hAnsi="Arial" w:cs="Arial"/>
              <w:shd w:val="clear" w:color="auto" w:fill="FFFFFF"/>
              <w:lang w:val="en-US"/>
            </w:rPr>
            <w:delText xml:space="preserve"> </w:delText>
          </w:r>
        </w:del>
        <w:r w:rsidR="0074046F">
          <w:rPr>
            <w:rStyle w:val="normaltextrun"/>
            <w:rFonts w:ascii="Arial" w:hAnsi="Arial" w:cs="Arial"/>
            <w:shd w:val="clear" w:color="auto" w:fill="FFFFFF"/>
            <w:lang w:val="en-US"/>
          </w:rPr>
          <w:t>(Annex 24)</w:t>
        </w:r>
      </w:ins>
      <w:ins w:id="252" w:author="Lizzie Timmins (ESO)" w:date="2023-10-17T15:16:00Z">
        <w:del w:id="253" w:author="Creighton, Alan (Northern Powergrid)" w:date="2023-11-21T15:17:00Z">
          <w:r w:rsidR="005517C5" w:rsidDel="00E13CF4">
            <w:rPr>
              <w:rStyle w:val="normaltextrun"/>
              <w:rFonts w:ascii="Arial" w:hAnsi="Arial" w:cs="Arial"/>
              <w:shd w:val="clear" w:color="auto" w:fill="FFFFFF"/>
              <w:lang w:val="en-US"/>
            </w:rPr>
            <w:delText xml:space="preserve"> to the Wo</w:delText>
          </w:r>
        </w:del>
      </w:ins>
      <w:ins w:id="254" w:author="Lizzie Timmins (ESO)" w:date="2023-10-17T15:17:00Z">
        <w:del w:id="255" w:author="Creighton, Alan (Northern Powergrid)" w:date="2023-11-21T15:17:00Z">
          <w:r w:rsidR="005517C5" w:rsidDel="00E13CF4">
            <w:rPr>
              <w:rStyle w:val="normaltextrun"/>
              <w:rFonts w:ascii="Arial" w:hAnsi="Arial" w:cs="Arial"/>
              <w:shd w:val="clear" w:color="auto" w:fill="FFFFFF"/>
              <w:lang w:val="en-US"/>
            </w:rPr>
            <w:delText xml:space="preserve">rkgroup on </w:delText>
          </w:r>
          <w:r w:rsidR="0074046F" w:rsidDel="00E13CF4">
            <w:rPr>
              <w:rStyle w:val="normaltextrun"/>
              <w:rFonts w:ascii="Arial" w:hAnsi="Arial" w:cs="Arial"/>
              <w:shd w:val="clear" w:color="auto" w:fill="FFFFFF"/>
              <w:lang w:val="en-US"/>
            </w:rPr>
            <w:delText>04 October 2023</w:delText>
          </w:r>
        </w:del>
        <w:r w:rsidR="0074046F">
          <w:rPr>
            <w:rStyle w:val="normaltextrun"/>
            <w:rFonts w:ascii="Arial" w:hAnsi="Arial" w:cs="Arial"/>
            <w:shd w:val="clear" w:color="auto" w:fill="FFFFFF"/>
            <w:lang w:val="en-US"/>
          </w:rPr>
          <w:t>.</w:t>
        </w:r>
      </w:ins>
    </w:p>
    <w:p w14:paraId="32CD35EB" w14:textId="25114E89" w:rsidR="002F45A9" w:rsidRDefault="002F45A9" w:rsidP="006B792D">
      <w:pPr>
        <w:rPr>
          <w:rStyle w:val="normaltextrun"/>
          <w:rFonts w:ascii="Arial" w:hAnsi="Arial" w:cs="Arial"/>
          <w:shd w:val="clear" w:color="auto" w:fill="FFFFFF"/>
          <w:lang w:val="en-US"/>
        </w:rPr>
      </w:pPr>
    </w:p>
    <w:p w14:paraId="4AE64B66" w14:textId="1B2C9666" w:rsidR="002F45A9" w:rsidRPr="006A13D7" w:rsidRDefault="00D22209" w:rsidP="006A13D7">
      <w:pPr>
        <w:spacing w:line="240" w:lineRule="auto"/>
        <w:jc w:val="both"/>
        <w:textAlignment w:val="baseline"/>
        <w:rPr>
          <w:rStyle w:val="normaltextrun"/>
          <w:rFonts w:eastAsia="Times New Roman"/>
          <w:szCs w:val="24"/>
          <w:u w:val="single"/>
          <w:lang w:eastAsia="en-GB"/>
        </w:rPr>
      </w:pPr>
      <w:r>
        <w:rPr>
          <w:rFonts w:eastAsia="Times New Roman"/>
          <w:szCs w:val="24"/>
          <w:u w:val="single"/>
          <w:lang w:eastAsia="en-GB"/>
        </w:rPr>
        <w:t xml:space="preserve">Cost </w:t>
      </w:r>
      <w:r w:rsidR="002F45A9" w:rsidRPr="002F45A9">
        <w:rPr>
          <w:rFonts w:eastAsia="Times New Roman"/>
          <w:szCs w:val="24"/>
          <w:u w:val="single"/>
          <w:lang w:eastAsia="en-GB"/>
        </w:rPr>
        <w:t>Benefit Analysis</w:t>
      </w:r>
    </w:p>
    <w:p w14:paraId="45B7FCB2" w14:textId="1527C0B7" w:rsidR="006B792D" w:rsidRDefault="006A13D7" w:rsidP="006B792D">
      <w:pPr>
        <w:rPr>
          <w:rStyle w:val="eop"/>
          <w:rFonts w:ascii="Arial" w:hAnsi="Arial" w:cs="Arial"/>
          <w:shd w:val="clear" w:color="auto" w:fill="FFFFFF"/>
        </w:rPr>
      </w:pPr>
      <w:r>
        <w:rPr>
          <w:rStyle w:val="normaltextrun"/>
          <w:rFonts w:ascii="Arial" w:hAnsi="Arial" w:cs="Arial"/>
          <w:shd w:val="clear" w:color="auto" w:fill="FFFFFF"/>
          <w:lang w:val="en-US"/>
        </w:rPr>
        <w:t xml:space="preserve">The </w:t>
      </w:r>
      <w:r w:rsidR="006B792D">
        <w:rPr>
          <w:rStyle w:val="normaltextrun"/>
          <w:rFonts w:ascii="Arial" w:hAnsi="Arial" w:cs="Arial"/>
          <w:shd w:val="clear" w:color="auto" w:fill="FFFFFF"/>
          <w:lang w:val="en-US"/>
        </w:rPr>
        <w:t>Workgroup discussed the overview</w:t>
      </w:r>
      <w:r>
        <w:rPr>
          <w:rStyle w:val="normaltextrun"/>
          <w:rFonts w:ascii="Arial" w:hAnsi="Arial" w:cs="Arial"/>
          <w:shd w:val="clear" w:color="auto" w:fill="FFFFFF"/>
          <w:lang w:val="en-US"/>
        </w:rPr>
        <w:t xml:space="preserve"> of the </w:t>
      </w:r>
      <w:r w:rsidR="002E07E0">
        <w:rPr>
          <w:rStyle w:val="normaltextrun"/>
          <w:rFonts w:ascii="Arial" w:hAnsi="Arial" w:cs="Arial"/>
          <w:shd w:val="clear" w:color="auto" w:fill="FFFFFF"/>
          <w:lang w:val="en-US"/>
        </w:rPr>
        <w:t>CBA</w:t>
      </w:r>
      <w:r w:rsidR="006B792D">
        <w:rPr>
          <w:rStyle w:val="normaltextrun"/>
          <w:rFonts w:ascii="Arial" w:hAnsi="Arial" w:cs="Arial"/>
          <w:shd w:val="clear" w:color="auto" w:fill="FFFFFF"/>
          <w:lang w:val="en-US"/>
        </w:rPr>
        <w:t xml:space="preserve">, in particular the requirement to gain insight on </w:t>
      </w:r>
      <w:r w:rsidR="001974E6">
        <w:rPr>
          <w:rStyle w:val="normaltextrun"/>
          <w:rFonts w:ascii="Arial" w:hAnsi="Arial" w:cs="Arial"/>
          <w:shd w:val="clear" w:color="auto" w:fill="FFFFFF"/>
          <w:lang w:val="en-US"/>
        </w:rPr>
        <w:t xml:space="preserve">potential ESO </w:t>
      </w:r>
      <w:r w:rsidR="006B792D">
        <w:rPr>
          <w:rStyle w:val="normaltextrun"/>
          <w:rFonts w:ascii="Arial" w:hAnsi="Arial" w:cs="Arial"/>
          <w:shd w:val="clear" w:color="auto" w:fill="FFFFFF"/>
          <w:lang w:val="en-US"/>
        </w:rPr>
        <w:t>costs</w:t>
      </w:r>
      <w:r w:rsidR="00C76829">
        <w:rPr>
          <w:rStyle w:val="normaltextrun"/>
          <w:rFonts w:ascii="Arial" w:hAnsi="Arial" w:cs="Arial"/>
          <w:shd w:val="clear" w:color="auto" w:fill="FFFFFF"/>
          <w:lang w:val="en-US"/>
        </w:rPr>
        <w:t>/savings</w:t>
      </w:r>
      <w:r w:rsidR="006B792D">
        <w:rPr>
          <w:rStyle w:val="normaltextrun"/>
          <w:rFonts w:ascii="Arial" w:hAnsi="Arial" w:cs="Arial"/>
          <w:shd w:val="clear" w:color="auto" w:fill="FFFFFF"/>
          <w:lang w:val="en-US"/>
        </w:rPr>
        <w:t xml:space="preserve"> </w:t>
      </w:r>
      <w:r w:rsidR="002740F1">
        <w:rPr>
          <w:rStyle w:val="normaltextrun"/>
          <w:rFonts w:ascii="Arial" w:hAnsi="Arial" w:cs="Arial"/>
          <w:shd w:val="clear" w:color="auto" w:fill="FFFFFF"/>
          <w:lang w:val="en-US"/>
        </w:rPr>
        <w:t>from the</w:t>
      </w:r>
      <w:r w:rsidR="008B0B8A">
        <w:rPr>
          <w:rStyle w:val="normaltextrun"/>
          <w:rFonts w:ascii="Arial" w:hAnsi="Arial" w:cs="Arial"/>
          <w:shd w:val="clear" w:color="auto" w:fill="FFFFFF"/>
          <w:lang w:val="en-US"/>
        </w:rPr>
        <w:t xml:space="preserve"> assessment </w:t>
      </w:r>
      <w:r w:rsidR="006B792D">
        <w:rPr>
          <w:rStyle w:val="normaltextrun"/>
          <w:rFonts w:ascii="Arial" w:hAnsi="Arial" w:cs="Arial"/>
          <w:shd w:val="clear" w:color="auto" w:fill="FFFFFF"/>
          <w:lang w:val="en-US"/>
        </w:rPr>
        <w:t>with a framework which answers the defect and assessed by the Workgroup as required</w:t>
      </w:r>
      <w:r w:rsidR="009B0260">
        <w:rPr>
          <w:rStyle w:val="normaltextrun"/>
          <w:rFonts w:ascii="Arial" w:hAnsi="Arial" w:cs="Arial"/>
          <w:shd w:val="clear" w:color="auto" w:fill="FFFFFF"/>
          <w:lang w:val="en-US"/>
        </w:rPr>
        <w:t>.</w:t>
      </w:r>
    </w:p>
    <w:p w14:paraId="4D5598D8" w14:textId="67D58702" w:rsidR="006B792D" w:rsidRDefault="006B792D" w:rsidP="006B792D">
      <w:pPr>
        <w:rPr>
          <w:rStyle w:val="eop"/>
          <w:rFonts w:ascii="Arial" w:hAnsi="Arial" w:cs="Arial"/>
          <w:shd w:val="clear" w:color="auto" w:fill="FFFFFF"/>
        </w:rPr>
      </w:pPr>
    </w:p>
    <w:p w14:paraId="41DB3B1A" w14:textId="719D22F0" w:rsidR="006B792D" w:rsidRDefault="002F45A9" w:rsidP="006B792D">
      <w:pPr>
        <w:pStyle w:val="paragraph"/>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lang w:val="en-US"/>
        </w:rPr>
        <w:t xml:space="preserve">The </w:t>
      </w:r>
      <w:r w:rsidR="000D3759">
        <w:rPr>
          <w:rStyle w:val="normaltextrun"/>
          <w:rFonts w:ascii="Arial" w:eastAsiaTheme="majorEastAsia" w:hAnsi="Arial" w:cs="Arial"/>
          <w:lang w:val="en-US"/>
        </w:rPr>
        <w:t xml:space="preserve">planned timescales and </w:t>
      </w:r>
      <w:r w:rsidR="006B792D">
        <w:rPr>
          <w:rStyle w:val="normaltextrun"/>
          <w:rFonts w:ascii="Arial" w:eastAsiaTheme="majorEastAsia" w:hAnsi="Arial" w:cs="Arial"/>
          <w:lang w:val="en-US"/>
        </w:rPr>
        <w:t xml:space="preserve">scope of the </w:t>
      </w:r>
      <w:r w:rsidR="002740F1">
        <w:rPr>
          <w:rStyle w:val="normaltextrun"/>
          <w:rFonts w:ascii="Arial" w:eastAsiaTheme="majorEastAsia" w:hAnsi="Arial" w:cs="Arial"/>
          <w:lang w:val="en-US"/>
        </w:rPr>
        <w:t>CBA</w:t>
      </w:r>
      <w:r w:rsidR="008B0B8A">
        <w:rPr>
          <w:rStyle w:val="normaltextrun"/>
          <w:rFonts w:ascii="Arial" w:eastAsiaTheme="majorEastAsia" w:hAnsi="Arial" w:cs="Arial"/>
          <w:lang w:val="en-US"/>
        </w:rPr>
        <w:t xml:space="preserve"> </w:t>
      </w:r>
      <w:r w:rsidR="006B792D">
        <w:rPr>
          <w:rStyle w:val="normaltextrun"/>
          <w:rFonts w:ascii="Arial" w:eastAsiaTheme="majorEastAsia" w:hAnsi="Arial" w:cs="Arial"/>
          <w:lang w:val="en-US"/>
        </w:rPr>
        <w:t xml:space="preserve">the </w:t>
      </w:r>
      <w:r w:rsidR="00AE6CED">
        <w:rPr>
          <w:rStyle w:val="normaltextrun"/>
          <w:rFonts w:ascii="Arial" w:eastAsiaTheme="majorEastAsia" w:hAnsi="Arial" w:cs="Arial"/>
          <w:lang w:val="en-US"/>
        </w:rPr>
        <w:t>ESO Modelling T</w:t>
      </w:r>
      <w:r w:rsidR="006B792D">
        <w:rPr>
          <w:rStyle w:val="normaltextrun"/>
          <w:rFonts w:ascii="Arial" w:eastAsiaTheme="majorEastAsia" w:hAnsi="Arial" w:cs="Arial"/>
          <w:lang w:val="en-US"/>
        </w:rPr>
        <w:t xml:space="preserve">eam </w:t>
      </w:r>
      <w:r w:rsidR="000D3759">
        <w:rPr>
          <w:rStyle w:val="normaltextrun"/>
          <w:rFonts w:ascii="Arial" w:eastAsiaTheme="majorEastAsia" w:hAnsi="Arial" w:cs="Arial"/>
          <w:lang w:val="en-US"/>
        </w:rPr>
        <w:t>undertook</w:t>
      </w:r>
      <w:r w:rsidR="006B792D">
        <w:rPr>
          <w:rStyle w:val="normaltextrun"/>
          <w:rFonts w:ascii="Arial" w:eastAsiaTheme="majorEastAsia" w:hAnsi="Arial" w:cs="Arial"/>
          <w:lang w:val="en-US"/>
        </w:rPr>
        <w:t xml:space="preserve"> </w:t>
      </w:r>
      <w:r w:rsidR="000D3759">
        <w:rPr>
          <w:rStyle w:val="normaltextrun"/>
          <w:rFonts w:ascii="Arial" w:eastAsiaTheme="majorEastAsia" w:hAnsi="Arial" w:cs="Arial"/>
          <w:lang w:val="en-US"/>
        </w:rPr>
        <w:t>were</w:t>
      </w:r>
      <w:r w:rsidR="003C4F10">
        <w:rPr>
          <w:rStyle w:val="normaltextrun"/>
          <w:rFonts w:ascii="Arial" w:eastAsiaTheme="majorEastAsia" w:hAnsi="Arial" w:cs="Arial"/>
          <w:lang w:val="en-US"/>
        </w:rPr>
        <w:t xml:space="preserve"> discussed with</w:t>
      </w:r>
      <w:r w:rsidR="00197AAF">
        <w:rPr>
          <w:rStyle w:val="normaltextrun"/>
          <w:rFonts w:ascii="Arial" w:eastAsiaTheme="majorEastAsia" w:hAnsi="Arial" w:cs="Arial"/>
          <w:lang w:val="en-US"/>
        </w:rPr>
        <w:t xml:space="preserve"> the</w:t>
      </w:r>
      <w:r w:rsidR="003C4F10">
        <w:rPr>
          <w:rStyle w:val="normaltextrun"/>
          <w:rFonts w:ascii="Arial" w:eastAsiaTheme="majorEastAsia" w:hAnsi="Arial" w:cs="Arial"/>
          <w:lang w:val="en-US"/>
        </w:rPr>
        <w:t xml:space="preserve"> Workgroup</w:t>
      </w:r>
      <w:r w:rsidR="009E61F3">
        <w:rPr>
          <w:rStyle w:val="normaltextrun"/>
          <w:rFonts w:ascii="Arial" w:eastAsiaTheme="majorEastAsia" w:hAnsi="Arial" w:cs="Arial"/>
          <w:lang w:val="en-US"/>
        </w:rPr>
        <w:t>,</w:t>
      </w:r>
      <w:r w:rsidR="0035341F">
        <w:rPr>
          <w:rStyle w:val="normaltextrun"/>
          <w:rFonts w:ascii="Arial" w:eastAsiaTheme="majorEastAsia" w:hAnsi="Arial" w:cs="Arial"/>
          <w:lang w:val="en-US"/>
        </w:rPr>
        <w:t xml:space="preserve"> with </w:t>
      </w:r>
      <w:r w:rsidR="00197AAF">
        <w:rPr>
          <w:rStyle w:val="normaltextrun"/>
          <w:rFonts w:ascii="Arial" w:eastAsiaTheme="majorEastAsia" w:hAnsi="Arial" w:cs="Arial"/>
          <w:lang w:val="en-US"/>
        </w:rPr>
        <w:t xml:space="preserve">the </w:t>
      </w:r>
      <w:r w:rsidR="00C117E5">
        <w:rPr>
          <w:rStyle w:val="normaltextrun"/>
          <w:rFonts w:ascii="Arial" w:eastAsiaTheme="majorEastAsia" w:hAnsi="Arial" w:cs="Arial"/>
          <w:lang w:val="en-US"/>
        </w:rPr>
        <w:t>three work</w:t>
      </w:r>
      <w:r w:rsidR="00E90402">
        <w:rPr>
          <w:rStyle w:val="normaltextrun"/>
          <w:rFonts w:ascii="Arial" w:eastAsiaTheme="majorEastAsia" w:hAnsi="Arial" w:cs="Arial"/>
          <w:lang w:val="en-US"/>
        </w:rPr>
        <w:t xml:space="preserve"> packages identified as below</w:t>
      </w:r>
      <w:r w:rsidR="006B792D">
        <w:rPr>
          <w:rStyle w:val="normaltextrun"/>
          <w:rFonts w:ascii="Arial" w:eastAsiaTheme="majorEastAsia" w:hAnsi="Arial" w:cs="Arial"/>
          <w:lang w:val="en-US"/>
        </w:rPr>
        <w:t>:</w:t>
      </w:r>
      <w:r w:rsidR="006B792D">
        <w:rPr>
          <w:rStyle w:val="eop"/>
          <w:rFonts w:ascii="Arial" w:hAnsi="Arial" w:cs="Arial"/>
        </w:rPr>
        <w:t> </w:t>
      </w:r>
    </w:p>
    <w:p w14:paraId="7F99907C" w14:textId="77777777" w:rsidR="00007025" w:rsidRPr="00007025" w:rsidRDefault="00007025" w:rsidP="00007025">
      <w:pPr>
        <w:pStyle w:val="Default"/>
      </w:pPr>
    </w:p>
    <w:p w14:paraId="4148DAFC" w14:textId="08BBA288" w:rsidR="00007025" w:rsidRDefault="00007025" w:rsidP="00B167D1">
      <w:pPr>
        <w:pStyle w:val="Default"/>
        <w:numPr>
          <w:ilvl w:val="0"/>
          <w:numId w:val="50"/>
        </w:numPr>
        <w:spacing w:after="133"/>
      </w:pPr>
      <w:r w:rsidRPr="008E2E1F">
        <w:rPr>
          <w:b/>
          <w:bCs/>
        </w:rPr>
        <w:t xml:space="preserve">Balancing Mechanism (BM) price stack: </w:t>
      </w:r>
      <w:r w:rsidRPr="008E2E1F">
        <w:t>Based on the last three years identify how the actions taken by NGESO would change based on the different price stacks of bids and offers</w:t>
      </w:r>
      <w:r w:rsidR="004E256B">
        <w:t>.</w:t>
      </w:r>
    </w:p>
    <w:p w14:paraId="3006CB24" w14:textId="39103C53" w:rsidR="00B34E70" w:rsidRDefault="001733B5" w:rsidP="001733B5">
      <w:pPr>
        <w:numPr>
          <w:ilvl w:val="0"/>
          <w:numId w:val="39"/>
        </w:numPr>
        <w:spacing w:line="240" w:lineRule="auto"/>
        <w:jc w:val="both"/>
        <w:textAlignment w:val="baseline"/>
        <w:rPr>
          <w:rFonts w:ascii="Arial" w:eastAsia="Times New Roman" w:hAnsi="Arial" w:cs="Arial"/>
          <w:szCs w:val="24"/>
          <w:lang w:eastAsia="en-GB"/>
        </w:rPr>
      </w:pPr>
      <w:r>
        <w:rPr>
          <w:b/>
          <w:bCs/>
        </w:rPr>
        <w:t>Concluding:</w:t>
      </w:r>
      <w:r>
        <w:t xml:space="preserve"> </w:t>
      </w:r>
      <w:r w:rsidRPr="007B52AF">
        <w:rPr>
          <w:rFonts w:ascii="Arial" w:eastAsia="Times New Roman" w:hAnsi="Arial" w:cs="Arial"/>
          <w:szCs w:val="24"/>
          <w:lang w:eastAsia="en-GB"/>
        </w:rPr>
        <w:t>The Original Proposal could</w:t>
      </w:r>
      <w:r w:rsidR="008B0B8A">
        <w:rPr>
          <w:rFonts w:ascii="Arial" w:eastAsia="Times New Roman" w:hAnsi="Arial" w:cs="Arial"/>
          <w:szCs w:val="24"/>
          <w:lang w:eastAsia="en-GB"/>
        </w:rPr>
        <w:t>, in one of the four scenarios considered,</w:t>
      </w:r>
      <w:r w:rsidRPr="007B52AF">
        <w:rPr>
          <w:rFonts w:ascii="Arial" w:eastAsia="Times New Roman" w:hAnsi="Arial" w:cs="Arial"/>
          <w:szCs w:val="24"/>
          <w:lang w:eastAsia="en-GB"/>
        </w:rPr>
        <w:t xml:space="preserve"> lead to a </w:t>
      </w:r>
      <w:r w:rsidRPr="00CE2F12">
        <w:rPr>
          <w:rFonts w:ascii="Arial" w:eastAsia="Times New Roman" w:hAnsi="Arial" w:cs="Arial"/>
          <w:szCs w:val="24"/>
          <w:lang w:eastAsia="en-GB"/>
        </w:rPr>
        <w:t>reduction in marginal BM price resulting in annual cost savings of balancing the system of up to approximately £70m</w:t>
      </w:r>
      <w:r w:rsidRPr="00CE2F12">
        <w:rPr>
          <w:rStyle w:val="FootnoteReference"/>
          <w:rFonts w:ascii="Arial" w:eastAsia="Times New Roman" w:hAnsi="Arial" w:cs="Arial"/>
          <w:szCs w:val="24"/>
          <w:lang w:eastAsia="en-GB"/>
        </w:rPr>
        <w:footnoteReference w:id="6"/>
      </w:r>
      <w:r w:rsidRPr="00CE2F12">
        <w:rPr>
          <w:rFonts w:ascii="Arial" w:eastAsia="Times New Roman" w:hAnsi="Arial" w:cs="Arial"/>
          <w:szCs w:val="24"/>
          <w:lang w:eastAsia="en-GB"/>
        </w:rPr>
        <w:t>.</w:t>
      </w:r>
    </w:p>
    <w:p w14:paraId="20098003" w14:textId="77777777" w:rsidR="001733B5" w:rsidRPr="008E2E1F" w:rsidRDefault="001733B5" w:rsidP="008E2E1F">
      <w:pPr>
        <w:spacing w:line="240" w:lineRule="auto"/>
        <w:ind w:left="1080"/>
        <w:jc w:val="both"/>
        <w:textAlignment w:val="baseline"/>
        <w:rPr>
          <w:rFonts w:eastAsia="Times New Roman"/>
          <w:szCs w:val="24"/>
          <w:lang w:eastAsia="en-GB"/>
        </w:rPr>
      </w:pPr>
    </w:p>
    <w:p w14:paraId="2305CBCB" w14:textId="31EDAAD6" w:rsidR="00007025" w:rsidRDefault="00007025" w:rsidP="00B167D1">
      <w:pPr>
        <w:pStyle w:val="Default"/>
        <w:numPr>
          <w:ilvl w:val="0"/>
          <w:numId w:val="50"/>
        </w:numPr>
        <w:spacing w:after="133"/>
      </w:pPr>
      <w:r w:rsidRPr="008E2E1F">
        <w:rPr>
          <w:b/>
          <w:bCs/>
        </w:rPr>
        <w:t xml:space="preserve">Constraint analysis: </w:t>
      </w:r>
      <w:r w:rsidRPr="008E2E1F">
        <w:t xml:space="preserve">To inform the decision-making regarding flows across constraint boundaries an understanding of the generation and demand behind the constraint is required. Each option will result in a different level of visibility for NGESO. </w:t>
      </w:r>
    </w:p>
    <w:p w14:paraId="43F4D534" w14:textId="48D318AE" w:rsidR="001733B5" w:rsidRPr="00CE2F12" w:rsidRDefault="001733B5" w:rsidP="001733B5">
      <w:pPr>
        <w:numPr>
          <w:ilvl w:val="0"/>
          <w:numId w:val="40"/>
        </w:numPr>
        <w:spacing w:line="240" w:lineRule="auto"/>
        <w:jc w:val="both"/>
        <w:textAlignment w:val="baseline"/>
        <w:rPr>
          <w:ins w:id="256" w:author="Lizzie Timmins (ESO)" w:date="2023-10-17T15:28:00Z"/>
          <w:rFonts w:ascii="Arial" w:eastAsia="Times New Roman" w:hAnsi="Arial" w:cs="Arial"/>
          <w:szCs w:val="24"/>
          <w:lang w:eastAsia="en-GB"/>
        </w:rPr>
      </w:pPr>
      <w:r>
        <w:rPr>
          <w:b/>
          <w:bCs/>
        </w:rPr>
        <w:t>Concluding:</w:t>
      </w:r>
      <w:r>
        <w:t xml:space="preserve"> </w:t>
      </w:r>
      <w:r w:rsidRPr="00CE2F12">
        <w:rPr>
          <w:rFonts w:ascii="Arial" w:eastAsia="Times New Roman" w:hAnsi="Arial" w:cs="Arial"/>
          <w:szCs w:val="24"/>
          <w:lang w:eastAsia="en-GB"/>
        </w:rPr>
        <w:t>The increased visibility of generators provided by the Original Proposal could</w:t>
      </w:r>
      <w:r w:rsidR="008B0B8A">
        <w:rPr>
          <w:rFonts w:ascii="Arial" w:eastAsia="Times New Roman" w:hAnsi="Arial" w:cs="Arial"/>
          <w:szCs w:val="24"/>
          <w:lang w:eastAsia="en-GB"/>
        </w:rPr>
        <w:t>, in one of the four scenarios considered,</w:t>
      </w:r>
      <w:r w:rsidRPr="00CE2F12">
        <w:rPr>
          <w:rFonts w:ascii="Arial" w:eastAsia="Times New Roman" w:hAnsi="Arial" w:cs="Arial"/>
          <w:szCs w:val="24"/>
          <w:lang w:eastAsia="en-GB"/>
        </w:rPr>
        <w:t xml:space="preserve"> lead to annual savings</w:t>
      </w:r>
      <w:r w:rsidR="008B0B8A">
        <w:rPr>
          <w:rFonts w:ascii="Arial" w:eastAsia="Times New Roman" w:hAnsi="Arial" w:cs="Arial"/>
          <w:szCs w:val="24"/>
          <w:lang w:eastAsia="en-GB"/>
        </w:rPr>
        <w:t xml:space="preserve">, </w:t>
      </w:r>
      <w:ins w:id="257" w:author="Lizzie Timmins (ESO)" w:date="2023-10-17T15:28:00Z">
        <w:del w:id="258" w:author="David Halford (ESO)" w:date="2023-12-21T11:50:00Z">
          <w:r w:rsidRPr="00CE2F12">
            <w:rPr>
              <w:rFonts w:ascii="Arial" w:eastAsia="Times New Roman" w:hAnsi="Arial" w:cs="Arial"/>
              <w:szCs w:val="24"/>
              <w:lang w:eastAsia="en-GB"/>
            </w:rPr>
            <w:delText xml:space="preserve"> </w:delText>
          </w:r>
        </w:del>
      </w:ins>
      <w:r w:rsidRPr="00CE2F12">
        <w:rPr>
          <w:rFonts w:ascii="Arial" w:eastAsia="Times New Roman" w:hAnsi="Arial" w:cs="Arial"/>
          <w:szCs w:val="24"/>
          <w:lang w:eastAsia="en-GB"/>
        </w:rPr>
        <w:t xml:space="preserve">in constraint costs of up to approximately £70m. </w:t>
      </w:r>
      <w:ins w:id="259" w:author="Creighton, Alan (Northern Powergrid)" w:date="2023-11-21T15:21:00Z">
        <w:r w:rsidR="008B0B8A">
          <w:rPr>
            <w:rFonts w:ascii="Arial" w:eastAsia="Times New Roman" w:hAnsi="Arial" w:cs="Arial"/>
            <w:szCs w:val="24"/>
            <w:lang w:eastAsia="en-GB"/>
          </w:rPr>
          <w:t xml:space="preserve">The potential benefits were </w:t>
        </w:r>
      </w:ins>
      <w:ins w:id="260" w:author="Creighton, Alan (Northern Powergrid)" w:date="2023-11-21T15:22:00Z">
        <w:del w:id="261" w:author="David Halford (ESO)" w:date="2023-12-21T11:44:00Z">
          <w:r w:rsidR="008B0B8A" w:rsidDel="00041933">
            <w:rPr>
              <w:rFonts w:ascii="Arial" w:eastAsia="Times New Roman" w:hAnsi="Arial" w:cs="Arial"/>
              <w:szCs w:val="24"/>
              <w:lang w:eastAsia="en-GB"/>
            </w:rPr>
            <w:delText>significantly lower in the</w:delText>
          </w:r>
        </w:del>
      </w:ins>
      <w:ins w:id="262" w:author="David Halford (ESO)" w:date="2023-12-21T11:44:00Z">
        <w:r w:rsidR="00041933">
          <w:rPr>
            <w:rFonts w:ascii="Arial" w:eastAsia="Times New Roman" w:hAnsi="Arial" w:cs="Arial"/>
            <w:szCs w:val="24"/>
            <w:lang w:eastAsia="en-GB"/>
          </w:rPr>
          <w:t>between £6m-</w:t>
        </w:r>
        <w:r w:rsidR="00F300FD">
          <w:rPr>
            <w:rFonts w:ascii="Arial" w:eastAsia="Times New Roman" w:hAnsi="Arial" w:cs="Arial"/>
            <w:szCs w:val="24"/>
            <w:lang w:eastAsia="en-GB"/>
          </w:rPr>
          <w:t>£4</w:t>
        </w:r>
      </w:ins>
      <w:ins w:id="263" w:author="David Halford (ESO)" w:date="2023-12-21T11:46:00Z">
        <w:r w:rsidR="00556053">
          <w:rPr>
            <w:rFonts w:ascii="Arial" w:eastAsia="Times New Roman" w:hAnsi="Arial" w:cs="Arial"/>
            <w:szCs w:val="24"/>
            <w:lang w:eastAsia="en-GB"/>
          </w:rPr>
          <w:t>1</w:t>
        </w:r>
      </w:ins>
      <w:ins w:id="264" w:author="David Halford (ESO)" w:date="2023-12-21T11:44:00Z">
        <w:r w:rsidR="00F300FD">
          <w:rPr>
            <w:rFonts w:ascii="Arial" w:eastAsia="Times New Roman" w:hAnsi="Arial" w:cs="Arial"/>
            <w:szCs w:val="24"/>
            <w:lang w:eastAsia="en-GB"/>
          </w:rPr>
          <w:t>m in the</w:t>
        </w:r>
      </w:ins>
      <w:ins w:id="265" w:author="Creighton, Alan (Northern Powergrid)" w:date="2023-11-21T15:22:00Z">
        <w:r w:rsidR="008B0B8A">
          <w:rPr>
            <w:rFonts w:ascii="Arial" w:eastAsia="Times New Roman" w:hAnsi="Arial" w:cs="Arial"/>
            <w:szCs w:val="24"/>
            <w:lang w:eastAsia="en-GB"/>
          </w:rPr>
          <w:t xml:space="preserve"> other three scenarios considered.</w:t>
        </w:r>
      </w:ins>
    </w:p>
    <w:p w14:paraId="22A40954" w14:textId="3C77B8B8" w:rsidR="001733B5" w:rsidRPr="00CE2F12" w:rsidRDefault="001733B5" w:rsidP="001733B5">
      <w:pPr>
        <w:numPr>
          <w:ilvl w:val="0"/>
          <w:numId w:val="40"/>
        </w:numPr>
        <w:spacing w:line="240" w:lineRule="auto"/>
        <w:jc w:val="both"/>
        <w:textAlignment w:val="baseline"/>
        <w:rPr>
          <w:ins w:id="266" w:author="Lizzie Timmins (ESO)" w:date="2023-10-17T15:28:00Z"/>
          <w:rFonts w:ascii="Arial" w:eastAsia="Times New Roman" w:hAnsi="Arial" w:cs="Arial"/>
          <w:szCs w:val="24"/>
          <w:u w:val="single"/>
          <w:lang w:eastAsia="en-GB"/>
        </w:rPr>
      </w:pPr>
      <w:r w:rsidRPr="00CE2F12">
        <w:rPr>
          <w:rFonts w:ascii="Arial" w:eastAsia="Times New Roman" w:hAnsi="Arial" w:cs="Arial"/>
          <w:szCs w:val="24"/>
          <w:lang w:eastAsia="en-GB"/>
        </w:rPr>
        <w:t xml:space="preserve">The reduced visibility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w:t>
      </w:r>
      <w:commentRangeStart w:id="267"/>
      <w:r w:rsidR="007017E3">
        <w:rPr>
          <w:rFonts w:ascii="Arial" w:eastAsia="Times New Roman" w:hAnsi="Arial" w:cs="Arial"/>
          <w:szCs w:val="24"/>
          <w:lang w:eastAsia="en-GB"/>
        </w:rPr>
        <w:t>WAGCM1</w:t>
      </w:r>
      <w:r w:rsidRPr="00CE2F12">
        <w:rPr>
          <w:rFonts w:ascii="Arial" w:eastAsia="Times New Roman" w:hAnsi="Arial" w:cs="Arial"/>
          <w:szCs w:val="24"/>
          <w:lang w:eastAsia="en-GB"/>
        </w:rPr>
        <w:t xml:space="preserve"> </w:t>
      </w:r>
      <w:commentRangeEnd w:id="267"/>
      <w:r w:rsidR="00A44550">
        <w:rPr>
          <w:rStyle w:val="CommentReference"/>
          <w:rFonts w:ascii="Arial" w:eastAsia="Times New Roman" w:hAnsi="Arial" w:cs="Times New Roman"/>
          <w:lang w:eastAsia="en-GB"/>
        </w:rPr>
        <w:commentReference w:id="267"/>
      </w:r>
      <w:r w:rsidRPr="00CE2F12">
        <w:rPr>
          <w:rFonts w:ascii="Arial" w:eastAsia="Times New Roman" w:hAnsi="Arial" w:cs="Arial"/>
          <w:szCs w:val="24"/>
          <w:lang w:eastAsia="en-GB"/>
        </w:rPr>
        <w:t>could</w:t>
      </w:r>
      <w:ins w:id="268" w:author="Creighton, Alan (Northern Powergrid)" w:date="2023-11-21T15:22:00Z">
        <w:r w:rsidR="008B0B8A">
          <w:rPr>
            <w:rFonts w:ascii="Arial" w:eastAsia="Times New Roman" w:hAnsi="Arial" w:cs="Arial"/>
            <w:szCs w:val="24"/>
            <w:lang w:eastAsia="en-GB"/>
          </w:rPr>
          <w:t xml:space="preserve">, </w:t>
        </w:r>
      </w:ins>
      <w:ins w:id="269" w:author="Lizzie Timmins (ESO)" w:date="2023-10-17T15:28:00Z">
        <w:del w:id="270" w:author="Creighton, Alan (Northern Powergrid)" w:date="2023-11-21T15:22:00Z">
          <w:r w:rsidRPr="00CE2F12" w:rsidDel="008B0B8A">
            <w:rPr>
              <w:rFonts w:ascii="Arial" w:eastAsia="Times New Roman" w:hAnsi="Arial" w:cs="Arial"/>
              <w:szCs w:val="24"/>
              <w:lang w:eastAsia="en-GB"/>
            </w:rPr>
            <w:delText xml:space="preserve"> </w:delText>
          </w:r>
        </w:del>
      </w:ins>
      <w:ins w:id="271" w:author="Creighton, Alan (Northern Powergrid)" w:date="2023-11-21T15:22:00Z">
        <w:r w:rsidR="008B0B8A">
          <w:rPr>
            <w:rFonts w:ascii="Arial" w:eastAsia="Times New Roman" w:hAnsi="Arial" w:cs="Arial"/>
            <w:szCs w:val="24"/>
            <w:lang w:eastAsia="en-GB"/>
          </w:rPr>
          <w:t>in one of the four scenarios</w:t>
        </w:r>
      </w:ins>
      <w:ins w:id="272" w:author="Creighton, Alan (Northern Powergrid)" w:date="2023-11-21T15:23:00Z">
        <w:r w:rsidR="008B0B8A">
          <w:rPr>
            <w:rFonts w:ascii="Arial" w:eastAsia="Times New Roman" w:hAnsi="Arial" w:cs="Arial"/>
            <w:szCs w:val="24"/>
            <w:lang w:eastAsia="en-GB"/>
          </w:rPr>
          <w:t>,</w:t>
        </w:r>
      </w:ins>
      <w:ins w:id="273" w:author="Creighton, Alan (Northern Powergrid)" w:date="2023-11-21T15:22:00Z">
        <w:r w:rsidR="008B0B8A">
          <w:rPr>
            <w:rFonts w:ascii="Arial" w:eastAsia="Times New Roman" w:hAnsi="Arial" w:cs="Arial"/>
            <w:szCs w:val="24"/>
            <w:lang w:eastAsia="en-GB"/>
          </w:rPr>
          <w:t xml:space="preserve"> considered</w:t>
        </w:r>
        <w:r w:rsidR="008B0B8A" w:rsidRPr="00CE2F12">
          <w:rPr>
            <w:rFonts w:ascii="Arial" w:eastAsia="Times New Roman" w:hAnsi="Arial" w:cs="Arial"/>
            <w:szCs w:val="24"/>
            <w:lang w:eastAsia="en-GB"/>
          </w:rPr>
          <w:t xml:space="preserve"> </w:t>
        </w:r>
      </w:ins>
      <w:r w:rsidRPr="00CE2F12">
        <w:rPr>
          <w:rFonts w:ascii="Arial" w:eastAsia="Times New Roman" w:hAnsi="Arial" w:cs="Arial"/>
          <w:szCs w:val="24"/>
          <w:lang w:eastAsia="en-GB"/>
        </w:rPr>
        <w:t>lead to an increase in constraint costs of up to £80m per year</w:t>
      </w:r>
      <w:r w:rsidRPr="00CE2F12">
        <w:rPr>
          <w:rFonts w:ascii="Arial" w:eastAsia="Times New Roman" w:hAnsi="Arial" w:cs="Arial"/>
          <w:szCs w:val="24"/>
          <w:u w:val="single"/>
          <w:lang w:eastAsia="en-GB"/>
        </w:rPr>
        <w:t>.</w:t>
      </w:r>
      <w:ins w:id="274" w:author="Creighton, Alan (Northern Powergrid)" w:date="2023-11-21T15:23:00Z">
        <w:r w:rsidR="008B0B8A" w:rsidRPr="008B0B8A">
          <w:rPr>
            <w:rFonts w:ascii="Arial" w:eastAsia="Times New Roman" w:hAnsi="Arial" w:cs="Arial"/>
            <w:szCs w:val="24"/>
            <w:lang w:eastAsia="en-GB"/>
          </w:rPr>
          <w:t xml:space="preserve"> </w:t>
        </w:r>
        <w:r w:rsidR="008B0B8A">
          <w:rPr>
            <w:rFonts w:ascii="Arial" w:eastAsia="Times New Roman" w:hAnsi="Arial" w:cs="Arial"/>
            <w:szCs w:val="24"/>
            <w:lang w:eastAsia="en-GB"/>
          </w:rPr>
          <w:t xml:space="preserve">The potential </w:t>
        </w:r>
      </w:ins>
      <w:ins w:id="275" w:author="Mike Kay" w:date="2023-12-11T07:41:00Z">
        <w:r w:rsidR="00CD05D3">
          <w:rPr>
            <w:rFonts w:ascii="Arial" w:eastAsia="Times New Roman" w:hAnsi="Arial" w:cs="Arial"/>
            <w:szCs w:val="24"/>
            <w:lang w:eastAsia="en-GB"/>
          </w:rPr>
          <w:t xml:space="preserve">constraint </w:t>
        </w:r>
      </w:ins>
      <w:ins w:id="276" w:author="Creighton, Alan (Northern Powergrid)" w:date="2023-11-21T15:23:00Z">
        <w:r w:rsidR="008B0B8A">
          <w:rPr>
            <w:rFonts w:ascii="Arial" w:eastAsia="Times New Roman" w:hAnsi="Arial" w:cs="Arial"/>
            <w:szCs w:val="24"/>
            <w:lang w:eastAsia="en-GB"/>
          </w:rPr>
          <w:t xml:space="preserve">costs were </w:t>
        </w:r>
        <w:del w:id="277" w:author="David Halford (ESO)" w:date="2023-12-21T11:44:00Z">
          <w:r w:rsidR="008B0B8A">
            <w:rPr>
              <w:rFonts w:ascii="Arial" w:eastAsia="Times New Roman" w:hAnsi="Arial" w:cs="Arial"/>
              <w:szCs w:val="24"/>
              <w:lang w:eastAsia="en-GB"/>
            </w:rPr>
            <w:delText>lower</w:delText>
          </w:r>
        </w:del>
      </w:ins>
      <w:ins w:id="278" w:author="David Halford (ESO)" w:date="2023-12-21T11:44:00Z">
        <w:r w:rsidR="00F300FD">
          <w:rPr>
            <w:rFonts w:ascii="Arial" w:eastAsia="Times New Roman" w:hAnsi="Arial" w:cs="Arial"/>
            <w:szCs w:val="24"/>
            <w:lang w:eastAsia="en-GB"/>
          </w:rPr>
          <w:t xml:space="preserve">between </w:t>
        </w:r>
        <w:r w:rsidR="00E2395C">
          <w:rPr>
            <w:rFonts w:ascii="Arial" w:eastAsia="Times New Roman" w:hAnsi="Arial" w:cs="Arial"/>
            <w:szCs w:val="24"/>
            <w:lang w:eastAsia="en-GB"/>
          </w:rPr>
          <w:t>£33m-</w:t>
        </w:r>
      </w:ins>
      <w:ins w:id="279" w:author="David Halford (ESO)" w:date="2023-12-21T11:45:00Z">
        <w:r w:rsidR="00E2395C">
          <w:rPr>
            <w:rFonts w:ascii="Arial" w:eastAsia="Times New Roman" w:hAnsi="Arial" w:cs="Arial"/>
            <w:szCs w:val="24"/>
            <w:lang w:eastAsia="en-GB"/>
          </w:rPr>
          <w:t>£</w:t>
        </w:r>
      </w:ins>
      <w:ins w:id="280" w:author="David Halford (ESO)" w:date="2023-12-21T11:46:00Z">
        <w:r w:rsidR="00EE6EE3">
          <w:rPr>
            <w:rFonts w:ascii="Arial" w:eastAsia="Times New Roman" w:hAnsi="Arial" w:cs="Arial"/>
            <w:szCs w:val="24"/>
            <w:lang w:eastAsia="en-GB"/>
          </w:rPr>
          <w:t>66m</w:t>
        </w:r>
      </w:ins>
      <w:ins w:id="281" w:author="Creighton, Alan (Northern Powergrid)" w:date="2023-11-21T15:23:00Z">
        <w:r w:rsidR="008B0B8A">
          <w:rPr>
            <w:rFonts w:ascii="Arial" w:eastAsia="Times New Roman" w:hAnsi="Arial" w:cs="Arial"/>
            <w:szCs w:val="24"/>
            <w:lang w:eastAsia="en-GB"/>
          </w:rPr>
          <w:t xml:space="preserve"> in the other three scenarios considered.</w:t>
        </w:r>
      </w:ins>
    </w:p>
    <w:p w14:paraId="012A29E9" w14:textId="0A06A267" w:rsidR="001733B5" w:rsidRPr="008E2E1F" w:rsidRDefault="001733B5" w:rsidP="001733B5">
      <w:pPr>
        <w:pStyle w:val="Default"/>
        <w:spacing w:after="133"/>
        <w:rPr>
          <w:ins w:id="282" w:author="Lizzie Timmins (ESO)" w:date="2023-10-17T15:22:00Z"/>
        </w:rPr>
      </w:pPr>
    </w:p>
    <w:p w14:paraId="3924A9B4" w14:textId="6E6932A8" w:rsidR="001733B5" w:rsidRDefault="00007025" w:rsidP="001733B5">
      <w:pPr>
        <w:pStyle w:val="Default"/>
        <w:numPr>
          <w:ilvl w:val="0"/>
          <w:numId w:val="50"/>
        </w:numPr>
      </w:pPr>
      <w:commentRangeStart w:id="283"/>
      <w:commentRangeStart w:id="284"/>
      <w:r w:rsidRPr="008E2E1F">
        <w:rPr>
          <w:b/>
          <w:bCs/>
        </w:rPr>
        <w:t>Demand forecast errors</w:t>
      </w:r>
      <w:commentRangeEnd w:id="283"/>
      <w:r w:rsidR="00D3540B">
        <w:rPr>
          <w:rStyle w:val="CommentReference"/>
          <w:rFonts w:eastAsia="Times New Roman" w:cs="Times New Roman"/>
          <w:color w:val="auto"/>
          <w:lang w:eastAsia="en-GB"/>
        </w:rPr>
        <w:commentReference w:id="283"/>
      </w:r>
      <w:commentRangeEnd w:id="284"/>
      <w:r w:rsidR="009D071A">
        <w:rPr>
          <w:rStyle w:val="CommentReference"/>
          <w:rFonts w:eastAsia="Times New Roman" w:cs="Times New Roman"/>
          <w:color w:val="auto"/>
          <w:lang w:eastAsia="en-GB"/>
        </w:rPr>
        <w:commentReference w:id="284"/>
      </w:r>
      <w:r w:rsidRPr="008E2E1F">
        <w:t xml:space="preserve">: </w:t>
      </w:r>
      <w:r w:rsidR="002F22F7" w:rsidRPr="008E2E1F">
        <w:t>Investigate how the accuracy on the demand forecast varies for each option</w:t>
      </w:r>
      <w:r w:rsidR="002F22F7">
        <w:t>.</w:t>
      </w:r>
      <w:r w:rsidR="002F22F7" w:rsidRPr="008E2E1F">
        <w:t xml:space="preserve"> </w:t>
      </w:r>
      <w:r w:rsidRPr="008E2E1F">
        <w:t>Generators which are not part of the BM and connected to the distribution network are not visible to NGESO and therefore they act to suppress the National Demand</w:t>
      </w:r>
      <w:commentRangeStart w:id="285"/>
      <w:r w:rsidRPr="008E2E1F">
        <w:t xml:space="preserve">. </w:t>
      </w:r>
      <w:commentRangeEnd w:id="285"/>
      <w:r w:rsidR="00CD05D3">
        <w:rPr>
          <w:rStyle w:val="CommentReference"/>
          <w:rFonts w:eastAsia="Times New Roman" w:cs="Times New Roman"/>
          <w:color w:val="auto"/>
          <w:lang w:eastAsia="en-GB"/>
        </w:rPr>
        <w:commentReference w:id="285"/>
      </w:r>
    </w:p>
    <w:p w14:paraId="6AB466E4" w14:textId="407B5307" w:rsidR="001733B5" w:rsidRPr="00CE2F12" w:rsidRDefault="001733B5" w:rsidP="001733B5">
      <w:pPr>
        <w:numPr>
          <w:ilvl w:val="0"/>
          <w:numId w:val="41"/>
        </w:numPr>
        <w:spacing w:line="240" w:lineRule="auto"/>
        <w:jc w:val="both"/>
        <w:textAlignment w:val="baseline"/>
        <w:rPr>
          <w:ins w:id="286" w:author="Lizzie Timmins (ESO)" w:date="2023-10-17T15:28:00Z"/>
          <w:rFonts w:ascii="Arial" w:eastAsia="Times New Roman" w:hAnsi="Arial" w:cs="Arial"/>
          <w:szCs w:val="24"/>
          <w:lang w:eastAsia="en-GB"/>
        </w:rPr>
      </w:pPr>
      <w:r>
        <w:rPr>
          <w:b/>
          <w:bCs/>
        </w:rPr>
        <w:lastRenderedPageBreak/>
        <w:t>Concluding</w:t>
      </w:r>
      <w:r w:rsidRPr="008E2E1F">
        <w:t>:</w:t>
      </w:r>
      <w:r>
        <w:t xml:space="preserve"> </w:t>
      </w:r>
      <w:r w:rsidRPr="00CE2F12">
        <w:rPr>
          <w:rFonts w:ascii="Arial" w:eastAsia="Times New Roman" w:hAnsi="Arial" w:cs="Arial"/>
          <w:szCs w:val="24"/>
          <w:lang w:eastAsia="en-GB"/>
        </w:rPr>
        <w:t>The increased visibility of generators provided by the Original Proposal could</w:t>
      </w:r>
      <w:ins w:id="287" w:author="Creighton, Alan (Northern Powergrid)" w:date="2023-11-21T15:24:00Z">
        <w:r w:rsidR="00CE5B04">
          <w:rPr>
            <w:rFonts w:ascii="Arial" w:eastAsia="Times New Roman" w:hAnsi="Arial" w:cs="Arial"/>
            <w:szCs w:val="24"/>
            <w:lang w:eastAsia="en-GB"/>
          </w:rPr>
          <w:t>, in one of the four scenarios considered,</w:t>
        </w:r>
        <w:r w:rsidR="00CE5B04" w:rsidRPr="00CE2F12">
          <w:rPr>
            <w:rFonts w:ascii="Arial" w:eastAsia="Times New Roman" w:hAnsi="Arial" w:cs="Arial"/>
            <w:szCs w:val="24"/>
            <w:lang w:eastAsia="en-GB"/>
          </w:rPr>
          <w:t xml:space="preserve"> </w:t>
        </w:r>
      </w:ins>
      <w:ins w:id="288" w:author="Lizzie Timmins (ESO)" w:date="2023-10-17T15:28:00Z">
        <w:del w:id="289" w:author="Creighton, Alan (Northern Powergrid)" w:date="2023-11-21T15:24:00Z">
          <w:r w:rsidRPr="00CE2F12" w:rsidDel="00CE5B04">
            <w:rPr>
              <w:rFonts w:ascii="Arial" w:eastAsia="Times New Roman" w:hAnsi="Arial" w:cs="Arial"/>
              <w:szCs w:val="24"/>
              <w:lang w:eastAsia="en-GB"/>
            </w:rPr>
            <w:delText xml:space="preserve"> </w:delText>
          </w:r>
        </w:del>
      </w:ins>
      <w:r w:rsidRPr="00CE2F12">
        <w:rPr>
          <w:rFonts w:ascii="Arial" w:eastAsia="Times New Roman" w:hAnsi="Arial" w:cs="Arial"/>
          <w:szCs w:val="24"/>
          <w:lang w:eastAsia="en-GB"/>
        </w:rPr>
        <w:t xml:space="preserve">lead to reduction in </w:t>
      </w:r>
      <w:r w:rsidR="0078598F">
        <w:rPr>
          <w:rFonts w:ascii="Arial" w:eastAsia="Times New Roman" w:hAnsi="Arial" w:cs="Arial"/>
          <w:szCs w:val="24"/>
          <w:lang w:eastAsia="en-GB"/>
        </w:rPr>
        <w:t>D</w:t>
      </w:r>
      <w:r w:rsidRPr="00CE2F12">
        <w:rPr>
          <w:rFonts w:ascii="Arial" w:eastAsia="Times New Roman" w:hAnsi="Arial" w:cs="Arial"/>
          <w:szCs w:val="24"/>
          <w:lang w:eastAsia="en-GB"/>
        </w:rPr>
        <w:t>emand forecast errors and therefore cost savings of up to approximately</w:t>
      </w:r>
      <w:ins w:id="290" w:author="Lizzie Timmins (ESO)" w:date="2023-10-17T15:28:00Z">
        <w:r w:rsidRPr="00CE2F12">
          <w:rPr>
            <w:rFonts w:ascii="Arial" w:eastAsia="Times New Roman" w:hAnsi="Arial" w:cs="Arial"/>
            <w:szCs w:val="24"/>
            <w:lang w:eastAsia="en-GB"/>
          </w:rPr>
          <w:t xml:space="preserve"> </w:t>
        </w:r>
        <w:commentRangeStart w:id="291"/>
        <w:r w:rsidRPr="00CE2F12">
          <w:rPr>
            <w:rFonts w:ascii="Arial" w:eastAsia="Times New Roman" w:hAnsi="Arial" w:cs="Arial"/>
            <w:szCs w:val="24"/>
            <w:lang w:eastAsia="en-GB"/>
          </w:rPr>
          <w:t>£</w:t>
        </w:r>
      </w:ins>
      <w:ins w:id="292" w:author="Creighton, Alan (Northern Powergrid)" w:date="2023-11-21T15:24:00Z">
        <w:r w:rsidR="00CE5B04">
          <w:rPr>
            <w:rFonts w:ascii="Arial" w:eastAsia="Times New Roman" w:hAnsi="Arial" w:cs="Arial"/>
            <w:szCs w:val="24"/>
            <w:lang w:eastAsia="en-GB"/>
          </w:rPr>
          <w:t>105</w:t>
        </w:r>
      </w:ins>
      <w:ins w:id="293" w:author="Lizzie Timmins (ESO)" w:date="2023-10-17T15:28:00Z">
        <w:del w:id="294" w:author="Creighton, Alan (Northern Powergrid)" w:date="2023-11-21T15:24:00Z">
          <w:r w:rsidRPr="00CE2F12" w:rsidDel="00CE5B04">
            <w:rPr>
              <w:rFonts w:ascii="Arial" w:eastAsia="Times New Roman" w:hAnsi="Arial" w:cs="Arial"/>
              <w:szCs w:val="24"/>
              <w:lang w:eastAsia="en-GB"/>
            </w:rPr>
            <w:delText>220</w:delText>
          </w:r>
        </w:del>
        <w:r w:rsidRPr="00CE2F12">
          <w:rPr>
            <w:rFonts w:ascii="Arial" w:eastAsia="Times New Roman" w:hAnsi="Arial" w:cs="Arial"/>
            <w:szCs w:val="24"/>
            <w:lang w:eastAsia="en-GB"/>
          </w:rPr>
          <w:t xml:space="preserve">m </w:t>
        </w:r>
      </w:ins>
      <w:commentRangeEnd w:id="291"/>
      <w:r w:rsidR="00B0369A">
        <w:rPr>
          <w:rStyle w:val="CommentReference"/>
          <w:rFonts w:ascii="Arial" w:eastAsia="Times New Roman" w:hAnsi="Arial" w:cs="Times New Roman"/>
          <w:lang w:eastAsia="en-GB"/>
        </w:rPr>
        <w:commentReference w:id="291"/>
      </w:r>
      <w:ins w:id="296" w:author="Lizzie Timmins (ESO)" w:date="2023-10-17T15:28:00Z">
        <w:r w:rsidRPr="00CE2F12">
          <w:rPr>
            <w:rFonts w:ascii="Arial" w:eastAsia="Times New Roman" w:hAnsi="Arial" w:cs="Arial"/>
            <w:szCs w:val="24"/>
            <w:lang w:eastAsia="en-GB"/>
          </w:rPr>
          <w:t xml:space="preserve">per year. </w:t>
        </w:r>
      </w:ins>
      <w:ins w:id="297" w:author="Creighton, Alan (Northern Powergrid)" w:date="2023-11-21T15:25:00Z">
        <w:r w:rsidR="00CE5B04">
          <w:rPr>
            <w:rFonts w:ascii="Arial" w:eastAsia="Times New Roman" w:hAnsi="Arial" w:cs="Arial"/>
            <w:szCs w:val="24"/>
            <w:lang w:eastAsia="en-GB"/>
          </w:rPr>
          <w:t xml:space="preserve">The potential benefits were </w:t>
        </w:r>
        <w:del w:id="298" w:author="David Halford (ESO)" w:date="2023-12-21T11:48:00Z">
          <w:r w:rsidR="00CE5B04">
            <w:rPr>
              <w:rFonts w:ascii="Arial" w:eastAsia="Times New Roman" w:hAnsi="Arial" w:cs="Arial"/>
              <w:szCs w:val="24"/>
              <w:lang w:eastAsia="en-GB"/>
            </w:rPr>
            <w:delText>significantly lower</w:delText>
          </w:r>
        </w:del>
      </w:ins>
      <w:ins w:id="299" w:author="David Halford (ESO)" w:date="2023-12-21T11:48:00Z">
        <w:r w:rsidR="00282818">
          <w:rPr>
            <w:rFonts w:ascii="Arial" w:eastAsia="Times New Roman" w:hAnsi="Arial" w:cs="Arial"/>
            <w:szCs w:val="24"/>
            <w:lang w:eastAsia="en-GB"/>
          </w:rPr>
          <w:t>between £10</w:t>
        </w:r>
        <w:r w:rsidR="004A1191">
          <w:rPr>
            <w:rFonts w:ascii="Arial" w:eastAsia="Times New Roman" w:hAnsi="Arial" w:cs="Arial"/>
            <w:szCs w:val="24"/>
            <w:lang w:eastAsia="en-GB"/>
          </w:rPr>
          <w:t>m-£80m</w:t>
        </w:r>
      </w:ins>
      <w:ins w:id="300" w:author="Creighton, Alan (Northern Powergrid)" w:date="2023-11-21T15:25:00Z">
        <w:r w:rsidR="00CE5B04">
          <w:rPr>
            <w:rFonts w:ascii="Arial" w:eastAsia="Times New Roman" w:hAnsi="Arial" w:cs="Arial"/>
            <w:szCs w:val="24"/>
            <w:lang w:eastAsia="en-GB"/>
          </w:rPr>
          <w:t xml:space="preserve"> in the other three scenarios considered</w:t>
        </w:r>
      </w:ins>
      <w:ins w:id="301" w:author="Creighton, Alan (Northern Powergrid)" w:date="2023-11-21T16:50:00Z">
        <w:r w:rsidR="004E256B">
          <w:rPr>
            <w:rFonts w:ascii="Arial" w:eastAsia="Times New Roman" w:hAnsi="Arial" w:cs="Arial"/>
            <w:szCs w:val="24"/>
            <w:lang w:eastAsia="en-GB"/>
          </w:rPr>
          <w:t>.</w:t>
        </w:r>
      </w:ins>
    </w:p>
    <w:p w14:paraId="25DC3A9B" w14:textId="3DDCE8FF" w:rsidR="001733B5" w:rsidRDefault="001733B5" w:rsidP="001733B5">
      <w:pPr>
        <w:numPr>
          <w:ilvl w:val="0"/>
          <w:numId w:val="41"/>
        </w:numPr>
        <w:spacing w:line="240" w:lineRule="auto"/>
        <w:jc w:val="both"/>
        <w:textAlignment w:val="baseline"/>
        <w:rPr>
          <w:ins w:id="302" w:author="Lizzie Timmins (ESO)" w:date="2023-10-17T15:28:00Z"/>
          <w:rFonts w:ascii="Arial" w:eastAsia="Times New Roman" w:hAnsi="Arial" w:cs="Arial"/>
          <w:szCs w:val="24"/>
          <w:lang w:eastAsia="en-GB"/>
        </w:rPr>
      </w:pPr>
      <w:r w:rsidRPr="00CE2F12">
        <w:rPr>
          <w:rFonts w:ascii="Arial" w:eastAsia="Times New Roman" w:hAnsi="Arial" w:cs="Arial"/>
          <w:szCs w:val="24"/>
          <w:lang w:eastAsia="en-GB"/>
        </w:rPr>
        <w:t xml:space="preserve">The reduced visibility of wind units in Scotland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w:t>
      </w:r>
      <w:del w:id="303" w:author="David Halford (ESO)" w:date="2023-12-21T12:22:00Z">
        <w:r w:rsidRPr="00CE2F12">
          <w:rPr>
            <w:rFonts w:ascii="Arial" w:eastAsia="Times New Roman" w:hAnsi="Arial" w:cs="Arial"/>
            <w:szCs w:val="24"/>
            <w:lang w:eastAsia="en-GB"/>
          </w:rPr>
          <w:delText>th</w:delText>
        </w:r>
      </w:del>
      <w:del w:id="304" w:author="Lizzie Timmins (ESO)" w:date="2023-12-20T09:29:00Z">
        <w:r w:rsidRPr="00CE2F12">
          <w:rPr>
            <w:rFonts w:ascii="Arial" w:eastAsia="Times New Roman" w:hAnsi="Arial" w:cs="Arial"/>
            <w:szCs w:val="24"/>
            <w:lang w:eastAsia="en-GB"/>
          </w:rPr>
          <w:delText>e Alternative Proposal</w:delText>
        </w:r>
      </w:del>
      <w:ins w:id="305" w:author="Lizzie Timmins (ESO)" w:date="2023-12-20T09:29:00Z">
        <w:r w:rsidR="00256EB0">
          <w:rPr>
            <w:rFonts w:ascii="Arial" w:eastAsia="Times New Roman" w:hAnsi="Arial" w:cs="Arial"/>
            <w:szCs w:val="24"/>
            <w:lang w:eastAsia="en-GB"/>
          </w:rPr>
          <w:t>WAGCM1</w:t>
        </w:r>
      </w:ins>
      <w:r w:rsidRPr="00CE2F12">
        <w:rPr>
          <w:rFonts w:ascii="Arial" w:eastAsia="Times New Roman" w:hAnsi="Arial" w:cs="Arial"/>
          <w:szCs w:val="24"/>
          <w:lang w:eastAsia="en-GB"/>
        </w:rPr>
        <w:t xml:space="preserve"> could</w:t>
      </w:r>
      <w:ins w:id="306" w:author="Creighton, Alan (Northern Powergrid)" w:date="2023-11-21T15:25:00Z">
        <w:r w:rsidR="00CE5B04">
          <w:rPr>
            <w:rFonts w:ascii="Arial" w:eastAsia="Times New Roman" w:hAnsi="Arial" w:cs="Arial"/>
            <w:szCs w:val="24"/>
            <w:lang w:eastAsia="en-GB"/>
          </w:rPr>
          <w:t>,</w:t>
        </w:r>
        <w:r w:rsidR="00CE5B04" w:rsidRPr="00CE5B04">
          <w:rPr>
            <w:rFonts w:ascii="Arial" w:eastAsia="Times New Roman" w:hAnsi="Arial" w:cs="Arial"/>
            <w:szCs w:val="24"/>
            <w:lang w:eastAsia="en-GB"/>
          </w:rPr>
          <w:t xml:space="preserve"> </w:t>
        </w:r>
        <w:r w:rsidR="00CE5B04">
          <w:rPr>
            <w:rFonts w:ascii="Arial" w:eastAsia="Times New Roman" w:hAnsi="Arial" w:cs="Arial"/>
            <w:szCs w:val="24"/>
            <w:lang w:eastAsia="en-GB"/>
          </w:rPr>
          <w:t>in one of the four scenarios considered,</w:t>
        </w:r>
      </w:ins>
      <w:ins w:id="307" w:author="Lizzie Timmins (ESO)" w:date="2023-10-17T15:28:00Z">
        <w:r w:rsidRPr="00CE2F12">
          <w:rPr>
            <w:rFonts w:ascii="Arial" w:eastAsia="Times New Roman" w:hAnsi="Arial" w:cs="Arial"/>
            <w:szCs w:val="24"/>
            <w:lang w:eastAsia="en-GB"/>
          </w:rPr>
          <w:t xml:space="preserve"> </w:t>
        </w:r>
      </w:ins>
      <w:r w:rsidRPr="00CE2F12">
        <w:rPr>
          <w:rFonts w:ascii="Arial" w:eastAsia="Times New Roman" w:hAnsi="Arial" w:cs="Arial"/>
          <w:szCs w:val="24"/>
          <w:lang w:eastAsia="en-GB"/>
        </w:rPr>
        <w:t xml:space="preserve">lead to a significant increase in </w:t>
      </w:r>
      <w:r w:rsidR="0078598F">
        <w:rPr>
          <w:rFonts w:ascii="Arial" w:eastAsia="Times New Roman" w:hAnsi="Arial" w:cs="Arial"/>
          <w:szCs w:val="24"/>
          <w:lang w:eastAsia="en-GB"/>
        </w:rPr>
        <w:t>D</w:t>
      </w:r>
      <w:r w:rsidRPr="00CE2F12">
        <w:rPr>
          <w:rFonts w:ascii="Arial" w:eastAsia="Times New Roman" w:hAnsi="Arial" w:cs="Arial"/>
          <w:szCs w:val="24"/>
          <w:lang w:eastAsia="en-GB"/>
        </w:rPr>
        <w:t>emand forecast errors and therefore additional annual costs of up to approximately £53</w:t>
      </w:r>
      <w:ins w:id="308" w:author="David Halford (ESO)" w:date="2023-12-21T11:48:00Z">
        <w:r w:rsidR="00684E46">
          <w:rPr>
            <w:rFonts w:ascii="Arial" w:eastAsia="Times New Roman" w:hAnsi="Arial" w:cs="Arial"/>
            <w:szCs w:val="24"/>
            <w:lang w:eastAsia="en-GB"/>
          </w:rPr>
          <w:t>3</w:t>
        </w:r>
      </w:ins>
      <w:del w:id="309" w:author="David Halford (ESO)" w:date="2023-12-21T11:48:00Z">
        <w:r w:rsidRPr="00CE2F12" w:rsidDel="00684E46">
          <w:rPr>
            <w:rFonts w:ascii="Arial" w:eastAsia="Times New Roman" w:hAnsi="Arial" w:cs="Arial"/>
            <w:szCs w:val="24"/>
            <w:lang w:eastAsia="en-GB"/>
          </w:rPr>
          <w:delText>0</w:delText>
        </w:r>
      </w:del>
      <w:r w:rsidRPr="00CE2F12">
        <w:rPr>
          <w:rFonts w:ascii="Arial" w:eastAsia="Times New Roman" w:hAnsi="Arial" w:cs="Arial"/>
          <w:szCs w:val="24"/>
          <w:lang w:eastAsia="en-GB"/>
        </w:rPr>
        <w:t>m per year.</w:t>
      </w:r>
      <w:ins w:id="310" w:author="Creighton, Alan (Northern Powergrid)" w:date="2023-11-21T15:25:00Z">
        <w:r w:rsidR="00CE5B04" w:rsidRPr="00CE5B04">
          <w:rPr>
            <w:rFonts w:ascii="Arial" w:eastAsia="Times New Roman" w:hAnsi="Arial" w:cs="Arial"/>
            <w:szCs w:val="24"/>
            <w:lang w:eastAsia="en-GB"/>
          </w:rPr>
          <w:t xml:space="preserve"> </w:t>
        </w:r>
        <w:r w:rsidR="00CE5B04">
          <w:rPr>
            <w:rFonts w:ascii="Arial" w:eastAsia="Times New Roman" w:hAnsi="Arial" w:cs="Arial"/>
            <w:szCs w:val="24"/>
            <w:lang w:eastAsia="en-GB"/>
          </w:rPr>
          <w:t xml:space="preserve">The potential costs were </w:t>
        </w:r>
        <w:del w:id="311" w:author="David Halford (ESO)" w:date="2023-12-21T11:49:00Z">
          <w:r w:rsidR="00CE5B04">
            <w:rPr>
              <w:rFonts w:ascii="Arial" w:eastAsia="Times New Roman" w:hAnsi="Arial" w:cs="Arial"/>
              <w:szCs w:val="24"/>
              <w:lang w:eastAsia="en-GB"/>
            </w:rPr>
            <w:delText>lower</w:delText>
          </w:r>
        </w:del>
      </w:ins>
      <w:ins w:id="312" w:author="David Halford (ESO)" w:date="2023-12-21T11:49:00Z">
        <w:r w:rsidR="00872E08">
          <w:rPr>
            <w:rFonts w:ascii="Arial" w:eastAsia="Times New Roman" w:hAnsi="Arial" w:cs="Arial"/>
            <w:szCs w:val="24"/>
            <w:lang w:eastAsia="en-GB"/>
          </w:rPr>
          <w:t xml:space="preserve">between </w:t>
        </w:r>
        <w:r w:rsidR="00B84CD8">
          <w:rPr>
            <w:rFonts w:ascii="Arial" w:eastAsia="Times New Roman" w:hAnsi="Arial" w:cs="Arial"/>
            <w:szCs w:val="24"/>
            <w:lang w:eastAsia="en-GB"/>
          </w:rPr>
          <w:t>£259m-</w:t>
        </w:r>
        <w:r w:rsidR="00223A6E">
          <w:rPr>
            <w:rFonts w:ascii="Arial" w:eastAsia="Times New Roman" w:hAnsi="Arial" w:cs="Arial"/>
            <w:szCs w:val="24"/>
            <w:lang w:eastAsia="en-GB"/>
          </w:rPr>
          <w:t>£438m</w:t>
        </w:r>
      </w:ins>
      <w:ins w:id="313" w:author="Creighton, Alan (Northern Powergrid)" w:date="2023-11-21T15:25:00Z">
        <w:r w:rsidR="00CE5B04">
          <w:rPr>
            <w:rFonts w:ascii="Arial" w:eastAsia="Times New Roman" w:hAnsi="Arial" w:cs="Arial"/>
            <w:szCs w:val="24"/>
            <w:lang w:eastAsia="en-GB"/>
          </w:rPr>
          <w:t xml:space="preserve"> in the other three scenarios considered.</w:t>
        </w:r>
      </w:ins>
    </w:p>
    <w:p w14:paraId="5E47DC05" w14:textId="0CC116DE" w:rsidR="001733B5" w:rsidRPr="008E2E1F" w:rsidRDefault="001733B5" w:rsidP="001733B5">
      <w:pPr>
        <w:pStyle w:val="Default"/>
        <w:rPr>
          <w:ins w:id="314" w:author="Lizzie Timmins (ESO)" w:date="2023-10-17T15:22:00Z"/>
        </w:rPr>
      </w:pPr>
    </w:p>
    <w:p w14:paraId="6CE082C2" w14:textId="32E5BC3E"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 xml:space="preserve">Most Workgroup members were supportive of constraint costs being factored into the </w:t>
      </w:r>
      <w:r w:rsidR="00A85E0D">
        <w:rPr>
          <w:rStyle w:val="normaltextrun"/>
          <w:rFonts w:ascii="Arial" w:eastAsiaTheme="majorEastAsia" w:hAnsi="Arial" w:cs="Arial"/>
          <w:lang w:val="en-US"/>
        </w:rPr>
        <w:t>CBA</w:t>
      </w:r>
      <w:r>
        <w:rPr>
          <w:rStyle w:val="normaltextrun"/>
          <w:rFonts w:ascii="Arial" w:eastAsiaTheme="majorEastAsia" w:hAnsi="Arial" w:cs="Arial"/>
          <w:lang w:val="en-US"/>
        </w:rPr>
        <w:t xml:space="preserve">. </w:t>
      </w:r>
      <w:commentRangeStart w:id="315"/>
      <w:commentRangeStart w:id="316"/>
      <w:commentRangeStart w:id="317"/>
      <w:r>
        <w:rPr>
          <w:rStyle w:val="normaltextrun"/>
          <w:rFonts w:ascii="Arial" w:eastAsiaTheme="majorEastAsia" w:hAnsi="Arial" w:cs="Arial"/>
          <w:lang w:val="en-US"/>
        </w:rPr>
        <w:t>The following suggestions were made:</w:t>
      </w:r>
      <w:r>
        <w:rPr>
          <w:rStyle w:val="eop"/>
          <w:rFonts w:ascii="Arial" w:hAnsi="Arial" w:cs="Arial"/>
        </w:rPr>
        <w:t> </w:t>
      </w:r>
      <w:commentRangeEnd w:id="315"/>
      <w:r w:rsidR="00CD3508">
        <w:rPr>
          <w:rStyle w:val="CommentReference"/>
          <w:rFonts w:ascii="Arial" w:hAnsi="Arial"/>
        </w:rPr>
        <w:commentReference w:id="315"/>
      </w:r>
      <w:commentRangeEnd w:id="316"/>
      <w:r w:rsidR="004E256B">
        <w:rPr>
          <w:rStyle w:val="CommentReference"/>
          <w:rFonts w:ascii="Arial" w:hAnsi="Arial"/>
        </w:rPr>
        <w:commentReference w:id="316"/>
      </w:r>
      <w:commentRangeEnd w:id="317"/>
      <w:r w:rsidR="007A66D5">
        <w:rPr>
          <w:rStyle w:val="CommentReference"/>
          <w:rFonts w:ascii="Arial" w:hAnsi="Arial"/>
        </w:rPr>
        <w:commentReference w:id="317"/>
      </w:r>
    </w:p>
    <w:p w14:paraId="7C0536CC" w14:textId="145E2BA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Including Batteries, EV units and gas generation.</w:t>
      </w:r>
      <w:r>
        <w:rPr>
          <w:rStyle w:val="eop"/>
          <w:rFonts w:ascii="Arial" w:hAnsi="Arial" w:cs="Arial"/>
        </w:rPr>
        <w:t> </w:t>
      </w:r>
    </w:p>
    <w:p w14:paraId="6F1426B8" w14:textId="47A7C82F" w:rsidR="006B792D" w:rsidRDefault="006B792D"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Estimates as to what aggregators will be doing and within what threshold.</w:t>
      </w:r>
      <w:r>
        <w:rPr>
          <w:rStyle w:val="eop"/>
          <w:rFonts w:ascii="Arial" w:hAnsi="Arial" w:cs="Arial"/>
        </w:rPr>
        <w:t> </w:t>
      </w:r>
    </w:p>
    <w:p w14:paraId="731E4F5C" w14:textId="68F16ACC" w:rsidR="006B792D" w:rsidRDefault="00DC3327"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Contact</w:t>
      </w:r>
      <w:r w:rsidR="006B792D">
        <w:rPr>
          <w:rStyle w:val="normaltextrun"/>
          <w:rFonts w:ascii="Arial" w:eastAsiaTheme="majorEastAsia" w:hAnsi="Arial" w:cs="Arial"/>
          <w:lang w:val="en-US"/>
        </w:rPr>
        <w:t xml:space="preserve"> the Control Room in Wokingham as they may have useful data (although this will be predictive rather than actual).</w:t>
      </w:r>
      <w:r w:rsidR="006B792D">
        <w:rPr>
          <w:rStyle w:val="eop"/>
          <w:rFonts w:ascii="Arial" w:hAnsi="Arial" w:cs="Arial"/>
        </w:rPr>
        <w:t> </w:t>
      </w:r>
    </w:p>
    <w:p w14:paraId="6CD779A0" w14:textId="6282559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For the ESO IT team to create a layout of the content of the CBA against the requirements of the modification and an outline of costs from changes on industry parties. This might encourage parties that could provide data to do so.</w:t>
      </w:r>
      <w:r>
        <w:rPr>
          <w:rStyle w:val="eop"/>
          <w:rFonts w:ascii="Arial" w:hAnsi="Arial" w:cs="Arial"/>
        </w:rPr>
        <w:t> </w:t>
      </w:r>
    </w:p>
    <w:p w14:paraId="2161DD0C" w14:textId="56A6A0B8" w:rsidR="006B792D" w:rsidRPr="006A13D7" w:rsidRDefault="006B792D" w:rsidP="00DC3327">
      <w:pPr>
        <w:pStyle w:val="paragraph"/>
        <w:numPr>
          <w:ilvl w:val="0"/>
          <w:numId w:val="38"/>
        </w:numPr>
        <w:spacing w:before="0" w:beforeAutospacing="0" w:after="0" w:afterAutospacing="0"/>
        <w:jc w:val="both"/>
        <w:textAlignment w:val="baseline"/>
        <w:rPr>
          <w:rStyle w:val="eop"/>
          <w:rFonts w:ascii="Segoe UI" w:hAnsi="Segoe UI" w:cs="Segoe UI"/>
          <w:color w:val="454545"/>
          <w:sz w:val="18"/>
          <w:szCs w:val="18"/>
        </w:rPr>
      </w:pPr>
      <w:r>
        <w:rPr>
          <w:rStyle w:val="normaltextrun"/>
          <w:rFonts w:ascii="Arial" w:eastAsiaTheme="majorEastAsia" w:hAnsi="Arial" w:cs="Arial"/>
          <w:lang w:val="en-US"/>
        </w:rPr>
        <w:t>The Workgroup needs to decide how to better address effects on Generators.</w:t>
      </w:r>
      <w:r>
        <w:rPr>
          <w:rStyle w:val="eop"/>
          <w:rFonts w:ascii="Arial" w:hAnsi="Arial" w:cs="Arial"/>
        </w:rPr>
        <w:t> </w:t>
      </w:r>
    </w:p>
    <w:p w14:paraId="5170966C" w14:textId="30466D61" w:rsidR="006A13D7" w:rsidRDefault="006A13D7" w:rsidP="006A13D7">
      <w:pPr>
        <w:pStyle w:val="paragraph"/>
        <w:spacing w:before="0" w:beforeAutospacing="0" w:after="0" w:afterAutospacing="0"/>
        <w:jc w:val="both"/>
        <w:textAlignment w:val="baseline"/>
        <w:rPr>
          <w:rStyle w:val="eop"/>
          <w:rFonts w:ascii="Arial" w:hAnsi="Arial" w:cs="Arial"/>
        </w:rPr>
      </w:pPr>
    </w:p>
    <w:p w14:paraId="48671000" w14:textId="2594080C" w:rsidR="007A3DF8" w:rsidRPr="007B52AF" w:rsidRDefault="00411F5C" w:rsidP="006A13D7">
      <w:p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w:t>
      </w:r>
      <w:r w:rsidR="007F79FF" w:rsidRPr="007B52AF">
        <w:rPr>
          <w:rFonts w:ascii="Arial" w:eastAsia="Times New Roman" w:hAnsi="Arial" w:cs="Arial"/>
          <w:szCs w:val="24"/>
          <w:lang w:eastAsia="en-GB"/>
        </w:rPr>
        <w:t xml:space="preserve">full </w:t>
      </w:r>
      <w:r w:rsidR="00CE5B04">
        <w:rPr>
          <w:rFonts w:ascii="Arial" w:eastAsia="Times New Roman" w:hAnsi="Arial" w:cs="Arial"/>
          <w:szCs w:val="24"/>
          <w:lang w:eastAsia="en-GB"/>
        </w:rPr>
        <w:t>benefits assessment</w:t>
      </w:r>
      <w:r w:rsidR="00CE5B04" w:rsidRPr="007B52AF">
        <w:rPr>
          <w:rFonts w:ascii="Arial" w:eastAsia="Times New Roman" w:hAnsi="Arial" w:cs="Arial"/>
          <w:szCs w:val="24"/>
          <w:lang w:eastAsia="en-GB"/>
        </w:rPr>
        <w:t xml:space="preserve"> </w:t>
      </w:r>
      <w:r w:rsidR="007F79FF" w:rsidRPr="007B52AF">
        <w:rPr>
          <w:rFonts w:ascii="Arial" w:eastAsia="Times New Roman" w:hAnsi="Arial" w:cs="Arial"/>
          <w:szCs w:val="24"/>
          <w:lang w:eastAsia="en-GB"/>
        </w:rPr>
        <w:t>can be found</w:t>
      </w:r>
      <w:r w:rsidR="007A3DF8" w:rsidRPr="007B52AF">
        <w:rPr>
          <w:rFonts w:ascii="Arial" w:eastAsia="Times New Roman" w:hAnsi="Arial" w:cs="Arial"/>
          <w:szCs w:val="24"/>
          <w:lang w:eastAsia="en-GB"/>
        </w:rPr>
        <w:t xml:space="preserve"> in Annex </w:t>
      </w:r>
      <w:r w:rsidR="00153C9A" w:rsidRPr="007B52AF">
        <w:rPr>
          <w:rFonts w:ascii="Arial" w:eastAsia="Times New Roman" w:hAnsi="Arial" w:cs="Arial"/>
          <w:szCs w:val="24"/>
          <w:lang w:eastAsia="en-GB"/>
        </w:rPr>
        <w:t>19</w:t>
      </w:r>
      <w:r w:rsidR="00E451F9">
        <w:rPr>
          <w:rFonts w:ascii="Arial" w:eastAsia="Times New Roman" w:hAnsi="Arial" w:cs="Arial"/>
          <w:szCs w:val="24"/>
          <w:lang w:eastAsia="en-GB"/>
        </w:rPr>
        <w:t>.</w:t>
      </w:r>
    </w:p>
    <w:p w14:paraId="4FAF9D34" w14:textId="77777777" w:rsidR="005449D6" w:rsidRDefault="005449D6" w:rsidP="005449D6">
      <w:pPr>
        <w:spacing w:line="240" w:lineRule="auto"/>
        <w:jc w:val="both"/>
        <w:textAlignment w:val="baseline"/>
        <w:rPr>
          <w:ins w:id="318" w:author="David Halford (ESO)" w:date="2023-08-10T15:56:00Z"/>
          <w:rFonts w:ascii="Arial" w:eastAsia="Times New Roman" w:hAnsi="Arial" w:cs="Arial"/>
          <w:szCs w:val="24"/>
          <w:lang w:eastAsia="en-GB"/>
        </w:rPr>
      </w:pPr>
    </w:p>
    <w:p w14:paraId="00EEE007" w14:textId="5D79387B" w:rsidR="00543FA0" w:rsidRPr="00380FA8" w:rsidRDefault="005449D6" w:rsidP="00380FA8">
      <w:pPr>
        <w:spacing w:line="240" w:lineRule="auto"/>
        <w:jc w:val="both"/>
        <w:textAlignment w:val="baseline"/>
        <w:rPr>
          <w:ins w:id="319" w:author="David Halford (ESO)" w:date="2023-12-21T10:15:00Z"/>
          <w:rFonts w:cs="Arial"/>
        </w:rPr>
      </w:pPr>
      <w:r>
        <w:rPr>
          <w:rFonts w:cs="Arial"/>
        </w:rPr>
        <w:t xml:space="preserve">After the presentation of the </w:t>
      </w:r>
      <w:ins w:id="320" w:author="ESO Code Admin" w:date="2023-09-06T14:14:00Z">
        <w:r w:rsidR="00442CD2">
          <w:rPr>
            <w:rFonts w:cs="Arial"/>
          </w:rPr>
          <w:t xml:space="preserve">initial </w:t>
        </w:r>
      </w:ins>
      <w:ins w:id="321" w:author="David Halford (ESO)" w:date="2023-08-10T15:56:00Z">
        <w:del w:id="322" w:author="Creighton, Alan (Northern Powergrid)" w:date="2023-11-21T15:28:00Z">
          <w:r w:rsidDel="00467F6B">
            <w:rPr>
              <w:rFonts w:cs="Arial"/>
            </w:rPr>
            <w:delText>CBA</w:delText>
          </w:r>
        </w:del>
      </w:ins>
      <w:ins w:id="323" w:author="Creighton, Alan (Northern Powergrid)" w:date="2023-11-21T15:28:00Z">
        <w:r w:rsidR="00467F6B">
          <w:rPr>
            <w:rFonts w:cs="Arial"/>
          </w:rPr>
          <w:t>benefits assessment</w:t>
        </w:r>
      </w:ins>
      <w:ins w:id="324" w:author="David Halford (ESO)" w:date="2023-08-10T15:56:00Z">
        <w:r>
          <w:rPr>
            <w:rFonts w:cs="Arial"/>
          </w:rPr>
          <w:t xml:space="preserve">, </w:t>
        </w:r>
      </w:ins>
      <w:r>
        <w:rPr>
          <w:rFonts w:cs="Arial"/>
        </w:rPr>
        <w:t xml:space="preserve">the proposer of </w:t>
      </w:r>
      <w:r w:rsidR="001C049E">
        <w:rPr>
          <w:rFonts w:cs="Arial"/>
        </w:rPr>
        <w:t>WAGCM1</w:t>
      </w:r>
      <w:del w:id="325" w:author="Lizzie Timmins (ESO)" w:date="2023-10-17T15:29:00Z">
        <w:r w:rsidR="001C049E" w:rsidDel="00E451F9">
          <w:rPr>
            <w:rFonts w:cs="Arial"/>
          </w:rPr>
          <w:delText>,</w:delText>
        </w:r>
      </w:del>
      <w:r w:rsidR="001C049E">
        <w:rPr>
          <w:rFonts w:cs="Arial"/>
        </w:rPr>
        <w:t xml:space="preserve"> discussed whether </w:t>
      </w:r>
      <w:r w:rsidR="0009092D">
        <w:rPr>
          <w:rFonts w:cs="Arial"/>
        </w:rPr>
        <w:t>visibility</w:t>
      </w:r>
      <w:ins w:id="326" w:author="David Halford (ESO)" w:date="2023-08-10T15:57:00Z">
        <w:del w:id="327" w:author="Creighton, Alan (Northern Powergrid)" w:date="2023-11-21T15:28:00Z">
          <w:r w:rsidR="0009092D" w:rsidDel="00467F6B">
            <w:rPr>
              <w:rFonts w:cs="Arial"/>
            </w:rPr>
            <w:delText xml:space="preserve"> alone would yield the same benefits without controllability in the </w:delText>
          </w:r>
        </w:del>
      </w:ins>
      <w:ins w:id="328" w:author="David Halford (ESO)" w:date="2023-08-10T15:58:00Z">
        <w:del w:id="329" w:author="Creighton, Alan (Northern Powergrid)" w:date="2023-11-21T15:28:00Z">
          <w:r w:rsidR="0009092D" w:rsidDel="00467F6B">
            <w:rPr>
              <w:rFonts w:cs="Arial"/>
            </w:rPr>
            <w:delText>BM</w:delText>
          </w:r>
        </w:del>
      </w:ins>
      <w:ins w:id="330" w:author="Creighton, Alan (Northern Powergrid)" w:date="2023-11-21T15:28:00Z">
        <w:r w:rsidR="00467F6B">
          <w:rPr>
            <w:rFonts w:cs="Arial"/>
          </w:rPr>
          <w:t xml:space="preserve"> </w:t>
        </w:r>
      </w:ins>
      <w:ins w:id="331" w:author="Creighton, Alan (Northern Powergrid)" w:date="2023-11-21T15:29:00Z">
        <w:r w:rsidR="00467F6B">
          <w:rPr>
            <w:rFonts w:cs="Arial"/>
          </w:rPr>
          <w:t xml:space="preserve">of </w:t>
        </w:r>
        <w:del w:id="332" w:author="Mike Kay" w:date="2023-12-11T07:45:00Z">
          <w:r w:rsidR="00467F6B" w:rsidDel="00000E44">
            <w:rPr>
              <w:rFonts w:cs="Arial"/>
            </w:rPr>
            <w:delText>e</w:delText>
          </w:r>
        </w:del>
      </w:ins>
      <w:ins w:id="333" w:author="Mike Kay" w:date="2023-12-11T07:45:00Z">
        <w:r w:rsidR="00000E44">
          <w:rPr>
            <w:rFonts w:cs="Arial"/>
          </w:rPr>
          <w:t>E</w:t>
        </w:r>
      </w:ins>
      <w:ins w:id="334" w:author="Creighton, Alan (Northern Powergrid)" w:date="2023-11-21T15:29:00Z">
        <w:r w:rsidR="00467F6B">
          <w:rPr>
            <w:rFonts w:cs="Arial"/>
          </w:rPr>
          <w:t xml:space="preserve">mbedded </w:t>
        </w:r>
        <w:del w:id="335" w:author="Mike Kay" w:date="2023-12-11T07:45:00Z">
          <w:r w:rsidR="00467F6B" w:rsidDel="00000E44">
            <w:rPr>
              <w:rFonts w:cs="Arial"/>
            </w:rPr>
            <w:delText>g</w:delText>
          </w:r>
        </w:del>
      </w:ins>
      <w:ins w:id="336" w:author="Mike Kay" w:date="2023-12-11T07:45:00Z">
        <w:r w:rsidR="00000E44">
          <w:rPr>
            <w:rFonts w:cs="Arial"/>
          </w:rPr>
          <w:t>G</w:t>
        </w:r>
      </w:ins>
      <w:ins w:id="337" w:author="Creighton, Alan (Northern Powergrid)" w:date="2023-11-21T15:29:00Z">
        <w:r w:rsidR="00467F6B">
          <w:rPr>
            <w:rFonts w:cs="Arial"/>
          </w:rPr>
          <w:t xml:space="preserve">enerators </w:t>
        </w:r>
      </w:ins>
      <w:ins w:id="338" w:author="Creighton, Alan (Northern Powergrid)" w:date="2023-11-21T15:28:00Z">
        <w:r w:rsidR="00467F6B">
          <w:rPr>
            <w:rFonts w:cs="Arial"/>
          </w:rPr>
          <w:t>would prov</w:t>
        </w:r>
      </w:ins>
      <w:ins w:id="339" w:author="Creighton, Alan (Northern Powergrid)" w:date="2023-11-21T15:29:00Z">
        <w:r w:rsidR="00467F6B">
          <w:rPr>
            <w:rFonts w:cs="Arial"/>
          </w:rPr>
          <w:t xml:space="preserve">ide the benefits as presented in the paper and what the </w:t>
        </w:r>
      </w:ins>
      <w:ins w:id="340" w:author="Creighton, Alan (Northern Powergrid)" w:date="2023-11-21T15:30:00Z">
        <w:r w:rsidR="00467F6B">
          <w:rPr>
            <w:rFonts w:cs="Arial"/>
          </w:rPr>
          <w:t>granularity</w:t>
        </w:r>
      </w:ins>
      <w:ins w:id="341" w:author="Creighton, Alan (Northern Powergrid)" w:date="2023-11-21T15:29:00Z">
        <w:r w:rsidR="00467F6B">
          <w:rPr>
            <w:rFonts w:cs="Arial"/>
          </w:rPr>
          <w:t xml:space="preserve"> and latency of data would be required to deliver the benefits.</w:t>
        </w:r>
      </w:ins>
      <w:ins w:id="342" w:author="David Halford (ESO)" w:date="2023-08-10T15:58:00Z">
        <w:del w:id="343" w:author="Creighton, Alan (Northern Powergrid)" w:date="2023-11-21T15:30:00Z">
          <w:r w:rsidR="0009092D" w:rsidDel="00467F6B">
            <w:rPr>
              <w:rFonts w:cs="Arial"/>
            </w:rPr>
            <w:delText>.</w:delText>
          </w:r>
        </w:del>
        <w:r w:rsidR="0009092D">
          <w:rPr>
            <w:rFonts w:cs="Arial"/>
          </w:rPr>
          <w:t xml:space="preserve"> </w:t>
        </w:r>
      </w:ins>
      <w:ins w:id="344" w:author="David Halford (ESO)" w:date="2023-12-21T10:15:00Z">
        <w:r w:rsidR="00543FA0" w:rsidRPr="00380FA8">
          <w:rPr>
            <w:rStyle w:val="normaltextrun"/>
            <w:rFonts w:ascii="Arial" w:eastAsiaTheme="majorEastAsia" w:hAnsi="Arial" w:cs="Arial"/>
            <w:lang w:val="en-US"/>
          </w:rPr>
          <w:t xml:space="preserve">The ESO Workgroup member noted that where there was visibility without control, operational costs would continue to </w:t>
        </w:r>
        <w:commentRangeStart w:id="345"/>
        <w:commentRangeStart w:id="346"/>
        <w:commentRangeStart w:id="347"/>
        <w:commentRangeStart w:id="348"/>
        <w:r w:rsidR="00543FA0" w:rsidRPr="00380FA8">
          <w:rPr>
            <w:rStyle w:val="normaltextrun"/>
            <w:rFonts w:ascii="Arial" w:eastAsiaTheme="majorEastAsia" w:hAnsi="Arial" w:cs="Arial"/>
            <w:lang w:val="en-US"/>
          </w:rPr>
          <w:t>rise</w:t>
        </w:r>
        <w:commentRangeEnd w:id="345"/>
        <w:r w:rsidR="00543FA0" w:rsidRPr="00380FA8">
          <w:rPr>
            <w:rStyle w:val="CommentReference"/>
            <w:rFonts w:ascii="Arial" w:hAnsi="Arial"/>
          </w:rPr>
          <w:commentReference w:id="345"/>
        </w:r>
        <w:commentRangeEnd w:id="346"/>
        <w:r w:rsidR="00543FA0" w:rsidRPr="00380FA8">
          <w:rPr>
            <w:rStyle w:val="CommentReference"/>
            <w:rFonts w:ascii="Arial" w:hAnsi="Arial"/>
          </w:rPr>
          <w:commentReference w:id="346"/>
        </w:r>
        <w:commentRangeEnd w:id="347"/>
        <w:r w:rsidR="00543FA0" w:rsidRPr="00380FA8">
          <w:rPr>
            <w:rStyle w:val="CommentReference"/>
            <w:rFonts w:ascii="Arial" w:hAnsi="Arial"/>
          </w:rPr>
          <w:commentReference w:id="347"/>
        </w:r>
      </w:ins>
      <w:commentRangeEnd w:id="348"/>
      <w:ins w:id="349" w:author="David Halford (ESO)" w:date="2023-12-21T11:55:00Z">
        <w:r w:rsidR="0071623E" w:rsidRPr="00FB1BBC">
          <w:rPr>
            <w:rStyle w:val="CommentReference"/>
            <w:rFonts w:ascii="Arial" w:eastAsia="Times New Roman" w:hAnsi="Arial" w:cs="Times New Roman"/>
            <w:lang w:eastAsia="en-GB"/>
          </w:rPr>
          <w:commentReference w:id="348"/>
        </w:r>
      </w:ins>
      <w:ins w:id="350" w:author="David Halford (ESO)" w:date="2023-12-21T10:15:00Z">
        <w:r w:rsidR="00543FA0" w:rsidRPr="00380FA8">
          <w:rPr>
            <w:rStyle w:val="normaltextrun"/>
            <w:rFonts w:ascii="Arial" w:eastAsiaTheme="majorEastAsia" w:hAnsi="Arial" w:cs="Arial"/>
            <w:lang w:val="en-US"/>
          </w:rPr>
          <w:t>.</w:t>
        </w:r>
      </w:ins>
    </w:p>
    <w:p w14:paraId="09EBC8CF" w14:textId="77777777" w:rsidR="00543FA0" w:rsidRDefault="00543FA0" w:rsidP="005449D6">
      <w:pPr>
        <w:spacing w:line="240" w:lineRule="auto"/>
        <w:jc w:val="both"/>
        <w:textAlignment w:val="baseline"/>
        <w:rPr>
          <w:ins w:id="351" w:author="David Halford (ESO)" w:date="2023-12-21T10:14:00Z"/>
          <w:rFonts w:cs="Arial"/>
        </w:rPr>
      </w:pPr>
    </w:p>
    <w:p w14:paraId="76B36C7E" w14:textId="699BAA70" w:rsidR="003A4107" w:rsidRDefault="008C0A15" w:rsidP="005449D6">
      <w:pPr>
        <w:spacing w:line="240" w:lineRule="auto"/>
        <w:jc w:val="both"/>
        <w:textAlignment w:val="baseline"/>
        <w:rPr>
          <w:ins w:id="352" w:author="Lizzie Timmins (ESO)" w:date="2023-10-17T15:31:00Z"/>
          <w:rFonts w:cs="Arial"/>
        </w:rPr>
      </w:pPr>
      <w:r>
        <w:rPr>
          <w:rFonts w:cs="Arial"/>
        </w:rPr>
        <w:t xml:space="preserve">Following </w:t>
      </w:r>
      <w:r w:rsidR="00652C74">
        <w:rPr>
          <w:rFonts w:cs="Arial"/>
        </w:rPr>
        <w:t>that</w:t>
      </w:r>
      <w:r>
        <w:rPr>
          <w:rFonts w:cs="Arial"/>
        </w:rPr>
        <w:t xml:space="preserve"> W</w:t>
      </w:r>
      <w:r w:rsidR="004E33F5">
        <w:rPr>
          <w:rFonts w:cs="Arial"/>
        </w:rPr>
        <w:t>orkgroup</w:t>
      </w:r>
      <w:r w:rsidR="00652C74">
        <w:rPr>
          <w:rFonts w:cs="Arial"/>
        </w:rPr>
        <w:t xml:space="preserve"> meeting</w:t>
      </w:r>
      <w:r>
        <w:rPr>
          <w:rFonts w:cs="Arial"/>
        </w:rPr>
        <w:t>, two actions were raised</w:t>
      </w:r>
      <w:r w:rsidR="00287A70">
        <w:rPr>
          <w:rFonts w:cs="Arial"/>
        </w:rPr>
        <w:t>:</w:t>
      </w:r>
    </w:p>
    <w:p w14:paraId="408B3DCE" w14:textId="29D07E1C" w:rsidR="00863958" w:rsidRDefault="003A4107" w:rsidP="006578E1">
      <w:pPr>
        <w:pStyle w:val="ListParagraph"/>
        <w:numPr>
          <w:ilvl w:val="0"/>
          <w:numId w:val="51"/>
        </w:numPr>
        <w:spacing w:line="240" w:lineRule="auto"/>
        <w:jc w:val="both"/>
        <w:textAlignment w:val="baseline"/>
        <w:rPr>
          <w:rFonts w:cs="Arial"/>
        </w:rPr>
      </w:pPr>
      <w:r>
        <w:rPr>
          <w:rFonts w:cs="Arial"/>
        </w:rPr>
        <w:t>For</w:t>
      </w:r>
      <w:r w:rsidR="00E36A47" w:rsidRPr="003A4107">
        <w:rPr>
          <w:rFonts w:cs="Arial"/>
        </w:rPr>
        <w:t xml:space="preserve"> the ESO to </w:t>
      </w:r>
      <w:r w:rsidR="00480BAC">
        <w:rPr>
          <w:rFonts w:cs="Arial"/>
        </w:rPr>
        <w:t>provide further analysis on the</w:t>
      </w:r>
      <w:r w:rsidR="00933958" w:rsidRPr="003A4107">
        <w:rPr>
          <w:rFonts w:cs="Arial"/>
        </w:rPr>
        <w:t xml:space="preserve"> </w:t>
      </w:r>
      <w:r w:rsidR="00480BAC">
        <w:rPr>
          <w:rFonts w:cs="Arial"/>
        </w:rPr>
        <w:t>CBA</w:t>
      </w:r>
      <w:r w:rsidR="00933958" w:rsidRPr="003A4107">
        <w:rPr>
          <w:rFonts w:cs="Arial"/>
        </w:rPr>
        <w:t xml:space="preserve"> to establish if full BM participation was required as part of the Original Proposal or </w:t>
      </w:r>
      <w:r w:rsidR="00A855CB" w:rsidRPr="003A4107">
        <w:rPr>
          <w:rFonts w:cs="Arial"/>
        </w:rPr>
        <w:t>visibility alone would achieve the same benefit</w:t>
      </w:r>
      <w:r>
        <w:rPr>
          <w:rFonts w:cs="Arial"/>
        </w:rPr>
        <w:t xml:space="preserve">. </w:t>
      </w:r>
    </w:p>
    <w:p w14:paraId="04A59946" w14:textId="3E82CFEA" w:rsidR="003A4107" w:rsidRDefault="005306B6" w:rsidP="005306B6">
      <w:pPr>
        <w:pStyle w:val="ListParagraph"/>
        <w:numPr>
          <w:ilvl w:val="1"/>
          <w:numId w:val="51"/>
        </w:numPr>
        <w:spacing w:line="240" w:lineRule="auto"/>
        <w:jc w:val="both"/>
        <w:textAlignment w:val="baseline"/>
        <w:rPr>
          <w:rFonts w:cs="Arial"/>
        </w:rPr>
      </w:pPr>
      <w:r>
        <w:rPr>
          <w:rFonts w:cs="Arial"/>
        </w:rPr>
        <w:t>F</w:t>
      </w:r>
      <w:r w:rsidR="006578E1" w:rsidRPr="006578E1">
        <w:rPr>
          <w:rFonts w:cs="Arial"/>
        </w:rPr>
        <w:t xml:space="preserve">urther CBA analysis </w:t>
      </w:r>
      <w:r>
        <w:rPr>
          <w:rFonts w:cs="Arial"/>
        </w:rPr>
        <w:t>was presented to the</w:t>
      </w:r>
      <w:r w:rsidR="006578E1" w:rsidRPr="006578E1">
        <w:rPr>
          <w:rFonts w:cs="Arial"/>
        </w:rPr>
        <w:t xml:space="preserve"> Workgroup on 19 July 2023 that demonstrated the </w:t>
      </w:r>
      <w:r w:rsidR="00B275AE">
        <w:rPr>
          <w:rFonts w:cs="Arial"/>
        </w:rPr>
        <w:t xml:space="preserve">effect of the </w:t>
      </w:r>
      <w:r w:rsidR="006578E1" w:rsidRPr="006578E1">
        <w:rPr>
          <w:rFonts w:cs="Arial"/>
        </w:rPr>
        <w:t>requirement for Generators under the Original Proposal to be full BM Participants and controllable via the ESO Control Room.</w:t>
      </w:r>
      <w:r>
        <w:rPr>
          <w:rFonts w:cs="Arial"/>
        </w:rPr>
        <w:t xml:space="preserve"> </w:t>
      </w:r>
      <w:r w:rsidR="006578E1" w:rsidRPr="005306B6">
        <w:rPr>
          <w:rFonts w:cs="Arial"/>
        </w:rPr>
        <w:t xml:space="preserve">This analysis concluded that with full visibility and control in the BM </w:t>
      </w:r>
      <w:r w:rsidR="00467F6B">
        <w:rPr>
          <w:rFonts w:cs="Arial"/>
        </w:rPr>
        <w:t>in the</w:t>
      </w:r>
      <w:r w:rsidR="006578E1" w:rsidRPr="005306B6">
        <w:rPr>
          <w:rFonts w:cs="Arial"/>
        </w:rPr>
        <w:t xml:space="preserve"> </w:t>
      </w:r>
      <w:r w:rsidR="00467F6B">
        <w:rPr>
          <w:rFonts w:cs="Arial"/>
        </w:rPr>
        <w:t xml:space="preserve">small number of </w:t>
      </w:r>
      <w:r w:rsidR="006578E1" w:rsidRPr="005306B6">
        <w:rPr>
          <w:rFonts w:cs="Arial"/>
        </w:rPr>
        <w:t>number of scenarios</w:t>
      </w:r>
      <w:r w:rsidR="00467F6B">
        <w:rPr>
          <w:rFonts w:cs="Arial"/>
        </w:rPr>
        <w:t xml:space="preserve"> considered</w:t>
      </w:r>
      <w:r w:rsidR="006578E1" w:rsidRPr="005306B6">
        <w:rPr>
          <w:rFonts w:cs="Arial"/>
        </w:rPr>
        <w:t>, additional cost benefits could be realised</w:t>
      </w:r>
      <w:r>
        <w:rPr>
          <w:rFonts w:cs="Arial"/>
        </w:rPr>
        <w:t>.</w:t>
      </w:r>
      <w:r w:rsidR="006578E1" w:rsidRPr="005306B6">
        <w:rPr>
          <w:rFonts w:cs="Arial"/>
        </w:rPr>
        <w:t xml:space="preserve"> These additional savings can be found in the additional analysis that can be found in Annex 22.</w:t>
      </w:r>
    </w:p>
    <w:p w14:paraId="27F7105F" w14:textId="78C1C762" w:rsidR="002432EA" w:rsidRPr="002432EA" w:rsidRDefault="002432EA" w:rsidP="008E2E1F">
      <w:pPr>
        <w:pStyle w:val="ListParagraph"/>
        <w:numPr>
          <w:ilvl w:val="1"/>
          <w:numId w:val="51"/>
        </w:numPr>
        <w:spacing w:line="240" w:lineRule="auto"/>
        <w:jc w:val="both"/>
        <w:textAlignment w:val="baseline"/>
        <w:rPr>
          <w:rFonts w:cs="Arial"/>
        </w:rPr>
      </w:pPr>
      <w:r w:rsidRPr="002432EA">
        <w:rPr>
          <w:rFonts w:cs="Arial"/>
        </w:rPr>
        <w:t>The Workgroup discussed whether there would be any benefits in providing visibility of planning timescale data. The ESO explained that providing quantitative analysis would be difficult, but some form of qualitative assessment could be made.</w:t>
      </w:r>
      <w:r>
        <w:rPr>
          <w:rFonts w:cs="Arial"/>
        </w:rPr>
        <w:t xml:space="preserve"> </w:t>
      </w:r>
      <w:r w:rsidRPr="002432EA">
        <w:rPr>
          <w:rFonts w:cs="Arial"/>
        </w:rPr>
        <w:t>At the Workgroup on 08 August 2023, the ESO gave an overview of why they believe the providing of Planning Timescale Data alone would not produce the potential benefits demonstrated in the CBA. This qualitative assessment can be found in Annex 23.</w:t>
      </w:r>
    </w:p>
    <w:p w14:paraId="660307F4" w14:textId="5107290C" w:rsidR="005449D6" w:rsidRPr="003A4107" w:rsidRDefault="009C5047" w:rsidP="008E2E1F">
      <w:pPr>
        <w:pStyle w:val="ListParagraph"/>
        <w:numPr>
          <w:ilvl w:val="0"/>
          <w:numId w:val="51"/>
        </w:numPr>
        <w:spacing w:line="240" w:lineRule="auto"/>
        <w:jc w:val="both"/>
        <w:textAlignment w:val="baseline"/>
        <w:rPr>
          <w:rFonts w:cs="Arial"/>
        </w:rPr>
      </w:pPr>
      <w:r>
        <w:rPr>
          <w:rFonts w:cs="Arial"/>
        </w:rPr>
        <w:t>F</w:t>
      </w:r>
      <w:r w:rsidR="00A855CB" w:rsidRPr="003A4107">
        <w:rPr>
          <w:rFonts w:cs="Arial"/>
        </w:rPr>
        <w:t xml:space="preserve">or the proposer of </w:t>
      </w:r>
      <w:r w:rsidR="00376ACB" w:rsidRPr="003A4107">
        <w:rPr>
          <w:rFonts w:cs="Arial"/>
        </w:rPr>
        <w:t>WAGCM1</w:t>
      </w:r>
      <w:r w:rsidR="00A855CB" w:rsidRPr="003A4107">
        <w:rPr>
          <w:rFonts w:cs="Arial"/>
        </w:rPr>
        <w:t xml:space="preserve"> to </w:t>
      </w:r>
      <w:r w:rsidR="00AF0A0C" w:rsidRPr="003A4107">
        <w:rPr>
          <w:rFonts w:cs="Arial"/>
        </w:rPr>
        <w:t xml:space="preserve">consider </w:t>
      </w:r>
      <w:r w:rsidR="00467F6B">
        <w:rPr>
          <w:rFonts w:cs="Arial"/>
        </w:rPr>
        <w:t xml:space="preserve">including the provision of planning timescale data for embedded generation &gt;1MW.  The proposer sought confirmation from the ESO that providing this degree of visibility would deliver tangible benefits.  </w:t>
      </w:r>
      <w:r w:rsidR="00467F6B">
        <w:rPr>
          <w:rFonts w:cs="Arial"/>
        </w:rPr>
        <w:lastRenderedPageBreak/>
        <w:t>The ESO subsequently confirmed that the benefits described in the benefits assessment (Annex 19) would not be delivered with visibility alone.  Hence the proposer of WAGCM 1 decided not to enhance the data sharing provisions in WAGCM1 on the basis that there would be no tangible benefits.</w:t>
      </w:r>
    </w:p>
    <w:p w14:paraId="199EB611" w14:textId="77777777" w:rsidR="0034141D" w:rsidRDefault="0034141D" w:rsidP="005449D6">
      <w:pPr>
        <w:spacing w:line="240" w:lineRule="auto"/>
        <w:jc w:val="both"/>
        <w:textAlignment w:val="baseline"/>
        <w:rPr>
          <w:rFonts w:cs="Arial"/>
        </w:rPr>
      </w:pPr>
    </w:p>
    <w:p w14:paraId="1D620E21" w14:textId="3E51D05C" w:rsidR="0034141D" w:rsidDel="007440E2" w:rsidRDefault="009C5047" w:rsidP="0034141D">
      <w:pPr>
        <w:spacing w:line="240" w:lineRule="auto"/>
        <w:jc w:val="both"/>
        <w:textAlignment w:val="baseline"/>
        <w:rPr>
          <w:ins w:id="353" w:author="David Halford (ESO)" w:date="2023-08-10T16:12:00Z"/>
          <w:del w:id="354" w:author="Lizzie Timmins (ESO)" w:date="2023-10-17T15:34:00Z"/>
          <w:rFonts w:eastAsia="Times New Roman"/>
          <w:szCs w:val="24"/>
          <w:lang w:eastAsia="en-GB"/>
        </w:rPr>
      </w:pPr>
      <w:r>
        <w:rPr>
          <w:rFonts w:eastAsia="Times New Roman"/>
          <w:szCs w:val="24"/>
          <w:lang w:eastAsia="en-GB"/>
        </w:rPr>
        <w:t>At</w:t>
      </w:r>
      <w:r w:rsidR="0034141D">
        <w:rPr>
          <w:rFonts w:eastAsia="Times New Roman"/>
          <w:szCs w:val="24"/>
          <w:lang w:eastAsia="en-GB"/>
        </w:rPr>
        <w:t xml:space="preserve"> the </w:t>
      </w:r>
      <w:r w:rsidR="00E2615F">
        <w:rPr>
          <w:rFonts w:eastAsia="Times New Roman"/>
          <w:szCs w:val="24"/>
          <w:lang w:eastAsia="en-GB"/>
        </w:rPr>
        <w:t xml:space="preserve">Workgroup </w:t>
      </w:r>
      <w:r w:rsidR="0034141D">
        <w:rPr>
          <w:rFonts w:eastAsia="Times New Roman"/>
          <w:szCs w:val="24"/>
          <w:lang w:eastAsia="en-GB"/>
        </w:rPr>
        <w:t>meeting held on 19 July</w:t>
      </w:r>
      <w:r w:rsidR="00352464">
        <w:rPr>
          <w:rFonts w:eastAsia="Times New Roman"/>
          <w:szCs w:val="24"/>
          <w:lang w:eastAsia="en-GB"/>
        </w:rPr>
        <w:t xml:space="preserve"> 2023</w:t>
      </w:r>
      <w:r w:rsidR="0034141D">
        <w:rPr>
          <w:rFonts w:eastAsia="Times New Roman"/>
          <w:szCs w:val="24"/>
          <w:lang w:eastAsia="en-GB"/>
        </w:rPr>
        <w:t xml:space="preserve">, the ESO queried why </w:t>
      </w:r>
      <w:r w:rsidR="006B2878">
        <w:rPr>
          <w:rFonts w:eastAsia="Times New Roman"/>
          <w:szCs w:val="24"/>
          <w:lang w:eastAsia="en-GB"/>
        </w:rPr>
        <w:t xml:space="preserve">the arrangements </w:t>
      </w:r>
      <w:r w:rsidR="008C6124">
        <w:rPr>
          <w:rFonts w:eastAsia="Times New Roman"/>
          <w:szCs w:val="24"/>
          <w:lang w:eastAsia="en-GB"/>
        </w:rPr>
        <w:t xml:space="preserve">for embedded generation </w:t>
      </w:r>
      <w:r w:rsidR="006B2878">
        <w:rPr>
          <w:rFonts w:eastAsia="Times New Roman"/>
          <w:szCs w:val="24"/>
          <w:lang w:eastAsia="en-GB"/>
        </w:rPr>
        <w:t>in the North of Scotland</w:t>
      </w:r>
      <w:r w:rsidR="00583CAD">
        <w:rPr>
          <w:rFonts w:eastAsia="Times New Roman"/>
          <w:szCs w:val="24"/>
          <w:lang w:eastAsia="en-GB"/>
        </w:rPr>
        <w:t xml:space="preserve"> where the current 10MW threshold already applies, could not be applied in the South of Scotland and England and Wales. </w:t>
      </w:r>
      <w:r w:rsidR="004E256B">
        <w:rPr>
          <w:rFonts w:eastAsia="Times New Roman"/>
          <w:szCs w:val="24"/>
          <w:lang w:eastAsia="en-GB"/>
        </w:rPr>
        <w:t>The r</w:t>
      </w:r>
      <w:r w:rsidR="007440E2">
        <w:rPr>
          <w:rFonts w:eastAsia="Times New Roman"/>
          <w:szCs w:val="24"/>
          <w:lang w:eastAsia="en-GB"/>
        </w:rPr>
        <w:t>ationale for this is summarised</w:t>
      </w:r>
      <w:r w:rsidR="00352464">
        <w:rPr>
          <w:rFonts w:eastAsia="Times New Roman"/>
          <w:szCs w:val="24"/>
          <w:lang w:eastAsia="en-GB"/>
        </w:rPr>
        <w:t xml:space="preserve"> in </w:t>
      </w:r>
      <w:commentRangeStart w:id="355"/>
      <w:commentRangeStart w:id="356"/>
      <w:r w:rsidR="007440E2">
        <w:rPr>
          <w:rFonts w:eastAsia="Times New Roman"/>
          <w:szCs w:val="24"/>
          <w:lang w:eastAsia="en-GB"/>
        </w:rPr>
        <w:t>Annex</w:t>
      </w:r>
      <w:r w:rsidR="00352464">
        <w:rPr>
          <w:rFonts w:eastAsia="Times New Roman"/>
          <w:szCs w:val="24"/>
          <w:lang w:eastAsia="en-GB"/>
        </w:rPr>
        <w:t xml:space="preserve"> </w:t>
      </w:r>
      <w:r w:rsidR="003A7FF0">
        <w:rPr>
          <w:rFonts w:eastAsia="Times New Roman"/>
          <w:szCs w:val="24"/>
          <w:lang w:eastAsia="en-GB"/>
        </w:rPr>
        <w:t>21</w:t>
      </w:r>
      <w:commentRangeEnd w:id="355"/>
      <w:r w:rsidR="003B7DC0">
        <w:rPr>
          <w:rStyle w:val="CommentReference"/>
          <w:rFonts w:ascii="Arial" w:eastAsia="Times New Roman" w:hAnsi="Arial" w:cs="Times New Roman"/>
          <w:lang w:eastAsia="en-GB"/>
        </w:rPr>
        <w:commentReference w:id="355"/>
      </w:r>
      <w:commentRangeEnd w:id="356"/>
      <w:r w:rsidR="00B6102E">
        <w:rPr>
          <w:rStyle w:val="CommentReference"/>
          <w:rFonts w:ascii="Arial" w:eastAsia="Times New Roman" w:hAnsi="Arial" w:cs="Times New Roman"/>
          <w:lang w:eastAsia="en-GB"/>
        </w:rPr>
        <w:commentReference w:id="356"/>
      </w:r>
      <w:r w:rsidR="003A7FF0">
        <w:rPr>
          <w:rFonts w:eastAsia="Times New Roman"/>
          <w:szCs w:val="24"/>
          <w:lang w:eastAsia="en-GB"/>
        </w:rPr>
        <w:t>.</w:t>
      </w:r>
      <w:r w:rsidR="00467F6B">
        <w:rPr>
          <w:rFonts w:eastAsia="Times New Roman"/>
          <w:szCs w:val="24"/>
          <w:lang w:eastAsia="en-GB"/>
        </w:rPr>
        <w:t xml:space="preserve"> </w:t>
      </w:r>
      <w:r w:rsidR="002B5578">
        <w:rPr>
          <w:rFonts w:eastAsia="Times New Roman"/>
          <w:szCs w:val="24"/>
          <w:lang w:eastAsia="en-GB"/>
        </w:rPr>
        <w:t xml:space="preserve">A DNO </w:t>
      </w:r>
      <w:r w:rsidR="001D6402">
        <w:rPr>
          <w:rFonts w:eastAsia="Times New Roman"/>
          <w:szCs w:val="24"/>
          <w:lang w:eastAsia="en-GB"/>
        </w:rPr>
        <w:t>W</w:t>
      </w:r>
      <w:r w:rsidR="002B5578">
        <w:rPr>
          <w:rFonts w:eastAsia="Times New Roman"/>
          <w:szCs w:val="24"/>
          <w:lang w:eastAsia="en-GB"/>
        </w:rPr>
        <w:t>orkgroup representative indicated that there was anecdotal evidence that the current arrangements in the North of Scotland did not work well in practice and suggested that there should be further assessment of the implications before those same arrangements were replicated across England and Wales.</w:t>
      </w:r>
      <w:r w:rsidR="002E1C31">
        <w:rPr>
          <w:rFonts w:eastAsia="Times New Roman"/>
          <w:szCs w:val="24"/>
          <w:lang w:eastAsia="en-GB"/>
        </w:rPr>
        <w:t xml:space="preserve"> </w:t>
      </w:r>
      <w:ins w:id="357" w:author="Lizzie Timmins (ESO)" w:date="2023-12-18T15:24:00Z">
        <w:r w:rsidR="002E1C31">
          <w:rPr>
            <w:rFonts w:eastAsia="Times New Roman"/>
            <w:szCs w:val="24"/>
            <w:lang w:eastAsia="en-GB"/>
          </w:rPr>
          <w:t>The Proposer acknowledged th</w:t>
        </w:r>
      </w:ins>
      <w:ins w:id="358" w:author="Lizzie Timmins (ESO)" w:date="2023-12-18T15:25:00Z">
        <w:r w:rsidR="00603AC1">
          <w:rPr>
            <w:rFonts w:eastAsia="Times New Roman"/>
            <w:szCs w:val="24"/>
            <w:lang w:eastAsia="en-GB"/>
          </w:rPr>
          <w:t>eir concern</w:t>
        </w:r>
      </w:ins>
      <w:ins w:id="359" w:author="Lizzie Timmins (ESO)" w:date="2023-12-18T15:27:00Z">
        <w:r w:rsidR="00ED475B">
          <w:rPr>
            <w:rFonts w:eastAsia="Times New Roman"/>
            <w:szCs w:val="24"/>
            <w:lang w:eastAsia="en-GB"/>
          </w:rPr>
          <w:t xml:space="preserve">. One Workgroup member </w:t>
        </w:r>
      </w:ins>
      <w:ins w:id="360" w:author="Lizzie Timmins (ESO)" w:date="2023-12-18T15:28:00Z">
        <w:r w:rsidR="00ED475B">
          <w:rPr>
            <w:rFonts w:eastAsia="Times New Roman"/>
            <w:szCs w:val="24"/>
            <w:lang w:eastAsia="en-GB"/>
          </w:rPr>
          <w:t xml:space="preserve">agreed to investigate any </w:t>
        </w:r>
        <w:r w:rsidR="00722194">
          <w:rPr>
            <w:rFonts w:eastAsia="Times New Roman"/>
            <w:szCs w:val="24"/>
            <w:lang w:eastAsia="en-GB"/>
          </w:rPr>
          <w:t xml:space="preserve">particular </w:t>
        </w:r>
        <w:proofErr w:type="gramStart"/>
        <w:r w:rsidR="00722194">
          <w:rPr>
            <w:rFonts w:eastAsia="Times New Roman"/>
            <w:szCs w:val="24"/>
            <w:lang w:eastAsia="en-GB"/>
          </w:rPr>
          <w:t>issues,</w:t>
        </w:r>
        <w:proofErr w:type="gramEnd"/>
        <w:r w:rsidR="00722194">
          <w:rPr>
            <w:rFonts w:eastAsia="Times New Roman"/>
            <w:szCs w:val="24"/>
            <w:lang w:eastAsia="en-GB"/>
          </w:rPr>
          <w:t xml:space="preserve"> however none were identified.</w:t>
        </w:r>
      </w:ins>
    </w:p>
    <w:p w14:paraId="251D205D" w14:textId="77777777" w:rsidR="0016497B" w:rsidRDefault="0016497B" w:rsidP="006A13D7">
      <w:pPr>
        <w:spacing w:line="240" w:lineRule="auto"/>
        <w:jc w:val="both"/>
        <w:textAlignment w:val="baseline"/>
        <w:rPr>
          <w:rFonts w:eastAsia="Times New Roman"/>
          <w:szCs w:val="24"/>
          <w:highlight w:val="yellow"/>
          <w:u w:val="single"/>
          <w:lang w:eastAsia="en-GB"/>
        </w:rPr>
      </w:pPr>
    </w:p>
    <w:p w14:paraId="0BA90A1B" w14:textId="77777777" w:rsidR="005E6500" w:rsidRDefault="005E6500" w:rsidP="0016497B">
      <w:pPr>
        <w:spacing w:line="240" w:lineRule="auto"/>
        <w:jc w:val="both"/>
        <w:textAlignment w:val="baseline"/>
        <w:rPr>
          <w:ins w:id="361" w:author="ESO Code Admin" w:date="2023-12-21T13:16:00Z"/>
          <w:rFonts w:eastAsia="Times New Roman"/>
          <w:szCs w:val="24"/>
          <w:u w:val="single"/>
          <w:lang w:eastAsia="en-GB"/>
        </w:rPr>
      </w:pPr>
    </w:p>
    <w:p w14:paraId="317BBF4D" w14:textId="56FB8EFB" w:rsidR="0016497B" w:rsidRPr="006A13D7" w:rsidRDefault="0016497B" w:rsidP="0016497B">
      <w:pPr>
        <w:spacing w:line="240" w:lineRule="auto"/>
        <w:jc w:val="both"/>
        <w:textAlignment w:val="baseline"/>
        <w:rPr>
          <w:rStyle w:val="normaltextrun"/>
          <w:rFonts w:eastAsia="Times New Roman"/>
          <w:szCs w:val="24"/>
          <w:u w:val="single"/>
          <w:lang w:eastAsia="en-GB"/>
        </w:rPr>
      </w:pPr>
      <w:r>
        <w:rPr>
          <w:rFonts w:eastAsia="Times New Roman"/>
          <w:szCs w:val="24"/>
          <w:u w:val="single"/>
          <w:lang w:eastAsia="en-GB"/>
        </w:rPr>
        <w:t xml:space="preserve">Industry Impact </w:t>
      </w:r>
      <w:r w:rsidR="007A3DF8">
        <w:rPr>
          <w:rFonts w:eastAsia="Times New Roman"/>
          <w:szCs w:val="24"/>
          <w:u w:val="single"/>
          <w:lang w:eastAsia="en-GB"/>
        </w:rPr>
        <w:t>Cost Assessment</w:t>
      </w:r>
    </w:p>
    <w:p w14:paraId="6C4828A7" w14:textId="189A60F6" w:rsidR="0016497B" w:rsidRDefault="0099788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The </w:t>
      </w:r>
      <w:r w:rsidR="00C63527" w:rsidRPr="00E8738F">
        <w:rPr>
          <w:rFonts w:ascii="Arial" w:eastAsia="Times New Roman" w:hAnsi="Arial" w:cs="Arial"/>
          <w:szCs w:val="24"/>
          <w:lang w:eastAsia="en-GB"/>
        </w:rPr>
        <w:t xml:space="preserve">Workgroup discussed the impact that the modification </w:t>
      </w:r>
      <w:r w:rsidR="00CA57FE" w:rsidRPr="00E8738F">
        <w:rPr>
          <w:rFonts w:ascii="Arial" w:eastAsia="Times New Roman" w:hAnsi="Arial" w:cs="Arial"/>
          <w:szCs w:val="24"/>
          <w:lang w:eastAsia="en-GB"/>
        </w:rPr>
        <w:t xml:space="preserve">could have on </w:t>
      </w:r>
      <w:r w:rsidR="00C721C1">
        <w:rPr>
          <w:rFonts w:ascii="Arial" w:eastAsia="Times New Roman" w:hAnsi="Arial" w:cs="Arial"/>
          <w:szCs w:val="24"/>
          <w:lang w:eastAsia="en-GB"/>
        </w:rPr>
        <w:t>i</w:t>
      </w:r>
      <w:r w:rsidR="00CA57FE" w:rsidRPr="00E8738F">
        <w:rPr>
          <w:rFonts w:ascii="Arial" w:eastAsia="Times New Roman" w:hAnsi="Arial" w:cs="Arial"/>
          <w:szCs w:val="24"/>
          <w:lang w:eastAsia="en-GB"/>
        </w:rPr>
        <w:t xml:space="preserve">ndustry parties (namely, </w:t>
      </w:r>
      <w:r w:rsidR="000A34B9" w:rsidRPr="00E8738F">
        <w:rPr>
          <w:rFonts w:ascii="Arial" w:eastAsia="Times New Roman" w:hAnsi="Arial" w:cs="Arial"/>
          <w:szCs w:val="24"/>
          <w:lang w:eastAsia="en-GB"/>
        </w:rPr>
        <w:t xml:space="preserve">Generators), and </w:t>
      </w:r>
      <w:r w:rsidR="008D7AD7" w:rsidRPr="00E8738F">
        <w:rPr>
          <w:rFonts w:ascii="Arial" w:eastAsia="Times New Roman" w:hAnsi="Arial" w:cs="Arial"/>
          <w:szCs w:val="24"/>
          <w:lang w:eastAsia="en-GB"/>
        </w:rPr>
        <w:t>agreed that ESO should conduct a</w:t>
      </w:r>
      <w:r w:rsidR="00EF4C36" w:rsidRPr="00E8738F">
        <w:rPr>
          <w:rFonts w:ascii="Arial" w:eastAsia="Times New Roman" w:hAnsi="Arial" w:cs="Arial"/>
          <w:szCs w:val="24"/>
          <w:lang w:eastAsia="en-GB"/>
        </w:rPr>
        <w:t xml:space="preserve">n </w:t>
      </w:r>
      <w:r w:rsidR="009959D7">
        <w:rPr>
          <w:rFonts w:ascii="Arial" w:eastAsia="Times New Roman" w:hAnsi="Arial" w:cs="Arial"/>
          <w:szCs w:val="24"/>
          <w:lang w:eastAsia="en-GB"/>
        </w:rPr>
        <w:t>i</w:t>
      </w:r>
      <w:r w:rsidR="00EF4C36" w:rsidRPr="00E8738F">
        <w:rPr>
          <w:rFonts w:ascii="Arial" w:eastAsia="Times New Roman" w:hAnsi="Arial" w:cs="Arial"/>
          <w:szCs w:val="24"/>
          <w:lang w:eastAsia="en-GB"/>
        </w:rPr>
        <w:t>m</w:t>
      </w:r>
      <w:r w:rsidR="00A04848" w:rsidRPr="00E8738F">
        <w:rPr>
          <w:rFonts w:ascii="Arial" w:eastAsia="Times New Roman" w:hAnsi="Arial" w:cs="Arial"/>
          <w:szCs w:val="24"/>
          <w:lang w:eastAsia="en-GB"/>
        </w:rPr>
        <w:t xml:space="preserve">pact </w:t>
      </w:r>
      <w:r w:rsidR="009959D7">
        <w:rPr>
          <w:rFonts w:ascii="Arial" w:eastAsia="Times New Roman" w:hAnsi="Arial" w:cs="Arial"/>
          <w:szCs w:val="24"/>
          <w:lang w:eastAsia="en-GB"/>
        </w:rPr>
        <w:t>c</w:t>
      </w:r>
      <w:r w:rsidR="00A04848" w:rsidRPr="00E8738F">
        <w:rPr>
          <w:rFonts w:ascii="Arial" w:eastAsia="Times New Roman" w:hAnsi="Arial" w:cs="Arial"/>
          <w:szCs w:val="24"/>
          <w:lang w:eastAsia="en-GB"/>
        </w:rPr>
        <w:t xml:space="preserve">ost </w:t>
      </w:r>
      <w:r w:rsidR="009959D7">
        <w:rPr>
          <w:rFonts w:ascii="Arial" w:eastAsia="Times New Roman" w:hAnsi="Arial" w:cs="Arial"/>
          <w:szCs w:val="24"/>
          <w:lang w:eastAsia="en-GB"/>
        </w:rPr>
        <w:t>a</w:t>
      </w:r>
      <w:r w:rsidR="00A04848" w:rsidRPr="00E8738F">
        <w:rPr>
          <w:rFonts w:ascii="Arial" w:eastAsia="Times New Roman" w:hAnsi="Arial" w:cs="Arial"/>
          <w:szCs w:val="24"/>
          <w:lang w:eastAsia="en-GB"/>
        </w:rPr>
        <w:t xml:space="preserve">ssessment on the potential </w:t>
      </w:r>
      <w:r w:rsidR="0054748C" w:rsidRPr="00E8738F">
        <w:rPr>
          <w:rFonts w:ascii="Arial" w:eastAsia="Times New Roman" w:hAnsi="Arial" w:cs="Arial"/>
          <w:szCs w:val="24"/>
          <w:lang w:eastAsia="en-GB"/>
        </w:rPr>
        <w:t xml:space="preserve">additional costs for new </w:t>
      </w:r>
      <w:r w:rsidR="0030256A" w:rsidRPr="00E8738F">
        <w:rPr>
          <w:rFonts w:ascii="Arial" w:eastAsia="Times New Roman" w:hAnsi="Arial" w:cs="Arial"/>
          <w:szCs w:val="24"/>
          <w:lang w:eastAsia="en-GB"/>
        </w:rPr>
        <w:t>Generators under the Original Proposal.</w:t>
      </w:r>
    </w:p>
    <w:p w14:paraId="66AA4CF2" w14:textId="77777777" w:rsidR="009959D7" w:rsidRPr="00E8738F" w:rsidRDefault="009959D7" w:rsidP="006A13D7">
      <w:pPr>
        <w:spacing w:line="240" w:lineRule="auto"/>
        <w:jc w:val="both"/>
        <w:textAlignment w:val="baseline"/>
        <w:rPr>
          <w:rFonts w:ascii="Arial" w:eastAsia="Times New Roman" w:hAnsi="Arial" w:cs="Arial"/>
          <w:szCs w:val="24"/>
          <w:lang w:eastAsia="en-GB"/>
        </w:rPr>
      </w:pPr>
    </w:p>
    <w:p w14:paraId="4D32078B" w14:textId="2191103B" w:rsidR="00A64182" w:rsidRPr="00732A4A" w:rsidRDefault="002015F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This assessment was based on responses received from the </w:t>
      </w:r>
      <w:r w:rsidR="00E429ED" w:rsidRPr="00E8738F">
        <w:rPr>
          <w:rFonts w:ascii="Arial" w:eastAsia="Times New Roman" w:hAnsi="Arial" w:cs="Arial"/>
          <w:szCs w:val="24"/>
          <w:lang w:eastAsia="en-GB"/>
        </w:rPr>
        <w:t>industry</w:t>
      </w:r>
      <w:r w:rsidRPr="00E8738F">
        <w:rPr>
          <w:rFonts w:ascii="Arial" w:eastAsia="Times New Roman" w:hAnsi="Arial" w:cs="Arial"/>
          <w:szCs w:val="24"/>
          <w:lang w:eastAsia="en-GB"/>
        </w:rPr>
        <w:t xml:space="preserve"> </w:t>
      </w:r>
      <w:r w:rsidR="00172D14" w:rsidRPr="00E8738F">
        <w:rPr>
          <w:rFonts w:ascii="Arial" w:eastAsia="Times New Roman" w:hAnsi="Arial" w:cs="Arial"/>
          <w:szCs w:val="24"/>
          <w:lang w:eastAsia="en-GB"/>
        </w:rPr>
        <w:t xml:space="preserve">questionnaire </w:t>
      </w:r>
      <w:r w:rsidR="00361214">
        <w:rPr>
          <w:rFonts w:ascii="Arial" w:eastAsia="Times New Roman" w:hAnsi="Arial" w:cs="Arial"/>
          <w:szCs w:val="24"/>
          <w:lang w:eastAsia="en-GB"/>
        </w:rPr>
        <w:t xml:space="preserve">previously </w:t>
      </w:r>
      <w:r w:rsidR="003D11E7" w:rsidRPr="00E8738F">
        <w:rPr>
          <w:rFonts w:ascii="Arial" w:eastAsia="Times New Roman" w:hAnsi="Arial" w:cs="Arial"/>
          <w:szCs w:val="24"/>
          <w:lang w:eastAsia="en-GB"/>
        </w:rPr>
        <w:t>detailed in the Wo</w:t>
      </w:r>
      <w:r w:rsidR="00901A18" w:rsidRPr="00E8738F">
        <w:rPr>
          <w:rFonts w:ascii="Arial" w:eastAsia="Times New Roman" w:hAnsi="Arial" w:cs="Arial"/>
          <w:szCs w:val="24"/>
          <w:lang w:eastAsia="en-GB"/>
        </w:rPr>
        <w:t xml:space="preserve">rkgroup report </w:t>
      </w:r>
      <w:r w:rsidR="001B6CBF" w:rsidRPr="00E8738F">
        <w:rPr>
          <w:rFonts w:ascii="Arial" w:eastAsia="Times New Roman" w:hAnsi="Arial" w:cs="Arial"/>
          <w:szCs w:val="24"/>
          <w:lang w:eastAsia="en-GB"/>
        </w:rPr>
        <w:t xml:space="preserve">and </w:t>
      </w:r>
      <w:r w:rsidR="007C5757" w:rsidRPr="00E8738F">
        <w:rPr>
          <w:rFonts w:ascii="Arial" w:eastAsia="Times New Roman" w:hAnsi="Arial" w:cs="Arial"/>
          <w:szCs w:val="24"/>
          <w:lang w:eastAsia="en-GB"/>
        </w:rPr>
        <w:t>individual responses</w:t>
      </w:r>
      <w:r w:rsidR="00500823">
        <w:rPr>
          <w:rFonts w:ascii="Arial" w:eastAsia="Times New Roman" w:hAnsi="Arial" w:cs="Arial"/>
          <w:szCs w:val="24"/>
          <w:lang w:eastAsia="en-GB"/>
        </w:rPr>
        <w:t xml:space="preserve"> in Annex 8</w:t>
      </w:r>
      <w:r w:rsidR="00153C9A" w:rsidRPr="00E8738F">
        <w:rPr>
          <w:rFonts w:ascii="Arial" w:eastAsia="Times New Roman" w:hAnsi="Arial" w:cs="Arial"/>
          <w:szCs w:val="24"/>
          <w:lang w:eastAsia="en-GB"/>
        </w:rPr>
        <w:t>.</w:t>
      </w:r>
      <w:r w:rsidR="009234E2">
        <w:rPr>
          <w:rFonts w:ascii="Arial" w:eastAsia="Times New Roman" w:hAnsi="Arial" w:cs="Arial"/>
          <w:szCs w:val="24"/>
          <w:lang w:eastAsia="en-GB"/>
        </w:rPr>
        <w:t xml:space="preserve"> The </w:t>
      </w:r>
      <w:r w:rsidR="00C029E8">
        <w:rPr>
          <w:rFonts w:ascii="Arial" w:eastAsia="Times New Roman" w:hAnsi="Arial" w:cs="Arial"/>
          <w:szCs w:val="24"/>
          <w:lang w:eastAsia="en-GB"/>
        </w:rPr>
        <w:t xml:space="preserve">assessment also includes an estimate of the number of </w:t>
      </w:r>
      <w:r w:rsidR="001E448F">
        <w:rPr>
          <w:rFonts w:ascii="Arial" w:eastAsia="Times New Roman" w:hAnsi="Arial" w:cs="Arial"/>
          <w:szCs w:val="24"/>
          <w:lang w:eastAsia="en-GB"/>
        </w:rPr>
        <w:t xml:space="preserve">new </w:t>
      </w:r>
      <w:r w:rsidR="004C67F8">
        <w:rPr>
          <w:rFonts w:ascii="Arial" w:eastAsia="Times New Roman" w:hAnsi="Arial" w:cs="Arial"/>
          <w:szCs w:val="24"/>
          <w:lang w:eastAsia="en-GB"/>
        </w:rPr>
        <w:t>G</w:t>
      </w:r>
      <w:r w:rsidR="00C029E8">
        <w:rPr>
          <w:rFonts w:ascii="Arial" w:eastAsia="Times New Roman" w:hAnsi="Arial" w:cs="Arial"/>
          <w:szCs w:val="24"/>
          <w:lang w:eastAsia="en-GB"/>
        </w:rPr>
        <w:t xml:space="preserve">enerators </w:t>
      </w:r>
      <w:r w:rsidR="001E448F">
        <w:rPr>
          <w:rFonts w:ascii="Arial" w:eastAsia="Times New Roman" w:hAnsi="Arial" w:cs="Arial"/>
          <w:szCs w:val="24"/>
          <w:lang w:eastAsia="en-GB"/>
        </w:rPr>
        <w:t xml:space="preserve">that would </w:t>
      </w:r>
      <w:r w:rsidR="00106233">
        <w:rPr>
          <w:rFonts w:ascii="Arial" w:eastAsia="Times New Roman" w:hAnsi="Arial" w:cs="Arial"/>
          <w:szCs w:val="24"/>
          <w:lang w:eastAsia="en-GB"/>
        </w:rPr>
        <w:t xml:space="preserve">be impacted by the Original Proposal from 2027 </w:t>
      </w:r>
      <w:proofErr w:type="gramStart"/>
      <w:r w:rsidR="00106233">
        <w:rPr>
          <w:rFonts w:ascii="Arial" w:eastAsia="Times New Roman" w:hAnsi="Arial" w:cs="Arial"/>
          <w:szCs w:val="24"/>
          <w:lang w:eastAsia="en-GB"/>
        </w:rPr>
        <w:t>in order to</w:t>
      </w:r>
      <w:proofErr w:type="gramEnd"/>
      <w:r w:rsidR="00106233">
        <w:rPr>
          <w:rFonts w:ascii="Arial" w:eastAsia="Times New Roman" w:hAnsi="Arial" w:cs="Arial"/>
          <w:szCs w:val="24"/>
          <w:lang w:eastAsia="en-GB"/>
        </w:rPr>
        <w:t xml:space="preserve"> p</w:t>
      </w:r>
      <w:r w:rsidR="00B820F4">
        <w:rPr>
          <w:rFonts w:ascii="Arial" w:eastAsia="Times New Roman" w:hAnsi="Arial" w:cs="Arial"/>
          <w:szCs w:val="24"/>
          <w:lang w:eastAsia="en-GB"/>
        </w:rPr>
        <w:t xml:space="preserve">rovide </w:t>
      </w:r>
      <w:r w:rsidR="00F41FD2">
        <w:rPr>
          <w:rFonts w:ascii="Arial" w:eastAsia="Times New Roman" w:hAnsi="Arial" w:cs="Arial"/>
          <w:szCs w:val="24"/>
          <w:lang w:eastAsia="en-GB"/>
        </w:rPr>
        <w:t>a view of the</w:t>
      </w:r>
      <w:r w:rsidR="00BB45B7">
        <w:rPr>
          <w:rFonts w:ascii="Arial" w:eastAsia="Times New Roman" w:hAnsi="Arial" w:cs="Arial"/>
          <w:szCs w:val="24"/>
          <w:lang w:eastAsia="en-GB"/>
        </w:rPr>
        <w:t xml:space="preserve"> estimate</w:t>
      </w:r>
      <w:r w:rsidR="00E81186">
        <w:rPr>
          <w:rFonts w:ascii="Arial" w:eastAsia="Times New Roman" w:hAnsi="Arial" w:cs="Arial"/>
          <w:szCs w:val="24"/>
          <w:lang w:eastAsia="en-GB"/>
        </w:rPr>
        <w:t>d</w:t>
      </w:r>
      <w:r w:rsidR="00BB45B7">
        <w:rPr>
          <w:rFonts w:ascii="Arial" w:eastAsia="Times New Roman" w:hAnsi="Arial" w:cs="Arial"/>
          <w:szCs w:val="24"/>
          <w:lang w:eastAsia="en-GB"/>
        </w:rPr>
        <w:t xml:space="preserve"> cost to the </w:t>
      </w:r>
      <w:r w:rsidR="004C67F8">
        <w:rPr>
          <w:rFonts w:ascii="Arial" w:eastAsia="Times New Roman" w:hAnsi="Arial" w:cs="Arial"/>
          <w:szCs w:val="24"/>
          <w:lang w:eastAsia="en-GB"/>
        </w:rPr>
        <w:t>G</w:t>
      </w:r>
      <w:r w:rsidR="00BB45B7">
        <w:rPr>
          <w:rFonts w:ascii="Arial" w:eastAsia="Times New Roman" w:hAnsi="Arial" w:cs="Arial"/>
          <w:szCs w:val="24"/>
          <w:lang w:eastAsia="en-GB"/>
        </w:rPr>
        <w:t>enerator community per year.</w:t>
      </w:r>
      <w:r w:rsidR="006676EE">
        <w:rPr>
          <w:rFonts w:ascii="Arial" w:eastAsia="Times New Roman" w:hAnsi="Arial" w:cs="Arial"/>
          <w:szCs w:val="24"/>
          <w:lang w:eastAsia="en-GB"/>
        </w:rPr>
        <w:t xml:space="preserve"> </w:t>
      </w:r>
      <w:r w:rsidR="004C67F8">
        <w:rPr>
          <w:rFonts w:ascii="Arial" w:eastAsia="Times New Roman" w:hAnsi="Arial" w:cs="Arial"/>
          <w:szCs w:val="24"/>
          <w:lang w:eastAsia="en-GB"/>
        </w:rPr>
        <w:t xml:space="preserve"> </w:t>
      </w:r>
      <w:r w:rsidR="006E01FA" w:rsidRPr="00E8738F">
        <w:rPr>
          <w:rFonts w:ascii="Arial" w:eastAsia="Times New Roman" w:hAnsi="Arial" w:cs="Arial"/>
          <w:szCs w:val="24"/>
          <w:lang w:eastAsia="en-GB"/>
        </w:rPr>
        <w:t>Details of the assessment can be found in Annex 20</w:t>
      </w:r>
      <w:r w:rsidR="00500823">
        <w:rPr>
          <w:rFonts w:ascii="Arial" w:eastAsia="Times New Roman" w:hAnsi="Arial" w:cs="Arial"/>
          <w:szCs w:val="24"/>
          <w:lang w:eastAsia="en-GB"/>
        </w:rPr>
        <w:t>.</w:t>
      </w:r>
    </w:p>
    <w:p w14:paraId="2A336AF4" w14:textId="77777777" w:rsidR="00635954" w:rsidRDefault="00635954" w:rsidP="006A13D7">
      <w:pPr>
        <w:spacing w:line="240" w:lineRule="auto"/>
        <w:jc w:val="both"/>
        <w:textAlignment w:val="baseline"/>
        <w:rPr>
          <w:rFonts w:eastAsia="Times New Roman"/>
          <w:szCs w:val="24"/>
          <w:highlight w:val="yellow"/>
          <w:u w:val="single"/>
          <w:lang w:eastAsia="en-GB"/>
        </w:rPr>
      </w:pPr>
    </w:p>
    <w:p w14:paraId="69469D3B" w14:textId="63889E27" w:rsidR="001251E5" w:rsidRDefault="00825CBF" w:rsidP="006A13D7">
      <w:pPr>
        <w:spacing w:line="240" w:lineRule="auto"/>
        <w:jc w:val="both"/>
        <w:textAlignment w:val="baseline"/>
        <w:rPr>
          <w:rFonts w:eastAsia="Times New Roman"/>
          <w:szCs w:val="24"/>
          <w:lang w:eastAsia="en-GB"/>
        </w:rPr>
      </w:pPr>
      <w:commentRangeStart w:id="362"/>
      <w:commentRangeStart w:id="363"/>
      <w:r>
        <w:rPr>
          <w:rFonts w:eastAsia="Times New Roman"/>
          <w:szCs w:val="24"/>
          <w:lang w:eastAsia="en-GB"/>
        </w:rPr>
        <w:t xml:space="preserve">The </w:t>
      </w:r>
      <w:r w:rsidR="004E256B">
        <w:rPr>
          <w:rFonts w:eastAsia="Times New Roman"/>
          <w:szCs w:val="24"/>
          <w:lang w:eastAsia="en-GB"/>
        </w:rPr>
        <w:t xml:space="preserve">potential </w:t>
      </w:r>
      <w:r>
        <w:rPr>
          <w:rFonts w:eastAsia="Times New Roman"/>
          <w:szCs w:val="24"/>
          <w:lang w:eastAsia="en-GB"/>
        </w:rPr>
        <w:t>revision to WAGCM1</w:t>
      </w:r>
      <w:r w:rsidR="000E2488">
        <w:rPr>
          <w:rFonts w:eastAsia="Times New Roman"/>
          <w:szCs w:val="24"/>
          <w:lang w:eastAsia="en-GB"/>
        </w:rPr>
        <w:t xml:space="preserve"> to include the </w:t>
      </w:r>
      <w:r w:rsidR="00C210F7">
        <w:rPr>
          <w:rFonts w:eastAsia="Times New Roman"/>
          <w:szCs w:val="24"/>
          <w:lang w:eastAsia="en-GB"/>
        </w:rPr>
        <w:t xml:space="preserve">submission of planning </w:t>
      </w:r>
      <w:r w:rsidR="004E256B">
        <w:rPr>
          <w:rFonts w:eastAsia="Times New Roman"/>
          <w:szCs w:val="24"/>
          <w:lang w:eastAsia="en-GB"/>
        </w:rPr>
        <w:t xml:space="preserve">timescale </w:t>
      </w:r>
      <w:r w:rsidR="00C210F7">
        <w:rPr>
          <w:rFonts w:eastAsia="Times New Roman"/>
          <w:szCs w:val="24"/>
          <w:lang w:eastAsia="en-GB"/>
        </w:rPr>
        <w:t xml:space="preserve">data for </w:t>
      </w:r>
      <w:r w:rsidR="004E256B">
        <w:rPr>
          <w:rFonts w:eastAsia="Times New Roman"/>
          <w:szCs w:val="24"/>
          <w:lang w:eastAsia="en-GB"/>
        </w:rPr>
        <w:t>embedded generation</w:t>
      </w:r>
      <w:r w:rsidR="00C210F7">
        <w:rPr>
          <w:rFonts w:eastAsia="Times New Roman"/>
          <w:szCs w:val="24"/>
          <w:lang w:eastAsia="en-GB"/>
        </w:rPr>
        <w:t xml:space="preserve"> of 1MW or above</w:t>
      </w:r>
      <w:r>
        <w:rPr>
          <w:rFonts w:eastAsia="Times New Roman"/>
          <w:szCs w:val="24"/>
          <w:lang w:eastAsia="en-GB"/>
        </w:rPr>
        <w:t xml:space="preserve"> was </w:t>
      </w:r>
      <w:r w:rsidR="00C635CE">
        <w:rPr>
          <w:rFonts w:eastAsia="Times New Roman"/>
          <w:szCs w:val="24"/>
          <w:lang w:eastAsia="en-GB"/>
        </w:rPr>
        <w:t xml:space="preserve">presented to the ESO </w:t>
      </w:r>
      <w:r w:rsidR="001251E5">
        <w:rPr>
          <w:rFonts w:eastAsia="Times New Roman"/>
          <w:szCs w:val="24"/>
          <w:lang w:eastAsia="en-GB"/>
        </w:rPr>
        <w:t>on 18 July</w:t>
      </w:r>
      <w:r w:rsidR="00352464">
        <w:rPr>
          <w:rFonts w:eastAsia="Times New Roman"/>
          <w:szCs w:val="24"/>
          <w:lang w:eastAsia="en-GB"/>
        </w:rPr>
        <w:t xml:space="preserve"> 2023</w:t>
      </w:r>
      <w:r w:rsidR="001251E5">
        <w:rPr>
          <w:rFonts w:eastAsia="Times New Roman"/>
          <w:szCs w:val="24"/>
          <w:lang w:eastAsia="en-GB"/>
        </w:rPr>
        <w:t xml:space="preserve"> and discussed with the Workgroup on 19 July</w:t>
      </w:r>
      <w:r w:rsidR="00352464">
        <w:rPr>
          <w:rFonts w:eastAsia="Times New Roman"/>
          <w:szCs w:val="24"/>
          <w:lang w:eastAsia="en-GB"/>
        </w:rPr>
        <w:t xml:space="preserve"> 2023</w:t>
      </w:r>
      <w:r w:rsidR="001251E5">
        <w:rPr>
          <w:rFonts w:eastAsia="Times New Roman"/>
          <w:szCs w:val="24"/>
          <w:lang w:eastAsia="en-GB"/>
        </w:rPr>
        <w:t>.</w:t>
      </w:r>
      <w:commentRangeEnd w:id="362"/>
      <w:r w:rsidR="006676EE">
        <w:rPr>
          <w:rStyle w:val="CommentReference"/>
          <w:rFonts w:ascii="Arial" w:eastAsia="Times New Roman" w:hAnsi="Arial" w:cs="Times New Roman"/>
          <w:lang w:eastAsia="en-GB"/>
        </w:rPr>
        <w:commentReference w:id="362"/>
      </w:r>
      <w:commentRangeEnd w:id="363"/>
      <w:r w:rsidR="007237E1">
        <w:rPr>
          <w:rStyle w:val="CommentReference"/>
          <w:rFonts w:ascii="Arial" w:eastAsia="Times New Roman" w:hAnsi="Arial" w:cs="Times New Roman"/>
          <w:lang w:eastAsia="en-GB"/>
        </w:rPr>
        <w:commentReference w:id="363"/>
      </w:r>
      <w:r w:rsidR="004E256B">
        <w:rPr>
          <w:rFonts w:eastAsia="Times New Roman"/>
          <w:szCs w:val="24"/>
          <w:lang w:eastAsia="en-GB"/>
        </w:rPr>
        <w:t xml:space="preserve">  As set out above, following confirmation from the ESO that visibility would not provide the benefits associated as described in the </w:t>
      </w:r>
      <w:r w:rsidR="0071623E">
        <w:rPr>
          <w:rFonts w:eastAsia="Times New Roman"/>
          <w:szCs w:val="24"/>
          <w:lang w:eastAsia="en-GB"/>
        </w:rPr>
        <w:t>CBA</w:t>
      </w:r>
      <w:r w:rsidR="004E256B">
        <w:rPr>
          <w:rFonts w:eastAsia="Times New Roman"/>
          <w:szCs w:val="24"/>
          <w:lang w:eastAsia="en-GB"/>
        </w:rPr>
        <w:t xml:space="preserve"> (see Annex 19)</w:t>
      </w:r>
      <w:r w:rsidR="00A944C3">
        <w:rPr>
          <w:rFonts w:eastAsia="Times New Roman"/>
          <w:szCs w:val="24"/>
          <w:lang w:eastAsia="en-GB"/>
        </w:rPr>
        <w:t>,</w:t>
      </w:r>
      <w:r w:rsidR="004E256B">
        <w:rPr>
          <w:rFonts w:eastAsia="Times New Roman"/>
          <w:szCs w:val="24"/>
          <w:lang w:eastAsia="en-GB"/>
        </w:rPr>
        <w:t xml:space="preserve"> the proposer of WAGCM1 decide</w:t>
      </w:r>
      <w:r w:rsidR="007237E1">
        <w:rPr>
          <w:rFonts w:eastAsia="Times New Roman"/>
          <w:szCs w:val="24"/>
          <w:lang w:eastAsia="en-GB"/>
        </w:rPr>
        <w:t>d</w:t>
      </w:r>
      <w:r w:rsidR="004E256B">
        <w:rPr>
          <w:rFonts w:eastAsia="Times New Roman"/>
          <w:szCs w:val="24"/>
          <w:lang w:eastAsia="en-GB"/>
        </w:rPr>
        <w:t xml:space="preserve"> not to include provisions for enhanced data sharing, on the basis that there would be </w:t>
      </w:r>
      <w:r w:rsidR="007237E1">
        <w:rPr>
          <w:rFonts w:eastAsia="Times New Roman"/>
          <w:szCs w:val="24"/>
          <w:lang w:eastAsia="en-GB"/>
        </w:rPr>
        <w:t xml:space="preserve">costs incurred by the DNO and </w:t>
      </w:r>
      <w:r w:rsidR="004E256B">
        <w:rPr>
          <w:rFonts w:eastAsia="Times New Roman"/>
          <w:szCs w:val="24"/>
          <w:lang w:eastAsia="en-GB"/>
        </w:rPr>
        <w:t>no benefit to the ESO.</w:t>
      </w:r>
    </w:p>
    <w:p w14:paraId="06CFC771" w14:textId="77777777" w:rsidR="00E65709" w:rsidRDefault="00E65709" w:rsidP="006A13D7">
      <w:pPr>
        <w:spacing w:line="240" w:lineRule="auto"/>
        <w:jc w:val="both"/>
        <w:textAlignment w:val="baseline"/>
        <w:rPr>
          <w:rFonts w:eastAsia="Times New Roman"/>
          <w:szCs w:val="24"/>
          <w:lang w:eastAsia="en-GB"/>
        </w:rPr>
      </w:pPr>
    </w:p>
    <w:p w14:paraId="1DCFCDC5" w14:textId="4C9CC8FA" w:rsidR="00DD0344" w:rsidRDefault="00780568" w:rsidP="006A13D7">
      <w:pPr>
        <w:spacing w:line="240" w:lineRule="auto"/>
        <w:jc w:val="both"/>
        <w:textAlignment w:val="baseline"/>
        <w:rPr>
          <w:rFonts w:eastAsia="Times New Roman"/>
          <w:szCs w:val="24"/>
          <w:u w:val="single"/>
          <w:lang w:eastAsia="en-GB"/>
        </w:rPr>
      </w:pPr>
      <w:r w:rsidRPr="00EF1B38">
        <w:rPr>
          <w:rFonts w:eastAsia="Times New Roman"/>
          <w:szCs w:val="24"/>
          <w:u w:val="single"/>
          <w:lang w:eastAsia="en-GB"/>
        </w:rPr>
        <w:t>Discussion by the Workgroup on Primacy Rules and DER</w:t>
      </w:r>
      <w:r w:rsidR="00DD0344" w:rsidRPr="00EF1B38">
        <w:rPr>
          <w:rFonts w:eastAsia="Times New Roman"/>
          <w:szCs w:val="24"/>
          <w:u w:val="single"/>
          <w:lang w:eastAsia="en-GB"/>
        </w:rPr>
        <w:t xml:space="preserve"> Visibility</w:t>
      </w:r>
    </w:p>
    <w:p w14:paraId="3278F623" w14:textId="77777777" w:rsidR="007B5E9B" w:rsidRDefault="007B5E9B" w:rsidP="006A13D7">
      <w:pPr>
        <w:spacing w:line="240" w:lineRule="auto"/>
        <w:jc w:val="both"/>
        <w:textAlignment w:val="baseline"/>
        <w:rPr>
          <w:rFonts w:eastAsia="Times New Roman"/>
          <w:szCs w:val="24"/>
          <w:lang w:eastAsia="en-GB"/>
        </w:rPr>
      </w:pPr>
    </w:p>
    <w:p w14:paraId="60DD957B" w14:textId="228A3B42" w:rsidR="00892A51" w:rsidRDefault="001F6BC6" w:rsidP="006A13D7">
      <w:pPr>
        <w:spacing w:line="240" w:lineRule="auto"/>
        <w:jc w:val="both"/>
        <w:textAlignment w:val="baseline"/>
        <w:rPr>
          <w:rFonts w:eastAsia="Times New Roman"/>
          <w:szCs w:val="24"/>
          <w:lang w:eastAsia="en-GB"/>
        </w:rPr>
      </w:pPr>
      <w:r>
        <w:rPr>
          <w:rFonts w:eastAsia="Times New Roman"/>
          <w:szCs w:val="24"/>
          <w:lang w:eastAsia="en-GB"/>
        </w:rPr>
        <w:t>The Workgroup were presented with an overview of work being undertaken on behalf of the ENA relating to Primacy Rules and DER Visibility</w:t>
      </w:r>
      <w:r w:rsidR="005240AD">
        <w:rPr>
          <w:rFonts w:eastAsia="Times New Roman"/>
          <w:szCs w:val="24"/>
          <w:lang w:eastAsia="en-GB"/>
        </w:rPr>
        <w:t xml:space="preserve">, with the intention of the work to enable data exchange for the ESO to make </w:t>
      </w:r>
      <w:proofErr w:type="gramStart"/>
      <w:r w:rsidR="005240AD">
        <w:rPr>
          <w:rFonts w:eastAsia="Times New Roman"/>
          <w:szCs w:val="24"/>
          <w:lang w:eastAsia="en-GB"/>
        </w:rPr>
        <w:t>decisions, and</w:t>
      </w:r>
      <w:proofErr w:type="gramEnd"/>
      <w:r w:rsidR="005240AD">
        <w:rPr>
          <w:rFonts w:eastAsia="Times New Roman"/>
          <w:szCs w:val="24"/>
          <w:lang w:eastAsia="en-GB"/>
        </w:rPr>
        <w:t xml:space="preserve"> give DNOs visibility of what the ESO is doing, to aid with planning and operation.</w:t>
      </w:r>
    </w:p>
    <w:p w14:paraId="73C5240E" w14:textId="77F09180" w:rsidR="00892A51" w:rsidRDefault="00892A51" w:rsidP="00892A51">
      <w:pPr>
        <w:pStyle w:val="BodyText"/>
        <w:rPr>
          <w:rFonts w:eastAsiaTheme="minorEastAsia" w:cs="Arial"/>
          <w:sz w:val="24"/>
          <w:lang w:val="en-US"/>
        </w:rPr>
      </w:pPr>
      <w:r>
        <w:rPr>
          <w:rFonts w:eastAsiaTheme="minorEastAsia" w:cs="Arial"/>
          <w:sz w:val="24"/>
          <w:lang w:val="en-US"/>
        </w:rPr>
        <w:t xml:space="preserve">One Workgroup member queried whether it was credible for the ESO to issue BM instructions to </w:t>
      </w:r>
      <w:proofErr w:type="gramStart"/>
      <w:r>
        <w:rPr>
          <w:rFonts w:eastAsiaTheme="minorEastAsia" w:cs="Arial"/>
          <w:sz w:val="24"/>
          <w:lang w:val="en-US"/>
        </w:rPr>
        <w:t>large embedded</w:t>
      </w:r>
      <w:proofErr w:type="gramEnd"/>
      <w:r>
        <w:rPr>
          <w:rFonts w:eastAsiaTheme="minorEastAsia" w:cs="Arial"/>
          <w:sz w:val="24"/>
          <w:lang w:val="en-US"/>
        </w:rPr>
        <w:t xml:space="preserve"> generators downstream of an ANM scheme. An ESO representative clarified that they manage the Balancing Mechanism and do not dispatch generation. The ESO may instruct generators to adjust output based on market signals, but it was noted that they would not be able to do this downstream of an ANM scheme.</w:t>
      </w:r>
    </w:p>
    <w:p w14:paraId="6D05135C" w14:textId="77777777" w:rsidR="00892A51" w:rsidRDefault="00892A51" w:rsidP="00892A51">
      <w:pPr>
        <w:pStyle w:val="BodyText"/>
        <w:rPr>
          <w:ins w:id="364" w:author="David Halford (ESO)" w:date="2023-12-21T13:54:00Z"/>
          <w:rFonts w:eastAsiaTheme="minorEastAsia" w:cs="Arial"/>
          <w:sz w:val="24"/>
          <w:lang w:val="en-US"/>
        </w:rPr>
      </w:pPr>
      <w:r>
        <w:rPr>
          <w:rFonts w:eastAsiaTheme="minorEastAsia" w:cs="Arial"/>
          <w:sz w:val="24"/>
          <w:lang w:val="en-US"/>
        </w:rPr>
        <w:t xml:space="preserve">One Workgroup member noted that ANM schemes are not always active, so there could be occasions where generators behind these schemes could participate in the BM. </w:t>
      </w:r>
    </w:p>
    <w:p w14:paraId="04563077" w14:textId="6A20CE4C" w:rsidR="00AB361C" w:rsidRPr="00A150AB" w:rsidRDefault="00E313C8" w:rsidP="00892A51">
      <w:pPr>
        <w:pStyle w:val="BodyText"/>
        <w:rPr>
          <w:ins w:id="365" w:author="David Halford (ESO)" w:date="2023-12-21T14:30:00Z"/>
          <w:rFonts w:eastAsiaTheme="minorEastAsia" w:cs="Arial"/>
          <w:sz w:val="24"/>
          <w:u w:val="single"/>
          <w:lang w:val="en-US"/>
        </w:rPr>
      </w:pPr>
      <w:ins w:id="366" w:author="David Halford (ESO)" w:date="2023-12-21T14:30:00Z">
        <w:r w:rsidRPr="00A150AB">
          <w:rPr>
            <w:rFonts w:eastAsiaTheme="minorEastAsia" w:cs="Arial"/>
            <w:sz w:val="24"/>
            <w:u w:val="single"/>
            <w:lang w:val="en-US"/>
          </w:rPr>
          <w:t xml:space="preserve">Interaction with the </w:t>
        </w:r>
      </w:ins>
      <w:ins w:id="367" w:author="David Halford (ESO)" w:date="2023-12-21T14:37:00Z">
        <w:r w:rsidR="00C755C6">
          <w:rPr>
            <w:rFonts w:eastAsiaTheme="minorEastAsia" w:cs="Arial"/>
            <w:sz w:val="24"/>
            <w:u w:val="single"/>
            <w:lang w:val="en-US"/>
          </w:rPr>
          <w:t>smaller Generators and Aggregators</w:t>
        </w:r>
      </w:ins>
    </w:p>
    <w:p w14:paraId="320FED0B" w14:textId="66E009EF" w:rsidR="0072368D" w:rsidRDefault="0053201A" w:rsidP="00892A51">
      <w:pPr>
        <w:pStyle w:val="BodyText"/>
        <w:rPr>
          <w:ins w:id="368" w:author="David Halford (ESO)" w:date="2023-12-21T14:35:00Z"/>
          <w:rFonts w:eastAsiaTheme="minorEastAsia" w:cs="Arial"/>
          <w:sz w:val="24"/>
          <w:lang w:val="en-US"/>
        </w:rPr>
      </w:pPr>
      <w:ins w:id="369" w:author="David Halford (ESO)" w:date="2023-12-21T14:31:00Z">
        <w:r>
          <w:rPr>
            <w:rFonts w:eastAsiaTheme="minorEastAsia" w:cs="Arial"/>
            <w:sz w:val="24"/>
            <w:lang w:val="en-US"/>
          </w:rPr>
          <w:lastRenderedPageBreak/>
          <w:t xml:space="preserve">The ESO Workgroup Representatives </w:t>
        </w:r>
        <w:r w:rsidR="00CA536D">
          <w:rPr>
            <w:rFonts w:eastAsiaTheme="minorEastAsia" w:cs="Arial"/>
            <w:sz w:val="24"/>
            <w:lang w:val="en-US"/>
          </w:rPr>
          <w:t xml:space="preserve">presented an overview of the GC0117 </w:t>
        </w:r>
        <w:r w:rsidR="000449E0">
          <w:rPr>
            <w:rFonts w:eastAsiaTheme="minorEastAsia" w:cs="Arial"/>
            <w:sz w:val="24"/>
            <w:lang w:val="en-US"/>
          </w:rPr>
          <w:t>Modification to t</w:t>
        </w:r>
        <w:r w:rsidR="00603DCA">
          <w:rPr>
            <w:rFonts w:eastAsiaTheme="minorEastAsia" w:cs="Arial"/>
            <w:sz w:val="24"/>
            <w:lang w:val="en-US"/>
          </w:rPr>
          <w:t xml:space="preserve">he </w:t>
        </w:r>
      </w:ins>
      <w:ins w:id="370" w:author="David Halford (ESO)" w:date="2023-12-21T14:37:00Z">
        <w:r w:rsidR="00C755C6" w:rsidRPr="000C349A">
          <w:rPr>
            <w:rFonts w:eastAsiaTheme="minorEastAsia" w:cs="Arial"/>
            <w:sz w:val="24"/>
            <w:lang w:val="en-US"/>
          </w:rPr>
          <w:t xml:space="preserve">Association of </w:t>
        </w:r>
        <w:proofErr w:type="spellStart"/>
        <w:r w:rsidR="00C755C6" w:rsidRPr="000C349A">
          <w:rPr>
            <w:rFonts w:eastAsiaTheme="minorEastAsia" w:cs="Arial"/>
            <w:sz w:val="24"/>
            <w:lang w:val="en-US"/>
          </w:rPr>
          <w:t>Decentralised</w:t>
        </w:r>
        <w:proofErr w:type="spellEnd"/>
        <w:r w:rsidR="00C755C6" w:rsidRPr="000C349A">
          <w:rPr>
            <w:rFonts w:eastAsiaTheme="minorEastAsia" w:cs="Arial"/>
            <w:sz w:val="24"/>
            <w:lang w:val="en-US"/>
          </w:rPr>
          <w:t xml:space="preserve"> Energy</w:t>
        </w:r>
      </w:ins>
      <w:ins w:id="371" w:author="David Halford (ESO)" w:date="2023-12-21T14:33:00Z">
        <w:r w:rsidR="00F8388E">
          <w:rPr>
            <w:rFonts w:eastAsiaTheme="minorEastAsia" w:cs="Arial"/>
            <w:sz w:val="24"/>
            <w:lang w:val="en-US"/>
          </w:rPr>
          <w:t xml:space="preserve"> </w:t>
        </w:r>
        <w:r w:rsidR="00B8070E">
          <w:rPr>
            <w:rFonts w:eastAsiaTheme="minorEastAsia" w:cs="Arial"/>
            <w:sz w:val="24"/>
            <w:lang w:val="en-US"/>
          </w:rPr>
          <w:t>In</w:t>
        </w:r>
      </w:ins>
      <w:ins w:id="372" w:author="David Halford (ESO)" w:date="2023-12-21T14:34:00Z">
        <w:r w:rsidR="0006779E">
          <w:rPr>
            <w:rFonts w:eastAsiaTheme="minorEastAsia" w:cs="Arial"/>
            <w:sz w:val="24"/>
            <w:lang w:val="en-US"/>
          </w:rPr>
          <w:t>d</w:t>
        </w:r>
      </w:ins>
      <w:ins w:id="373" w:author="David Halford (ESO)" w:date="2023-12-21T14:33:00Z">
        <w:r w:rsidR="00B8070E">
          <w:rPr>
            <w:rFonts w:eastAsiaTheme="minorEastAsia" w:cs="Arial"/>
            <w:sz w:val="24"/>
            <w:lang w:val="en-US"/>
          </w:rPr>
          <w:t>ustrial Forum</w:t>
        </w:r>
      </w:ins>
      <w:ins w:id="374" w:author="David Halford (ESO)" w:date="2023-12-21T14:31:00Z">
        <w:r w:rsidR="003640ED">
          <w:rPr>
            <w:rFonts w:eastAsiaTheme="minorEastAsia" w:cs="Arial"/>
            <w:sz w:val="24"/>
            <w:lang w:val="en-US"/>
          </w:rPr>
          <w:t xml:space="preserve"> </w:t>
        </w:r>
      </w:ins>
      <w:ins w:id="375" w:author="David Halford (ESO)" w:date="2023-12-21T14:32:00Z">
        <w:r w:rsidR="00742BCD">
          <w:rPr>
            <w:rFonts w:eastAsiaTheme="minorEastAsia" w:cs="Arial"/>
            <w:sz w:val="24"/>
            <w:lang w:val="en-US"/>
          </w:rPr>
          <w:t xml:space="preserve">on the 5 October 2023 and </w:t>
        </w:r>
      </w:ins>
      <w:ins w:id="376" w:author="David Halford (ESO)" w:date="2023-12-21T14:33:00Z">
        <w:r w:rsidR="00B8070E">
          <w:rPr>
            <w:rFonts w:eastAsiaTheme="minorEastAsia" w:cs="Arial"/>
            <w:sz w:val="24"/>
            <w:lang w:val="en-US"/>
          </w:rPr>
          <w:t xml:space="preserve">the </w:t>
        </w:r>
        <w:r w:rsidR="00F558B8">
          <w:rPr>
            <w:rFonts w:eastAsiaTheme="minorEastAsia" w:cs="Arial"/>
            <w:sz w:val="24"/>
            <w:lang w:val="en-US"/>
          </w:rPr>
          <w:t>Flexibility Forum on the 19 October 2023</w:t>
        </w:r>
      </w:ins>
      <w:ins w:id="377" w:author="David Halford (ESO)" w:date="2023-12-21T14:34:00Z">
        <w:r w:rsidR="00DA5205">
          <w:rPr>
            <w:rFonts w:eastAsiaTheme="minorEastAsia" w:cs="Arial"/>
            <w:sz w:val="24"/>
            <w:lang w:val="en-US"/>
          </w:rPr>
          <w:t xml:space="preserve"> seeking their views and comments in re</w:t>
        </w:r>
        <w:r w:rsidR="0072368D">
          <w:rPr>
            <w:rFonts w:eastAsiaTheme="minorEastAsia" w:cs="Arial"/>
            <w:sz w:val="24"/>
            <w:lang w:val="en-US"/>
          </w:rPr>
          <w:t>lation to the proposed modification.</w:t>
        </w:r>
      </w:ins>
      <w:ins w:id="378" w:author="ESO Code Admin" w:date="2023-12-21T15:26:00Z">
        <w:r w:rsidR="00FD4440">
          <w:rPr>
            <w:rFonts w:eastAsiaTheme="minorEastAsia" w:cs="Arial"/>
            <w:sz w:val="24"/>
            <w:lang w:val="en-US"/>
          </w:rPr>
          <w:t xml:space="preserve"> </w:t>
        </w:r>
      </w:ins>
      <w:ins w:id="379" w:author="David Halford (ESO)" w:date="2023-12-21T14:34:00Z">
        <w:r w:rsidR="00306CB0">
          <w:rPr>
            <w:rFonts w:eastAsiaTheme="minorEastAsia" w:cs="Arial"/>
            <w:sz w:val="24"/>
            <w:lang w:val="en-US"/>
          </w:rPr>
          <w:t>Following t</w:t>
        </w:r>
      </w:ins>
      <w:ins w:id="380" w:author="David Halford (ESO)" w:date="2023-12-21T14:35:00Z">
        <w:r w:rsidR="00306CB0">
          <w:rPr>
            <w:rFonts w:eastAsiaTheme="minorEastAsia" w:cs="Arial"/>
            <w:sz w:val="24"/>
            <w:lang w:val="en-US"/>
          </w:rPr>
          <w:t xml:space="preserve">hese presentations, no </w:t>
        </w:r>
        <w:r w:rsidR="00E33348">
          <w:rPr>
            <w:rFonts w:eastAsiaTheme="minorEastAsia" w:cs="Arial"/>
            <w:sz w:val="24"/>
            <w:lang w:val="en-US"/>
          </w:rPr>
          <w:t xml:space="preserve">comments were received. </w:t>
        </w:r>
      </w:ins>
    </w:p>
    <w:p w14:paraId="388602E2" w14:textId="458BB6D5" w:rsidR="00CC37B3" w:rsidRDefault="00FE7C0B" w:rsidP="00892A51">
      <w:pPr>
        <w:pStyle w:val="BodyText"/>
        <w:rPr>
          <w:ins w:id="381" w:author="ESO Code Admin" w:date="2023-12-21T15:26:00Z"/>
          <w:rFonts w:eastAsiaTheme="minorEastAsia" w:cs="Arial"/>
          <w:sz w:val="24"/>
          <w:lang w:val="en-US"/>
        </w:rPr>
      </w:pPr>
      <w:ins w:id="382" w:author="David Halford (ESO)" w:date="2023-12-21T14:35:00Z">
        <w:r>
          <w:rPr>
            <w:rFonts w:eastAsiaTheme="minorEastAsia" w:cs="Arial"/>
            <w:sz w:val="24"/>
            <w:lang w:val="en-US"/>
          </w:rPr>
          <w:t>In the latter stages of the Workg</w:t>
        </w:r>
      </w:ins>
      <w:ins w:id="383" w:author="David Halford (ESO)" w:date="2023-12-21T14:36:00Z">
        <w:r>
          <w:rPr>
            <w:rFonts w:eastAsiaTheme="minorEastAsia" w:cs="Arial"/>
            <w:sz w:val="24"/>
            <w:lang w:val="en-US"/>
          </w:rPr>
          <w:t xml:space="preserve">roup phase, </w:t>
        </w:r>
        <w:r w:rsidR="00CB5778">
          <w:rPr>
            <w:rFonts w:eastAsiaTheme="minorEastAsia" w:cs="Arial"/>
            <w:sz w:val="24"/>
            <w:lang w:val="en-US"/>
          </w:rPr>
          <w:t xml:space="preserve">representation from </w:t>
        </w:r>
        <w:r w:rsidR="00FB6AED">
          <w:rPr>
            <w:rFonts w:eastAsiaTheme="minorEastAsia" w:cs="Arial"/>
            <w:sz w:val="24"/>
            <w:lang w:val="en-US"/>
          </w:rPr>
          <w:t>smaller Gener</w:t>
        </w:r>
        <w:r w:rsidR="00D95D36">
          <w:rPr>
            <w:rFonts w:eastAsiaTheme="minorEastAsia" w:cs="Arial"/>
            <w:sz w:val="24"/>
            <w:lang w:val="en-US"/>
          </w:rPr>
          <w:t xml:space="preserve">ators </w:t>
        </w:r>
        <w:r w:rsidR="00735200">
          <w:rPr>
            <w:rFonts w:eastAsiaTheme="minorEastAsia" w:cs="Arial"/>
            <w:sz w:val="24"/>
            <w:lang w:val="en-US"/>
          </w:rPr>
          <w:t xml:space="preserve">attended </w:t>
        </w:r>
        <w:r w:rsidR="006A1CA0">
          <w:rPr>
            <w:rFonts w:eastAsiaTheme="minorEastAsia" w:cs="Arial"/>
            <w:sz w:val="24"/>
            <w:lang w:val="en-US"/>
          </w:rPr>
          <w:t>the Workgroup</w:t>
        </w:r>
      </w:ins>
      <w:ins w:id="384" w:author="David Halford (ESO)" w:date="2023-12-21T14:37:00Z">
        <w:r w:rsidR="00C04AA6">
          <w:rPr>
            <w:rFonts w:eastAsiaTheme="minorEastAsia" w:cs="Arial"/>
            <w:sz w:val="24"/>
            <w:lang w:val="en-US"/>
          </w:rPr>
          <w:t xml:space="preserve">s. </w:t>
        </w:r>
      </w:ins>
    </w:p>
    <w:p w14:paraId="4C4BC436" w14:textId="77777777" w:rsidR="00FD4440" w:rsidRDefault="00FD4440" w:rsidP="00892A51">
      <w:pPr>
        <w:pStyle w:val="BodyText"/>
        <w:rPr>
          <w:rFonts w:eastAsiaTheme="minorEastAsia" w:cs="Arial"/>
          <w:sz w:val="24"/>
          <w:lang w:val="en-US"/>
        </w:rPr>
      </w:pPr>
    </w:p>
    <w:p w14:paraId="461DABFC" w14:textId="3AD8762D" w:rsidR="00D96A35" w:rsidRPr="00FA3CC9" w:rsidRDefault="00D96A35" w:rsidP="006A13D7">
      <w:pPr>
        <w:spacing w:line="240" w:lineRule="auto"/>
        <w:jc w:val="both"/>
        <w:textAlignment w:val="baseline"/>
        <w:rPr>
          <w:rFonts w:eastAsia="Times New Roman"/>
          <w:szCs w:val="24"/>
          <w:u w:val="single"/>
          <w:lang w:eastAsia="en-GB"/>
        </w:rPr>
      </w:pPr>
      <w:r w:rsidRPr="00FA3CC9">
        <w:rPr>
          <w:rFonts w:eastAsia="Times New Roman"/>
          <w:szCs w:val="24"/>
          <w:u w:val="single"/>
          <w:lang w:eastAsia="en-GB"/>
        </w:rPr>
        <w:t>Connections Reform</w:t>
      </w:r>
    </w:p>
    <w:p w14:paraId="4DB443EA" w14:textId="71C323E7" w:rsidR="00252064" w:rsidRDefault="00E71D82" w:rsidP="006A13D7">
      <w:pPr>
        <w:spacing w:line="240" w:lineRule="auto"/>
        <w:jc w:val="both"/>
        <w:textAlignment w:val="baseline"/>
        <w:rPr>
          <w:ins w:id="385" w:author="Lizzie Timmins (ESO)" w:date="2023-12-18T16:49:00Z"/>
          <w:rFonts w:eastAsia="Times New Roman"/>
          <w:szCs w:val="24"/>
          <w:lang w:eastAsia="en-GB"/>
        </w:rPr>
      </w:pPr>
      <w:r>
        <w:rPr>
          <w:rFonts w:eastAsia="Times New Roman"/>
          <w:szCs w:val="24"/>
          <w:lang w:eastAsia="en-GB"/>
        </w:rPr>
        <w:t>A</w:t>
      </w:r>
      <w:r w:rsidR="00DC5995">
        <w:rPr>
          <w:rFonts w:eastAsia="Times New Roman"/>
          <w:szCs w:val="24"/>
          <w:lang w:eastAsia="en-GB"/>
        </w:rPr>
        <w:t xml:space="preserve"> number of Stak</w:t>
      </w:r>
      <w:r w:rsidR="00A27704">
        <w:rPr>
          <w:rFonts w:eastAsia="Times New Roman"/>
          <w:szCs w:val="24"/>
          <w:lang w:eastAsia="en-GB"/>
        </w:rPr>
        <w:t>e</w:t>
      </w:r>
      <w:r w:rsidR="00DC5995">
        <w:rPr>
          <w:rFonts w:eastAsia="Times New Roman"/>
          <w:szCs w:val="24"/>
          <w:lang w:eastAsia="en-GB"/>
        </w:rPr>
        <w:t>holder representatives highlighted the issue of</w:t>
      </w:r>
      <w:r w:rsidR="00A27704">
        <w:rPr>
          <w:rFonts w:eastAsia="Times New Roman"/>
          <w:szCs w:val="24"/>
          <w:lang w:eastAsia="en-GB"/>
        </w:rPr>
        <w:t xml:space="preserve"> the connections queue and the ability to enable </w:t>
      </w:r>
      <w:r w:rsidR="002B5AE7">
        <w:rPr>
          <w:rFonts w:eastAsia="Times New Roman"/>
          <w:szCs w:val="24"/>
          <w:lang w:eastAsia="en-GB"/>
        </w:rPr>
        <w:t xml:space="preserve">Generators to connect in a </w:t>
      </w:r>
      <w:proofErr w:type="gramStart"/>
      <w:r w:rsidR="002B5AE7">
        <w:rPr>
          <w:rFonts w:eastAsia="Times New Roman"/>
          <w:szCs w:val="24"/>
          <w:lang w:eastAsia="en-GB"/>
        </w:rPr>
        <w:t>more timely</w:t>
      </w:r>
      <w:proofErr w:type="gramEnd"/>
      <w:r w:rsidR="002B5AE7">
        <w:rPr>
          <w:rFonts w:eastAsia="Times New Roman"/>
          <w:szCs w:val="24"/>
          <w:lang w:eastAsia="en-GB"/>
        </w:rPr>
        <w:t xml:space="preserve"> manner. These issues are being progressed separately through the Reserve Developer </w:t>
      </w:r>
      <w:r w:rsidR="00164629">
        <w:rPr>
          <w:rFonts w:eastAsia="Times New Roman"/>
          <w:szCs w:val="24"/>
          <w:lang w:eastAsia="en-GB"/>
        </w:rPr>
        <w:t>Capa</w:t>
      </w:r>
      <w:r w:rsidR="00AF5BF3">
        <w:rPr>
          <w:rFonts w:eastAsia="Times New Roman"/>
          <w:szCs w:val="24"/>
          <w:lang w:eastAsia="en-GB"/>
        </w:rPr>
        <w:t>ci</w:t>
      </w:r>
      <w:r w:rsidR="00164629">
        <w:rPr>
          <w:rFonts w:eastAsia="Times New Roman"/>
          <w:szCs w:val="24"/>
          <w:lang w:eastAsia="en-GB"/>
        </w:rPr>
        <w:t>ty and Technical Limits,</w:t>
      </w:r>
      <w:r w:rsidR="002B33C6">
        <w:rPr>
          <w:rFonts w:eastAsia="Times New Roman"/>
          <w:szCs w:val="24"/>
          <w:lang w:eastAsia="en-GB"/>
        </w:rPr>
        <w:t xml:space="preserve"> </w:t>
      </w:r>
      <w:r w:rsidR="00E43280">
        <w:rPr>
          <w:rFonts w:eastAsia="Times New Roman"/>
          <w:szCs w:val="24"/>
          <w:lang w:eastAsia="en-GB"/>
        </w:rPr>
        <w:t xml:space="preserve">which </w:t>
      </w:r>
      <w:proofErr w:type="gramStart"/>
      <w:r w:rsidR="00CF30EC">
        <w:rPr>
          <w:rFonts w:eastAsia="Times New Roman"/>
          <w:szCs w:val="24"/>
          <w:lang w:eastAsia="en-GB"/>
        </w:rPr>
        <w:t>a number of</w:t>
      </w:r>
      <w:proofErr w:type="gramEnd"/>
      <w:r w:rsidR="00CF30EC">
        <w:rPr>
          <w:rFonts w:eastAsia="Times New Roman"/>
          <w:szCs w:val="24"/>
          <w:lang w:eastAsia="en-GB"/>
        </w:rPr>
        <w:t xml:space="preserve"> stakeholders noted </w:t>
      </w:r>
      <w:r w:rsidR="00A07BA2">
        <w:rPr>
          <w:rFonts w:eastAsia="Times New Roman"/>
          <w:szCs w:val="24"/>
          <w:lang w:eastAsia="en-GB"/>
        </w:rPr>
        <w:t>could have an impact on GC0117.</w:t>
      </w:r>
    </w:p>
    <w:p w14:paraId="2D6E1FE7" w14:textId="350F40AE" w:rsidR="009E7AF1" w:rsidDel="00252064" w:rsidRDefault="002314E9" w:rsidP="006A13D7">
      <w:pPr>
        <w:spacing w:line="240" w:lineRule="auto"/>
        <w:jc w:val="both"/>
        <w:textAlignment w:val="baseline"/>
        <w:rPr>
          <w:del w:id="386" w:author="Lizzie Timmins (ESO)" w:date="2023-12-18T16:49:00Z"/>
          <w:rFonts w:eastAsia="Times New Roman"/>
          <w:szCs w:val="24"/>
          <w:lang w:eastAsia="en-GB"/>
        </w:rPr>
      </w:pPr>
      <w:commentRangeStart w:id="387"/>
      <w:commentRangeStart w:id="388"/>
      <w:r>
        <w:rPr>
          <w:rFonts w:eastAsia="Times New Roman"/>
          <w:szCs w:val="24"/>
          <w:lang w:eastAsia="en-GB"/>
        </w:rPr>
        <w:t xml:space="preserve">The ENA wrote to the Code Administrator </w:t>
      </w:r>
      <w:r w:rsidR="00FA38AE">
        <w:rPr>
          <w:rFonts w:eastAsia="Times New Roman"/>
          <w:szCs w:val="24"/>
          <w:lang w:eastAsia="en-GB"/>
        </w:rPr>
        <w:t xml:space="preserve">highlighting their concerns </w:t>
      </w:r>
      <w:r w:rsidR="00933187">
        <w:rPr>
          <w:rFonts w:eastAsia="Times New Roman"/>
          <w:szCs w:val="24"/>
          <w:lang w:eastAsia="en-GB"/>
        </w:rPr>
        <w:t>in November 2023</w:t>
      </w:r>
      <w:r w:rsidR="001A28FB">
        <w:rPr>
          <w:rFonts w:eastAsia="Times New Roman"/>
          <w:szCs w:val="24"/>
          <w:lang w:eastAsia="en-GB"/>
        </w:rPr>
        <w:t xml:space="preserve"> (Annex 26)</w:t>
      </w:r>
      <w:r w:rsidR="00FA38AE">
        <w:rPr>
          <w:rFonts w:eastAsia="Times New Roman"/>
          <w:szCs w:val="24"/>
          <w:lang w:eastAsia="en-GB"/>
        </w:rPr>
        <w:t xml:space="preserve">. </w:t>
      </w:r>
      <w:commentRangeEnd w:id="387"/>
      <w:r w:rsidR="0029153B">
        <w:rPr>
          <w:rStyle w:val="CommentReference"/>
          <w:rFonts w:ascii="Arial" w:eastAsia="Times New Roman" w:hAnsi="Arial" w:cs="Times New Roman"/>
          <w:lang w:eastAsia="en-GB"/>
        </w:rPr>
        <w:commentReference w:id="387"/>
      </w:r>
      <w:commentRangeEnd w:id="388"/>
      <w:r w:rsidR="000670BE">
        <w:rPr>
          <w:rStyle w:val="CommentReference"/>
          <w:rFonts w:ascii="Arial" w:eastAsia="Times New Roman" w:hAnsi="Arial" w:cs="Times New Roman"/>
          <w:lang w:eastAsia="en-GB"/>
        </w:rPr>
        <w:commentReference w:id="388"/>
      </w:r>
    </w:p>
    <w:p w14:paraId="09139208" w14:textId="2D27DB94" w:rsidR="00C134F0" w:rsidRDefault="009E7AF1" w:rsidP="009A0691">
      <w:pPr>
        <w:spacing w:line="240" w:lineRule="auto"/>
        <w:jc w:val="both"/>
        <w:textAlignment w:val="baseline"/>
        <w:rPr>
          <w:ins w:id="389" w:author="Lizzie Timmins (ESO)" w:date="2023-12-18T17:02:00Z"/>
          <w:rFonts w:asciiTheme="majorHAnsi" w:eastAsia="Times New Roman" w:hAnsiTheme="majorHAnsi" w:cstheme="majorHAnsi"/>
          <w:szCs w:val="24"/>
          <w:lang w:eastAsia="en-GB"/>
        </w:rPr>
      </w:pPr>
      <w:commentRangeStart w:id="390"/>
      <w:r>
        <w:rPr>
          <w:rFonts w:eastAsia="Times New Roman"/>
          <w:szCs w:val="24"/>
          <w:lang w:eastAsia="en-GB"/>
        </w:rPr>
        <w:t xml:space="preserve">The Code Administrator </w:t>
      </w:r>
      <w:r w:rsidR="00DB50CD">
        <w:rPr>
          <w:rFonts w:eastAsia="Times New Roman"/>
          <w:szCs w:val="24"/>
          <w:lang w:eastAsia="en-GB"/>
        </w:rPr>
        <w:t xml:space="preserve">shared this letter with the </w:t>
      </w:r>
      <w:r w:rsidR="00252064">
        <w:rPr>
          <w:rFonts w:eastAsia="Times New Roman"/>
          <w:szCs w:val="24"/>
          <w:lang w:eastAsia="en-GB"/>
        </w:rPr>
        <w:t>P</w:t>
      </w:r>
      <w:r w:rsidR="00DB50CD">
        <w:rPr>
          <w:rFonts w:eastAsia="Times New Roman"/>
          <w:szCs w:val="24"/>
          <w:lang w:eastAsia="en-GB"/>
        </w:rPr>
        <w:t>roposer</w:t>
      </w:r>
      <w:r w:rsidR="008B5B4A">
        <w:rPr>
          <w:rFonts w:eastAsia="Times New Roman"/>
          <w:szCs w:val="24"/>
          <w:lang w:eastAsia="en-GB"/>
        </w:rPr>
        <w:t xml:space="preserve"> and the wider Workgroup</w:t>
      </w:r>
      <w:r w:rsidR="00DB50CD">
        <w:rPr>
          <w:rFonts w:eastAsia="Times New Roman"/>
          <w:szCs w:val="24"/>
          <w:lang w:eastAsia="en-GB"/>
        </w:rPr>
        <w:t xml:space="preserve"> </w:t>
      </w:r>
      <w:r w:rsidR="008B5B4A">
        <w:rPr>
          <w:rFonts w:eastAsia="Times New Roman"/>
          <w:szCs w:val="24"/>
          <w:lang w:eastAsia="en-GB"/>
        </w:rPr>
        <w:t xml:space="preserve">and </w:t>
      </w:r>
      <w:r w:rsidR="008B5B4A" w:rsidRPr="001B66E6">
        <w:rPr>
          <w:rFonts w:asciiTheme="majorHAnsi" w:eastAsia="Times New Roman" w:hAnsiTheme="majorHAnsi" w:cstheme="majorHAnsi"/>
          <w:szCs w:val="24"/>
          <w:lang w:eastAsia="en-GB"/>
        </w:rPr>
        <w:t>invited comments.</w:t>
      </w:r>
      <w:del w:id="391" w:author="Lizzie Timmins (ESO)" w:date="2023-12-18T17:02:00Z">
        <w:r w:rsidR="008B5B4A" w:rsidRPr="001B66E6" w:rsidDel="00C53A4A">
          <w:rPr>
            <w:rFonts w:asciiTheme="majorHAnsi" w:eastAsia="Times New Roman" w:hAnsiTheme="majorHAnsi" w:cstheme="majorHAnsi"/>
            <w:szCs w:val="24"/>
            <w:lang w:eastAsia="en-GB"/>
          </w:rPr>
          <w:delText xml:space="preserve"> </w:delText>
        </w:r>
        <w:r w:rsidR="00DB50CD" w:rsidRPr="001B66E6" w:rsidDel="00C53A4A">
          <w:rPr>
            <w:rFonts w:asciiTheme="majorHAnsi" w:eastAsia="Times New Roman" w:hAnsiTheme="majorHAnsi" w:cstheme="majorHAnsi"/>
            <w:szCs w:val="24"/>
            <w:lang w:eastAsia="en-GB"/>
          </w:rPr>
          <w:delText xml:space="preserve"> </w:delText>
        </w:r>
      </w:del>
      <w:commentRangeEnd w:id="390"/>
    </w:p>
    <w:p w14:paraId="74C6BF01" w14:textId="7415A7F3" w:rsidR="001B66E6" w:rsidRPr="001B66E6" w:rsidRDefault="00C134F0" w:rsidP="00180814">
      <w:pPr>
        <w:spacing w:line="240" w:lineRule="auto"/>
        <w:jc w:val="both"/>
        <w:textAlignment w:val="baseline"/>
        <w:rPr>
          <w:ins w:id="392" w:author="Lizzie Timmins (ESO)" w:date="2023-12-18T16:52:00Z"/>
          <w:rFonts w:asciiTheme="majorHAnsi" w:eastAsia="Times New Roman" w:hAnsiTheme="majorHAnsi" w:cstheme="majorHAnsi"/>
          <w:szCs w:val="24"/>
          <w:lang w:eastAsia="en-GB"/>
        </w:rPr>
      </w:pPr>
      <w:ins w:id="393" w:author="Lizzie Timmins (ESO)" w:date="2023-12-18T17:02:00Z">
        <w:r>
          <w:rPr>
            <w:rFonts w:asciiTheme="majorHAnsi" w:eastAsia="Times New Roman" w:hAnsiTheme="majorHAnsi" w:cstheme="majorHAnsi"/>
            <w:szCs w:val="24"/>
            <w:lang w:eastAsia="en-GB"/>
          </w:rPr>
          <w:t>T</w:t>
        </w:r>
      </w:ins>
      <w:del w:id="394" w:author="Lizzie Timmins (ESO)" w:date="2023-12-18T17:02:00Z">
        <w:r w:rsidR="00975AF9" w:rsidRPr="001B66E6" w:rsidDel="00C53A4A">
          <w:rPr>
            <w:rStyle w:val="CommentReference"/>
            <w:rFonts w:asciiTheme="majorHAnsi" w:eastAsia="Times New Roman" w:hAnsiTheme="majorHAnsi" w:cstheme="majorHAnsi"/>
            <w:sz w:val="24"/>
            <w:szCs w:val="24"/>
            <w:lang w:eastAsia="en-GB"/>
          </w:rPr>
          <w:commentReference w:id="390"/>
        </w:r>
      </w:del>
      <w:proofErr w:type="gramStart"/>
      <w:ins w:id="395" w:author="Lizzie Timmins (ESO)" w:date="2023-12-18T16:49:00Z">
        <w:r w:rsidR="00AD4960" w:rsidRPr="001B66E6">
          <w:rPr>
            <w:rFonts w:asciiTheme="majorHAnsi" w:eastAsia="Times New Roman" w:hAnsiTheme="majorHAnsi" w:cstheme="majorHAnsi"/>
            <w:szCs w:val="24"/>
            <w:lang w:eastAsia="en-GB"/>
          </w:rPr>
          <w:t>he</w:t>
        </w:r>
        <w:proofErr w:type="gramEnd"/>
        <w:r w:rsidR="00AD4960" w:rsidRPr="001B66E6">
          <w:rPr>
            <w:rFonts w:asciiTheme="majorHAnsi" w:eastAsia="Times New Roman" w:hAnsiTheme="majorHAnsi" w:cstheme="majorHAnsi"/>
            <w:szCs w:val="24"/>
            <w:lang w:eastAsia="en-GB"/>
          </w:rPr>
          <w:t xml:space="preserve"> Proposer </w:t>
        </w:r>
      </w:ins>
      <w:ins w:id="396" w:author="Lizzie Timmins (ESO)" w:date="2023-12-18T17:02:00Z">
        <w:r w:rsidR="00A91A22">
          <w:rPr>
            <w:rFonts w:asciiTheme="majorHAnsi" w:eastAsia="Times New Roman" w:hAnsiTheme="majorHAnsi" w:cstheme="majorHAnsi"/>
            <w:szCs w:val="24"/>
            <w:lang w:eastAsia="en-GB"/>
          </w:rPr>
          <w:t xml:space="preserve">acknowledged the letter but was of the opinion that it should not delay the progress of GC0117. They also </w:t>
        </w:r>
      </w:ins>
      <w:ins w:id="397" w:author="Lizzie Timmins (ESO)" w:date="2023-12-18T16:55:00Z">
        <w:r w:rsidR="00BA6377">
          <w:rPr>
            <w:rFonts w:asciiTheme="majorHAnsi" w:eastAsia="Times New Roman" w:hAnsiTheme="majorHAnsi" w:cstheme="majorHAnsi"/>
            <w:szCs w:val="24"/>
            <w:lang w:eastAsia="en-GB"/>
          </w:rPr>
          <w:t>noted</w:t>
        </w:r>
      </w:ins>
      <w:ins w:id="398" w:author="Lizzie Timmins (ESO)" w:date="2023-12-18T16:56:00Z">
        <w:r w:rsidR="00BA6377">
          <w:rPr>
            <w:rFonts w:asciiTheme="majorHAnsi" w:eastAsia="Times New Roman" w:hAnsiTheme="majorHAnsi" w:cstheme="majorHAnsi"/>
            <w:szCs w:val="24"/>
            <w:lang w:eastAsia="en-GB"/>
          </w:rPr>
          <w:t xml:space="preserve"> </w:t>
        </w:r>
      </w:ins>
      <w:ins w:id="399" w:author="Lizzie Timmins (ESO)" w:date="2023-12-19T08:55:00Z">
        <w:r w:rsidR="006928F0">
          <w:rPr>
            <w:rFonts w:asciiTheme="majorHAnsi" w:eastAsia="Times New Roman" w:hAnsiTheme="majorHAnsi" w:cstheme="majorHAnsi"/>
            <w:szCs w:val="24"/>
            <w:lang w:eastAsia="en-GB"/>
          </w:rPr>
          <w:t>that</w:t>
        </w:r>
      </w:ins>
      <w:ins w:id="400" w:author="Lizzie Timmins (ESO)" w:date="2023-12-18T16:52:00Z">
        <w:r w:rsidR="001B66E6" w:rsidRPr="001B66E6">
          <w:rPr>
            <w:rFonts w:asciiTheme="majorHAnsi" w:eastAsia="Times New Roman" w:hAnsiTheme="majorHAnsi" w:cstheme="majorHAnsi"/>
            <w:szCs w:val="24"/>
            <w:lang w:eastAsia="en-GB"/>
          </w:rPr>
          <w:t>:</w:t>
        </w:r>
      </w:ins>
    </w:p>
    <w:p w14:paraId="07C073CC" w14:textId="6B560E3A" w:rsidR="001B66E6" w:rsidRDefault="001B66E6" w:rsidP="001B66E6">
      <w:pPr>
        <w:numPr>
          <w:ilvl w:val="0"/>
          <w:numId w:val="61"/>
        </w:numPr>
        <w:spacing w:before="100" w:beforeAutospacing="1" w:after="100" w:afterAutospacing="1" w:line="240" w:lineRule="auto"/>
        <w:rPr>
          <w:ins w:id="401" w:author="Lizzie Timmins (ESO)" w:date="2023-12-18T16:53:00Z"/>
          <w:rFonts w:asciiTheme="majorHAnsi" w:eastAsia="Times New Roman" w:hAnsiTheme="majorHAnsi" w:cstheme="majorHAnsi"/>
          <w:szCs w:val="24"/>
          <w:lang w:eastAsia="en-GB"/>
        </w:rPr>
      </w:pPr>
      <w:ins w:id="402" w:author="Lizzie Timmins (ESO)" w:date="2023-12-18T16:52:00Z">
        <w:r w:rsidRPr="001B66E6">
          <w:rPr>
            <w:rFonts w:asciiTheme="majorHAnsi" w:eastAsia="Times New Roman" w:hAnsiTheme="majorHAnsi" w:cstheme="majorHAnsi"/>
            <w:szCs w:val="24"/>
            <w:lang w:eastAsia="en-GB"/>
          </w:rPr>
          <w:t>the work on GC0117 has been well known to the ENA’s Open Networks initiative for many years</w:t>
        </w:r>
      </w:ins>
      <w:ins w:id="403" w:author="Lizzie Timmins (ESO)" w:date="2023-12-18T16:59:00Z">
        <w:r w:rsidR="00BF0B98">
          <w:rPr>
            <w:rFonts w:asciiTheme="majorHAnsi" w:eastAsia="Times New Roman" w:hAnsiTheme="majorHAnsi" w:cstheme="majorHAnsi"/>
            <w:szCs w:val="24"/>
            <w:lang w:eastAsia="en-GB"/>
          </w:rPr>
          <w:t>,</w:t>
        </w:r>
      </w:ins>
      <w:ins w:id="404" w:author="Lizzie Timmins (ESO)" w:date="2023-12-18T16:52:00Z">
        <w:r w:rsidRPr="001B66E6">
          <w:rPr>
            <w:rFonts w:asciiTheme="majorHAnsi" w:eastAsia="Times New Roman" w:hAnsiTheme="majorHAnsi" w:cstheme="majorHAnsi"/>
            <w:szCs w:val="24"/>
            <w:lang w:eastAsia="en-GB"/>
          </w:rPr>
          <w:t xml:space="preserve"> allowing </w:t>
        </w:r>
      </w:ins>
      <w:ins w:id="405" w:author="Lizzie Timmins (ESO)" w:date="2023-12-18T16:59:00Z">
        <w:r w:rsidR="00BF0B98">
          <w:rPr>
            <w:rFonts w:asciiTheme="majorHAnsi" w:eastAsia="Times New Roman" w:hAnsiTheme="majorHAnsi" w:cstheme="majorHAnsi"/>
            <w:szCs w:val="24"/>
            <w:lang w:eastAsia="en-GB"/>
          </w:rPr>
          <w:t>ample</w:t>
        </w:r>
      </w:ins>
      <w:ins w:id="406" w:author="Lizzie Timmins (ESO)" w:date="2023-12-18T16:52:00Z">
        <w:r w:rsidRPr="001B66E6">
          <w:rPr>
            <w:rFonts w:asciiTheme="majorHAnsi" w:eastAsia="Times New Roman" w:hAnsiTheme="majorHAnsi" w:cstheme="majorHAnsi"/>
            <w:szCs w:val="24"/>
            <w:lang w:eastAsia="en-GB"/>
          </w:rPr>
          <w:t xml:space="preserve"> time</w:t>
        </w:r>
      </w:ins>
      <w:ins w:id="407" w:author="Lizzie Timmins (ESO)" w:date="2023-12-18T16:59:00Z">
        <w:r w:rsidR="00FE176B">
          <w:rPr>
            <w:rFonts w:asciiTheme="majorHAnsi" w:eastAsia="Times New Roman" w:hAnsiTheme="majorHAnsi" w:cstheme="majorHAnsi"/>
            <w:szCs w:val="24"/>
            <w:lang w:eastAsia="en-GB"/>
          </w:rPr>
          <w:t xml:space="preserve"> for</w:t>
        </w:r>
        <w:r w:rsidR="00215AA7">
          <w:rPr>
            <w:rFonts w:asciiTheme="majorHAnsi" w:eastAsia="Times New Roman" w:hAnsiTheme="majorHAnsi" w:cstheme="majorHAnsi"/>
            <w:szCs w:val="24"/>
            <w:lang w:eastAsia="en-GB"/>
          </w:rPr>
          <w:t xml:space="preserve"> </w:t>
        </w:r>
        <w:r w:rsidR="00873F7C">
          <w:rPr>
            <w:rFonts w:asciiTheme="majorHAnsi" w:eastAsia="Times New Roman" w:hAnsiTheme="majorHAnsi" w:cstheme="majorHAnsi"/>
            <w:szCs w:val="24"/>
            <w:lang w:eastAsia="en-GB"/>
          </w:rPr>
          <w:t>considering</w:t>
        </w:r>
      </w:ins>
      <w:ins w:id="408" w:author="Lizzie Timmins (ESO)" w:date="2023-12-18T17:00:00Z">
        <w:r w:rsidR="00EE3BB0">
          <w:rPr>
            <w:rFonts w:asciiTheme="majorHAnsi" w:eastAsia="Times New Roman" w:hAnsiTheme="majorHAnsi" w:cstheme="majorHAnsi"/>
            <w:szCs w:val="24"/>
            <w:lang w:eastAsia="en-GB"/>
          </w:rPr>
          <w:t xml:space="preserve"> the implications of</w:t>
        </w:r>
      </w:ins>
      <w:ins w:id="409" w:author="Lizzie Timmins (ESO)" w:date="2023-12-18T16:59:00Z">
        <w:r w:rsidR="00873F7C">
          <w:rPr>
            <w:rFonts w:asciiTheme="majorHAnsi" w:eastAsia="Times New Roman" w:hAnsiTheme="majorHAnsi" w:cstheme="majorHAnsi"/>
            <w:szCs w:val="24"/>
            <w:lang w:eastAsia="en-GB"/>
          </w:rPr>
          <w:t xml:space="preserve"> GC0117</w:t>
        </w:r>
      </w:ins>
      <w:ins w:id="410" w:author="Lizzie Timmins (ESO)" w:date="2023-12-18T16:52:00Z">
        <w:r w:rsidRPr="001B66E6">
          <w:rPr>
            <w:rFonts w:asciiTheme="majorHAnsi" w:eastAsia="Times New Roman" w:hAnsiTheme="majorHAnsi" w:cstheme="majorHAnsi"/>
            <w:szCs w:val="24"/>
            <w:lang w:eastAsia="en-GB"/>
          </w:rPr>
          <w:t xml:space="preserve"> ahead of undertaking </w:t>
        </w:r>
      </w:ins>
      <w:ins w:id="411" w:author="Lizzie Timmins (ESO)" w:date="2023-12-18T17:00:00Z">
        <w:r w:rsidR="00EE3BB0">
          <w:rPr>
            <w:rFonts w:asciiTheme="majorHAnsi" w:eastAsia="Times New Roman" w:hAnsiTheme="majorHAnsi" w:cstheme="majorHAnsi"/>
            <w:szCs w:val="24"/>
            <w:lang w:eastAsia="en-GB"/>
          </w:rPr>
          <w:t>further</w:t>
        </w:r>
      </w:ins>
      <w:ins w:id="412" w:author="Lizzie Timmins (ESO)" w:date="2023-12-18T16:52:00Z">
        <w:r w:rsidRPr="001B66E6">
          <w:rPr>
            <w:rFonts w:asciiTheme="majorHAnsi" w:eastAsia="Times New Roman" w:hAnsiTheme="majorHAnsi" w:cstheme="majorHAnsi"/>
            <w:szCs w:val="24"/>
            <w:lang w:eastAsia="en-GB"/>
          </w:rPr>
          <w:t xml:space="preserve"> </w:t>
        </w:r>
        <w:proofErr w:type="gramStart"/>
        <w:r w:rsidRPr="001B66E6">
          <w:rPr>
            <w:rFonts w:asciiTheme="majorHAnsi" w:eastAsia="Times New Roman" w:hAnsiTheme="majorHAnsi" w:cstheme="majorHAnsi"/>
            <w:szCs w:val="24"/>
            <w:lang w:eastAsia="en-GB"/>
          </w:rPr>
          <w:t>work;</w:t>
        </w:r>
      </w:ins>
      <w:proofErr w:type="gramEnd"/>
    </w:p>
    <w:p w14:paraId="38AF6BDA" w14:textId="72B01455" w:rsidR="001B66E6" w:rsidRPr="001B66E6" w:rsidRDefault="00653562" w:rsidP="001B66E6">
      <w:pPr>
        <w:numPr>
          <w:ilvl w:val="0"/>
          <w:numId w:val="61"/>
        </w:numPr>
        <w:spacing w:before="100" w:beforeAutospacing="1" w:after="100" w:afterAutospacing="1" w:line="240" w:lineRule="auto"/>
        <w:rPr>
          <w:ins w:id="413" w:author="Lizzie Timmins (ESO)" w:date="2023-12-18T16:53:00Z"/>
          <w:rFonts w:asciiTheme="majorHAnsi" w:eastAsia="Times New Roman" w:hAnsiTheme="majorHAnsi" w:cstheme="majorHAnsi"/>
          <w:szCs w:val="24"/>
          <w:lang w:eastAsia="en-GB"/>
        </w:rPr>
      </w:pPr>
      <w:ins w:id="414" w:author="Lizzie Timmins (ESO)" w:date="2023-12-18T16:57:00Z">
        <w:r>
          <w:rPr>
            <w:rFonts w:asciiTheme="majorHAnsi" w:eastAsia="Times New Roman" w:hAnsiTheme="majorHAnsi" w:cstheme="majorHAnsi"/>
            <w:szCs w:val="24"/>
            <w:lang w:eastAsia="en-GB"/>
          </w:rPr>
          <w:t xml:space="preserve">prior to receiving the letter, the Workgroup </w:t>
        </w:r>
      </w:ins>
      <w:ins w:id="415" w:author="Lizzie Timmins (ESO)" w:date="2023-12-18T16:58:00Z">
        <w:r w:rsidR="006E2E58">
          <w:rPr>
            <w:rFonts w:asciiTheme="majorHAnsi" w:eastAsia="Times New Roman" w:hAnsiTheme="majorHAnsi" w:cstheme="majorHAnsi"/>
            <w:szCs w:val="24"/>
            <w:lang w:eastAsia="en-GB"/>
          </w:rPr>
          <w:t xml:space="preserve">had agreed to complete their Workgroup Vote at the following </w:t>
        </w:r>
        <w:proofErr w:type="gramStart"/>
        <w:r w:rsidR="006E2E58">
          <w:rPr>
            <w:rFonts w:asciiTheme="majorHAnsi" w:eastAsia="Times New Roman" w:hAnsiTheme="majorHAnsi" w:cstheme="majorHAnsi"/>
            <w:szCs w:val="24"/>
            <w:lang w:eastAsia="en-GB"/>
          </w:rPr>
          <w:t>meeting</w:t>
        </w:r>
      </w:ins>
      <w:ins w:id="416" w:author="Lizzie Timmins (ESO)" w:date="2023-12-18T16:52:00Z">
        <w:r w:rsidR="001B66E6" w:rsidRPr="001B66E6">
          <w:rPr>
            <w:rFonts w:asciiTheme="majorHAnsi" w:eastAsia="Times New Roman" w:hAnsiTheme="majorHAnsi" w:cstheme="majorHAnsi"/>
            <w:szCs w:val="24"/>
            <w:lang w:eastAsia="en-GB"/>
          </w:rPr>
          <w:t>;</w:t>
        </w:r>
        <w:proofErr w:type="gramEnd"/>
        <w:r w:rsidR="001B66E6" w:rsidRPr="001B66E6">
          <w:rPr>
            <w:rFonts w:asciiTheme="majorHAnsi" w:eastAsia="Times New Roman" w:hAnsiTheme="majorHAnsi" w:cstheme="majorHAnsi"/>
            <w:szCs w:val="24"/>
            <w:lang w:eastAsia="en-GB"/>
          </w:rPr>
          <w:t xml:space="preserve"> and</w:t>
        </w:r>
      </w:ins>
    </w:p>
    <w:p w14:paraId="40CA56C8" w14:textId="04F8D185" w:rsidR="008522B3" w:rsidRPr="00C134F0" w:rsidRDefault="007C10AD" w:rsidP="00180814">
      <w:pPr>
        <w:numPr>
          <w:ilvl w:val="0"/>
          <w:numId w:val="61"/>
        </w:numPr>
        <w:spacing w:before="100" w:beforeAutospacing="1" w:after="100" w:afterAutospacing="1" w:line="240" w:lineRule="auto"/>
        <w:rPr>
          <w:ins w:id="417" w:author="Lizzie Timmins (ESO)" w:date="2023-12-18T16:55:00Z"/>
          <w:rFonts w:asciiTheme="majorHAnsi" w:eastAsia="Times New Roman" w:hAnsiTheme="majorHAnsi" w:cstheme="majorHAnsi"/>
          <w:szCs w:val="24"/>
          <w:lang w:eastAsia="en-GB"/>
        </w:rPr>
      </w:pPr>
      <w:ins w:id="418" w:author="Lizzie Timmins (ESO)" w:date="2023-12-18T17:01:00Z">
        <w:r>
          <w:rPr>
            <w:rFonts w:asciiTheme="majorHAnsi" w:eastAsia="Times New Roman" w:hAnsiTheme="majorHAnsi" w:cstheme="majorHAnsi"/>
            <w:szCs w:val="24"/>
            <w:lang w:eastAsia="en-GB"/>
          </w:rPr>
          <w:t>the points raised within the letter could be highlighted as part of the Code Administrator Consultation</w:t>
        </w:r>
      </w:ins>
      <w:ins w:id="419" w:author="Lizzie Timmins (ESO)" w:date="2023-12-18T16:52:00Z">
        <w:r w:rsidR="001B66E6" w:rsidRPr="001B66E6">
          <w:rPr>
            <w:rFonts w:asciiTheme="majorHAnsi" w:eastAsia="Times New Roman" w:hAnsiTheme="majorHAnsi" w:cstheme="majorHAnsi"/>
            <w:szCs w:val="24"/>
            <w:lang w:eastAsia="en-GB"/>
          </w:rPr>
          <w:t>.</w:t>
        </w:r>
      </w:ins>
    </w:p>
    <w:p w14:paraId="2A0C1447" w14:textId="572113EC" w:rsidR="00217814" w:rsidRPr="001D346D" w:rsidRDefault="00FD4440" w:rsidP="00217814">
      <w:pPr>
        <w:spacing w:before="100" w:beforeAutospacing="1" w:after="120" w:line="240" w:lineRule="auto"/>
        <w:rPr>
          <w:ins w:id="420" w:author="David Halford (ESO)" w:date="2023-12-21T12:34:00Z"/>
          <w:rFonts w:asciiTheme="majorHAnsi" w:eastAsia="Times New Roman" w:hAnsiTheme="majorHAnsi" w:cstheme="majorHAnsi"/>
          <w:szCs w:val="24"/>
          <w:lang w:eastAsia="en-GB"/>
        </w:rPr>
      </w:pPr>
      <w:ins w:id="421" w:author="ESO Code Admin" w:date="2023-12-21T15:26:00Z">
        <w:r>
          <w:rPr>
            <w:rFonts w:asciiTheme="majorHAnsi" w:eastAsia="Times New Roman" w:hAnsiTheme="majorHAnsi" w:cstheme="majorHAnsi"/>
            <w:szCs w:val="24"/>
            <w:lang w:eastAsia="en-GB"/>
          </w:rPr>
          <w:t xml:space="preserve">The ESO </w:t>
        </w:r>
      </w:ins>
      <w:ins w:id="422" w:author="David Halford (ESO)" w:date="2023-12-21T12:34:00Z">
        <w:r w:rsidR="00217814" w:rsidRPr="001D346D">
          <w:rPr>
            <w:rFonts w:asciiTheme="majorHAnsi" w:eastAsia="Times New Roman" w:hAnsiTheme="majorHAnsi" w:cstheme="majorHAnsi"/>
            <w:szCs w:val="24"/>
            <w:lang w:eastAsia="en-GB"/>
          </w:rPr>
          <w:t>Technical Codes</w:t>
        </w:r>
      </w:ins>
      <w:ins w:id="423" w:author="ESO Code Admin" w:date="2023-12-21T15:27:00Z">
        <w:r>
          <w:rPr>
            <w:rFonts w:asciiTheme="majorHAnsi" w:eastAsia="Times New Roman" w:hAnsiTheme="majorHAnsi" w:cstheme="majorHAnsi"/>
            <w:szCs w:val="24"/>
            <w:lang w:eastAsia="en-GB"/>
          </w:rPr>
          <w:t xml:space="preserve"> Team</w:t>
        </w:r>
      </w:ins>
      <w:ins w:id="424" w:author="David Halford (ESO)" w:date="2023-12-21T12:34:00Z">
        <w:r w:rsidR="00217814" w:rsidRPr="001D346D">
          <w:rPr>
            <w:rFonts w:asciiTheme="majorHAnsi" w:eastAsia="Times New Roman" w:hAnsiTheme="majorHAnsi" w:cstheme="majorHAnsi"/>
            <w:szCs w:val="24"/>
            <w:lang w:eastAsia="en-GB"/>
          </w:rPr>
          <w:t xml:space="preserve"> </w:t>
        </w:r>
      </w:ins>
      <w:ins w:id="425" w:author="ESO Code Admin" w:date="2023-12-21T15:27:00Z">
        <w:r w:rsidR="00B54730">
          <w:rPr>
            <w:rFonts w:asciiTheme="majorHAnsi" w:eastAsia="Times New Roman" w:hAnsiTheme="majorHAnsi" w:cstheme="majorHAnsi"/>
            <w:szCs w:val="24"/>
            <w:lang w:eastAsia="en-GB"/>
          </w:rPr>
          <w:t xml:space="preserve">will continue to </w:t>
        </w:r>
      </w:ins>
      <w:ins w:id="426" w:author="David Halford (ESO)" w:date="2023-12-21T12:34:00Z">
        <w:r w:rsidR="00217814" w:rsidRPr="001D346D">
          <w:rPr>
            <w:rFonts w:asciiTheme="majorHAnsi" w:eastAsia="Times New Roman" w:hAnsiTheme="majorHAnsi" w:cstheme="majorHAnsi"/>
            <w:szCs w:val="24"/>
            <w:lang w:eastAsia="en-GB"/>
          </w:rPr>
          <w:t xml:space="preserve">work with </w:t>
        </w:r>
      </w:ins>
      <w:ins w:id="427" w:author="ESO Code Admin" w:date="2023-12-21T15:28:00Z">
        <w:r w:rsidR="00580547">
          <w:rPr>
            <w:rFonts w:asciiTheme="majorHAnsi" w:eastAsia="Times New Roman" w:hAnsiTheme="majorHAnsi" w:cstheme="majorHAnsi"/>
            <w:szCs w:val="24"/>
            <w:lang w:eastAsia="en-GB"/>
          </w:rPr>
          <w:t>their</w:t>
        </w:r>
        <w:r w:rsidR="001D346D">
          <w:rPr>
            <w:rFonts w:asciiTheme="majorHAnsi" w:eastAsia="Times New Roman" w:hAnsiTheme="majorHAnsi" w:cstheme="majorHAnsi"/>
            <w:szCs w:val="24"/>
            <w:lang w:eastAsia="en-GB"/>
          </w:rPr>
          <w:t xml:space="preserve"> Connections Reform </w:t>
        </w:r>
      </w:ins>
      <w:ins w:id="428" w:author="David Halford (ESO)" w:date="2023-12-21T12:34:00Z">
        <w:r w:rsidR="00217814" w:rsidRPr="001D346D">
          <w:rPr>
            <w:rFonts w:asciiTheme="majorHAnsi" w:eastAsia="Times New Roman" w:hAnsiTheme="majorHAnsi" w:cstheme="majorHAnsi"/>
            <w:szCs w:val="24"/>
            <w:lang w:eastAsia="en-GB"/>
          </w:rPr>
          <w:t xml:space="preserve">colleagues </w:t>
        </w:r>
        <w:proofErr w:type="gramStart"/>
        <w:r w:rsidR="00217814" w:rsidRPr="001D346D">
          <w:rPr>
            <w:rFonts w:asciiTheme="majorHAnsi" w:eastAsia="Times New Roman" w:hAnsiTheme="majorHAnsi" w:cstheme="majorHAnsi"/>
            <w:szCs w:val="24"/>
            <w:lang w:eastAsia="en-GB"/>
          </w:rPr>
          <w:t>regard</w:t>
        </w:r>
      </w:ins>
      <w:ins w:id="429" w:author="ESO Code Admin" w:date="2023-12-21T15:28:00Z">
        <w:r w:rsidR="001D346D">
          <w:rPr>
            <w:rFonts w:asciiTheme="majorHAnsi" w:eastAsia="Times New Roman" w:hAnsiTheme="majorHAnsi" w:cstheme="majorHAnsi"/>
            <w:szCs w:val="24"/>
            <w:lang w:eastAsia="en-GB"/>
          </w:rPr>
          <w:t>ing</w:t>
        </w:r>
      </w:ins>
      <w:ins w:id="430" w:author="David Halford (ESO)" w:date="2023-12-21T12:34:00Z">
        <w:r w:rsidR="00217814" w:rsidRPr="001D346D">
          <w:rPr>
            <w:rFonts w:asciiTheme="majorHAnsi" w:eastAsia="Times New Roman" w:hAnsiTheme="majorHAnsi" w:cstheme="majorHAnsi"/>
            <w:szCs w:val="24"/>
            <w:lang w:eastAsia="en-GB"/>
          </w:rPr>
          <w:t xml:space="preserve">  GC</w:t>
        </w:r>
        <w:proofErr w:type="gramEnd"/>
        <w:r w:rsidR="00217814" w:rsidRPr="001D346D">
          <w:rPr>
            <w:rFonts w:asciiTheme="majorHAnsi" w:eastAsia="Times New Roman" w:hAnsiTheme="majorHAnsi" w:cstheme="majorHAnsi"/>
            <w:szCs w:val="24"/>
            <w:lang w:eastAsia="en-GB"/>
          </w:rPr>
          <w:t>0117. There is still further work to be done in this area but the view at this stage is that there should be no reason why GC0117 and the Connections Reform work cannot coexist side by side. Going forward, the key objectives are:</w:t>
        </w:r>
      </w:ins>
    </w:p>
    <w:p w14:paraId="2C72A84F" w14:textId="79718ACD" w:rsidR="00217814" w:rsidRPr="001D346D" w:rsidRDefault="00217814" w:rsidP="00217814">
      <w:pPr>
        <w:numPr>
          <w:ilvl w:val="0"/>
          <w:numId w:val="62"/>
        </w:numPr>
        <w:spacing w:before="100" w:beforeAutospacing="1" w:after="100" w:afterAutospacing="1" w:line="240" w:lineRule="auto"/>
        <w:rPr>
          <w:ins w:id="431" w:author="David Halford (ESO)" w:date="2023-12-21T12:34:00Z"/>
          <w:rFonts w:asciiTheme="majorHAnsi" w:eastAsia="Times New Roman" w:hAnsiTheme="majorHAnsi" w:cstheme="majorHAnsi"/>
          <w:szCs w:val="24"/>
          <w:lang w:eastAsia="en-GB"/>
        </w:rPr>
      </w:pPr>
      <w:ins w:id="432" w:author="David Halford (ESO)" w:date="2023-12-21T12:34:00Z">
        <w:del w:id="433" w:author="ESO Code Admin" w:date="2023-12-21T15:30:00Z">
          <w:r w:rsidRPr="001D346D" w:rsidDel="00B0385E">
            <w:rPr>
              <w:rFonts w:asciiTheme="majorHAnsi" w:eastAsia="Times New Roman" w:hAnsiTheme="majorHAnsi" w:cstheme="majorHAnsi"/>
              <w:szCs w:val="24"/>
              <w:lang w:eastAsia="en-GB"/>
            </w:rPr>
            <w:delText xml:space="preserve"> </w:delText>
          </w:r>
        </w:del>
        <w:r w:rsidRPr="001D346D">
          <w:rPr>
            <w:rFonts w:asciiTheme="majorHAnsi" w:eastAsia="Times New Roman" w:hAnsiTheme="majorHAnsi" w:cstheme="majorHAnsi"/>
            <w:szCs w:val="24"/>
            <w:lang w:eastAsia="en-GB"/>
          </w:rPr>
          <w:t>release the volume of Embedded which has applied in a timely manner (</w:t>
        </w:r>
        <w:proofErr w:type="gramStart"/>
        <w:r w:rsidRPr="001D346D">
          <w:rPr>
            <w:rFonts w:asciiTheme="majorHAnsi" w:eastAsia="Times New Roman" w:hAnsiTheme="majorHAnsi" w:cstheme="majorHAnsi"/>
            <w:szCs w:val="24"/>
            <w:lang w:eastAsia="en-GB"/>
          </w:rPr>
          <w:t>i.e.</w:t>
        </w:r>
        <w:proofErr w:type="gramEnd"/>
        <w:r w:rsidRPr="001D346D">
          <w:rPr>
            <w:rFonts w:asciiTheme="majorHAnsi" w:eastAsia="Times New Roman" w:hAnsiTheme="majorHAnsi" w:cstheme="majorHAnsi"/>
            <w:szCs w:val="24"/>
            <w:lang w:eastAsia="en-GB"/>
          </w:rPr>
          <w:t xml:space="preserve"> unlock the connections queue)</w:t>
        </w:r>
      </w:ins>
    </w:p>
    <w:p w14:paraId="45AFA13C" w14:textId="688E0DCE" w:rsidR="00217814" w:rsidRPr="001D346D" w:rsidRDefault="00B0385E" w:rsidP="00217814">
      <w:pPr>
        <w:numPr>
          <w:ilvl w:val="0"/>
          <w:numId w:val="62"/>
        </w:numPr>
        <w:spacing w:before="100" w:beforeAutospacing="1" w:after="100" w:afterAutospacing="1" w:line="240" w:lineRule="auto"/>
        <w:rPr>
          <w:ins w:id="434" w:author="David Halford (ESO)" w:date="2023-12-21T12:34:00Z"/>
          <w:rFonts w:asciiTheme="majorHAnsi" w:eastAsia="Times New Roman" w:hAnsiTheme="majorHAnsi" w:cstheme="majorHAnsi"/>
          <w:szCs w:val="24"/>
          <w:lang w:eastAsia="en-GB"/>
        </w:rPr>
      </w:pPr>
      <w:ins w:id="435" w:author="ESO Code Admin" w:date="2023-12-21T15:30:00Z">
        <w:r>
          <w:rPr>
            <w:rFonts w:asciiTheme="majorHAnsi" w:eastAsia="Times New Roman" w:hAnsiTheme="majorHAnsi" w:cstheme="majorHAnsi"/>
            <w:szCs w:val="24"/>
            <w:lang w:eastAsia="en-GB"/>
          </w:rPr>
          <w:t>e</w:t>
        </w:r>
      </w:ins>
      <w:ins w:id="436" w:author="David Halford (ESO)" w:date="2023-12-21T12:34:00Z">
        <w:r w:rsidR="00217814" w:rsidRPr="001D346D">
          <w:rPr>
            <w:rFonts w:asciiTheme="majorHAnsi" w:eastAsia="Times New Roman" w:hAnsiTheme="majorHAnsi" w:cstheme="majorHAnsi"/>
            <w:szCs w:val="24"/>
            <w:lang w:eastAsia="en-GB"/>
          </w:rPr>
          <w:t xml:space="preserve">nsure Network Constraints can be </w:t>
        </w:r>
        <w:r w:rsidR="00217814" w:rsidRPr="00217814">
          <w:rPr>
            <w:rFonts w:asciiTheme="majorHAnsi" w:eastAsia="Times New Roman" w:hAnsiTheme="majorHAnsi" w:cstheme="majorHAnsi"/>
            <w:szCs w:val="24"/>
            <w:lang w:eastAsia="en-GB"/>
          </w:rPr>
          <w:t>managed.</w:t>
        </w:r>
      </w:ins>
    </w:p>
    <w:p w14:paraId="3175AF3B" w14:textId="15924814" w:rsidR="00217814" w:rsidRPr="001D346D" w:rsidRDefault="004A7E37" w:rsidP="001D346D">
      <w:pPr>
        <w:numPr>
          <w:ilvl w:val="0"/>
          <w:numId w:val="62"/>
        </w:numPr>
        <w:spacing w:before="100" w:beforeAutospacing="1" w:after="100" w:afterAutospacing="1" w:line="240" w:lineRule="auto"/>
        <w:rPr>
          <w:ins w:id="437" w:author="David Halford (ESO)" w:date="2023-12-21T12:34:00Z"/>
          <w:rFonts w:asciiTheme="majorHAnsi" w:eastAsia="Times New Roman" w:hAnsiTheme="majorHAnsi" w:cstheme="majorHAnsi"/>
          <w:szCs w:val="24"/>
          <w:lang w:eastAsia="en-GB"/>
        </w:rPr>
      </w:pPr>
      <w:ins w:id="438" w:author="ESO Code Admin" w:date="2023-12-21T15:30:00Z">
        <w:r>
          <w:rPr>
            <w:rFonts w:asciiTheme="majorHAnsi" w:eastAsia="Times New Roman" w:hAnsiTheme="majorHAnsi" w:cstheme="majorHAnsi"/>
            <w:szCs w:val="24"/>
            <w:lang w:eastAsia="en-GB"/>
          </w:rPr>
          <w:t>e</w:t>
        </w:r>
      </w:ins>
      <w:ins w:id="439" w:author="David Halford (ESO)" w:date="2023-12-21T12:34:00Z">
        <w:r w:rsidR="00217814" w:rsidRPr="001D346D">
          <w:rPr>
            <w:rFonts w:asciiTheme="majorHAnsi" w:eastAsia="Times New Roman" w:hAnsiTheme="majorHAnsi" w:cstheme="majorHAnsi"/>
            <w:szCs w:val="24"/>
            <w:lang w:eastAsia="en-GB"/>
          </w:rPr>
          <w:t>nsure Embedded Generation above 10MW can be instructed in the most economic and efficient manner*</w:t>
        </w:r>
      </w:ins>
    </w:p>
    <w:p w14:paraId="0AD03763" w14:textId="58C3E6C0" w:rsidR="00217814" w:rsidRPr="00217814" w:rsidRDefault="00217814" w:rsidP="00217814">
      <w:pPr>
        <w:spacing w:before="100" w:beforeAutospacing="1" w:after="120" w:line="240" w:lineRule="auto"/>
        <w:rPr>
          <w:ins w:id="440" w:author="David Halford (ESO)" w:date="2023-12-21T12:34:00Z"/>
          <w:rFonts w:ascii="Times New Roman" w:eastAsia="Times New Roman" w:hAnsi="Times New Roman" w:cs="Times New Roman"/>
          <w:szCs w:val="24"/>
          <w:lang w:eastAsia="en-GB"/>
        </w:rPr>
      </w:pPr>
      <w:ins w:id="441" w:author="David Halford (ESO)" w:date="2023-12-21T12:34:00Z">
        <w:r w:rsidRPr="001D346D">
          <w:rPr>
            <w:rFonts w:asciiTheme="majorHAnsi" w:eastAsia="Times New Roman" w:hAnsiTheme="majorHAnsi" w:cstheme="majorHAnsi"/>
            <w:szCs w:val="24"/>
            <w:lang w:eastAsia="en-GB"/>
          </w:rPr>
          <w:t xml:space="preserve">*The key </w:t>
        </w:r>
      </w:ins>
      <w:ins w:id="442" w:author="ESO Code Admin" w:date="2023-12-21T15:30:00Z">
        <w:r w:rsidR="004A7E37">
          <w:rPr>
            <w:rFonts w:asciiTheme="majorHAnsi" w:eastAsia="Times New Roman" w:hAnsiTheme="majorHAnsi" w:cstheme="majorHAnsi"/>
            <w:szCs w:val="24"/>
            <w:lang w:eastAsia="en-GB"/>
          </w:rPr>
          <w:t>is</w:t>
        </w:r>
      </w:ins>
      <w:ins w:id="443" w:author="David Halford (ESO)" w:date="2023-12-21T12:34:00Z">
        <w:r w:rsidRPr="001D346D">
          <w:rPr>
            <w:rFonts w:asciiTheme="majorHAnsi" w:eastAsia="Times New Roman" w:hAnsiTheme="majorHAnsi" w:cstheme="majorHAnsi"/>
            <w:szCs w:val="24"/>
            <w:lang w:eastAsia="en-GB"/>
          </w:rPr>
          <w:t xml:space="preserve"> ensur</w:t>
        </w:r>
      </w:ins>
      <w:ins w:id="444" w:author="ESO Code Admin" w:date="2023-12-21T15:31:00Z">
        <w:r w:rsidR="005C5397">
          <w:rPr>
            <w:rFonts w:asciiTheme="majorHAnsi" w:eastAsia="Times New Roman" w:hAnsiTheme="majorHAnsi" w:cstheme="majorHAnsi"/>
            <w:szCs w:val="24"/>
            <w:lang w:eastAsia="en-GB"/>
          </w:rPr>
          <w:t>ing the connections queue is not unlocked</w:t>
        </w:r>
      </w:ins>
      <w:ins w:id="445" w:author="David Halford (ESO)" w:date="2023-12-21T12:34:00Z">
        <w:r w:rsidRPr="001D346D">
          <w:rPr>
            <w:rFonts w:asciiTheme="majorHAnsi" w:eastAsia="Times New Roman" w:hAnsiTheme="majorHAnsi" w:cstheme="majorHAnsi"/>
            <w:szCs w:val="24"/>
            <w:lang w:eastAsia="en-GB"/>
          </w:rPr>
          <w:t xml:space="preserve"> at the expense of having much higher future balancing costs</w:t>
        </w:r>
        <w:r w:rsidRPr="00217814">
          <w:rPr>
            <w:rFonts w:ascii="Times New Roman" w:eastAsia="Times New Roman" w:hAnsi="Times New Roman" w:cs="Times New Roman"/>
            <w:szCs w:val="24"/>
            <w:lang w:eastAsia="en-GB"/>
          </w:rPr>
          <w:t>.</w:t>
        </w:r>
      </w:ins>
    </w:p>
    <w:p w14:paraId="7C66D5F0" w14:textId="294F5948" w:rsidR="008522B3" w:rsidRDefault="006A4B21" w:rsidP="001B66E6">
      <w:pPr>
        <w:spacing w:before="100" w:beforeAutospacing="1" w:after="120" w:line="240" w:lineRule="auto"/>
        <w:rPr>
          <w:ins w:id="446" w:author="Lizzie Timmins (ESO)" w:date="2023-12-18T17:08:00Z"/>
          <w:rFonts w:asciiTheme="majorHAnsi" w:eastAsia="Times New Roman" w:hAnsiTheme="majorHAnsi" w:cstheme="majorHAnsi"/>
          <w:szCs w:val="24"/>
          <w:lang w:eastAsia="en-GB"/>
        </w:rPr>
      </w:pPr>
      <w:ins w:id="447" w:author="Lizzie Timmins (ESO)" w:date="2023-12-18T17:03:00Z">
        <w:r>
          <w:rPr>
            <w:rFonts w:asciiTheme="majorHAnsi" w:eastAsia="Times New Roman" w:hAnsiTheme="majorHAnsi" w:cstheme="majorHAnsi"/>
            <w:szCs w:val="24"/>
            <w:lang w:eastAsia="en-GB"/>
          </w:rPr>
          <w:t xml:space="preserve">Several </w:t>
        </w:r>
      </w:ins>
      <w:ins w:id="448" w:author="Lizzie Timmins (ESO)" w:date="2023-12-18T16:55:00Z">
        <w:r w:rsidR="008522B3">
          <w:rPr>
            <w:rFonts w:asciiTheme="majorHAnsi" w:eastAsia="Times New Roman" w:hAnsiTheme="majorHAnsi" w:cstheme="majorHAnsi"/>
            <w:szCs w:val="24"/>
            <w:lang w:eastAsia="en-GB"/>
          </w:rPr>
          <w:t>DNO Workgroup members</w:t>
        </w:r>
      </w:ins>
      <w:ins w:id="449" w:author="Lizzie Timmins (ESO)" w:date="2023-12-18T17:03:00Z">
        <w:r>
          <w:rPr>
            <w:rFonts w:asciiTheme="majorHAnsi" w:eastAsia="Times New Roman" w:hAnsiTheme="majorHAnsi" w:cstheme="majorHAnsi"/>
            <w:szCs w:val="24"/>
            <w:lang w:eastAsia="en-GB"/>
          </w:rPr>
          <w:t xml:space="preserve"> </w:t>
        </w:r>
      </w:ins>
      <w:ins w:id="450" w:author="Lizzie Timmins (ESO)" w:date="2023-12-18T17:04:00Z">
        <w:r w:rsidR="00D318F7">
          <w:rPr>
            <w:rFonts w:asciiTheme="majorHAnsi" w:eastAsia="Times New Roman" w:hAnsiTheme="majorHAnsi" w:cstheme="majorHAnsi"/>
            <w:szCs w:val="24"/>
            <w:lang w:eastAsia="en-GB"/>
          </w:rPr>
          <w:t>echoed the concerns raised by the ENA</w:t>
        </w:r>
      </w:ins>
      <w:ins w:id="451" w:author="Lizzie Timmins (ESO)" w:date="2023-12-18T17:05:00Z">
        <w:r w:rsidR="00417886">
          <w:rPr>
            <w:rFonts w:asciiTheme="majorHAnsi" w:eastAsia="Times New Roman" w:hAnsiTheme="majorHAnsi" w:cstheme="majorHAnsi"/>
            <w:szCs w:val="24"/>
            <w:lang w:eastAsia="en-GB"/>
          </w:rPr>
          <w:t>, noting that the implementation date of GC0117 is several years away</w:t>
        </w:r>
      </w:ins>
      <w:ins w:id="452" w:author="Lizzie Timmins (ESO)" w:date="2023-12-18T17:06:00Z">
        <w:r w:rsidR="004B57C7">
          <w:rPr>
            <w:rFonts w:asciiTheme="majorHAnsi" w:eastAsia="Times New Roman" w:hAnsiTheme="majorHAnsi" w:cstheme="majorHAnsi"/>
            <w:szCs w:val="24"/>
            <w:lang w:eastAsia="en-GB"/>
          </w:rPr>
          <w:t xml:space="preserve">. They also </w:t>
        </w:r>
      </w:ins>
      <w:ins w:id="453" w:author="Lizzie Timmins (ESO)" w:date="2023-12-18T17:07:00Z">
        <w:r w:rsidR="00BA5272">
          <w:rPr>
            <w:rFonts w:asciiTheme="majorHAnsi" w:eastAsia="Times New Roman" w:hAnsiTheme="majorHAnsi" w:cstheme="majorHAnsi"/>
            <w:szCs w:val="24"/>
            <w:lang w:eastAsia="en-GB"/>
          </w:rPr>
          <w:t xml:space="preserve">advocated for further engagement with the SCG and Open Networks to work towards a whole system </w:t>
        </w:r>
      </w:ins>
      <w:ins w:id="454" w:author="ESO Code Admin" w:date="2023-12-21T15:32:00Z">
        <w:r w:rsidR="00CB4886">
          <w:rPr>
            <w:rFonts w:asciiTheme="majorHAnsi" w:eastAsia="Times New Roman" w:hAnsiTheme="majorHAnsi" w:cstheme="majorHAnsi"/>
            <w:szCs w:val="24"/>
            <w:lang w:eastAsia="en-GB"/>
          </w:rPr>
          <w:t>solution and</w:t>
        </w:r>
      </w:ins>
      <w:ins w:id="455" w:author="Lizzie Timmins (ESO)" w:date="2023-12-18T17:07:00Z">
        <w:r w:rsidR="003672A1">
          <w:rPr>
            <w:rFonts w:asciiTheme="majorHAnsi" w:eastAsia="Times New Roman" w:hAnsiTheme="majorHAnsi" w:cstheme="majorHAnsi"/>
            <w:szCs w:val="24"/>
            <w:lang w:eastAsia="en-GB"/>
          </w:rPr>
          <w:t xml:space="preserve"> noted that the</w:t>
        </w:r>
      </w:ins>
      <w:ins w:id="456" w:author="Lizzie Timmins (ESO)" w:date="2023-12-19T08:54:00Z">
        <w:r w:rsidR="00D30955">
          <w:rPr>
            <w:rFonts w:asciiTheme="majorHAnsi" w:eastAsia="Times New Roman" w:hAnsiTheme="majorHAnsi" w:cstheme="majorHAnsi"/>
            <w:szCs w:val="24"/>
            <w:lang w:eastAsia="en-GB"/>
          </w:rPr>
          <w:t xml:space="preserve"> current</w:t>
        </w:r>
      </w:ins>
      <w:ins w:id="457" w:author="Lizzie Timmins (ESO)" w:date="2023-12-18T17:07:00Z">
        <w:r w:rsidR="003672A1">
          <w:rPr>
            <w:rFonts w:asciiTheme="majorHAnsi" w:eastAsia="Times New Roman" w:hAnsiTheme="majorHAnsi" w:cstheme="majorHAnsi"/>
            <w:szCs w:val="24"/>
            <w:lang w:eastAsia="en-GB"/>
          </w:rPr>
          <w:t xml:space="preserve"> </w:t>
        </w:r>
        <w:proofErr w:type="gramStart"/>
        <w:r w:rsidR="003672A1">
          <w:rPr>
            <w:rFonts w:asciiTheme="majorHAnsi" w:eastAsia="Times New Roman" w:hAnsiTheme="majorHAnsi" w:cstheme="majorHAnsi"/>
            <w:szCs w:val="24"/>
            <w:lang w:eastAsia="en-GB"/>
          </w:rPr>
          <w:t>Original</w:t>
        </w:r>
        <w:proofErr w:type="gramEnd"/>
        <w:r w:rsidR="003672A1">
          <w:rPr>
            <w:rFonts w:asciiTheme="majorHAnsi" w:eastAsia="Times New Roman" w:hAnsiTheme="majorHAnsi" w:cstheme="majorHAnsi"/>
            <w:szCs w:val="24"/>
            <w:lang w:eastAsia="en-GB"/>
          </w:rPr>
          <w:t xml:space="preserve"> solution was not consulted on in the Workgroup </w:t>
        </w:r>
      </w:ins>
      <w:ins w:id="458" w:author="Lizzie Timmins (ESO)" w:date="2023-12-18T17:08:00Z">
        <w:r w:rsidR="003672A1">
          <w:rPr>
            <w:rFonts w:asciiTheme="majorHAnsi" w:eastAsia="Times New Roman" w:hAnsiTheme="majorHAnsi" w:cstheme="majorHAnsi"/>
            <w:szCs w:val="24"/>
            <w:lang w:eastAsia="en-GB"/>
          </w:rPr>
          <w:t>Consultation</w:t>
        </w:r>
      </w:ins>
      <w:ins w:id="459" w:author="Lizzie Timmins (ESO)" w:date="2023-12-18T17:07:00Z">
        <w:r w:rsidR="003672A1">
          <w:rPr>
            <w:rFonts w:asciiTheme="majorHAnsi" w:eastAsia="Times New Roman" w:hAnsiTheme="majorHAnsi" w:cstheme="majorHAnsi"/>
            <w:szCs w:val="24"/>
            <w:lang w:eastAsia="en-GB"/>
          </w:rPr>
          <w:t xml:space="preserve">, including the </w:t>
        </w:r>
      </w:ins>
      <w:ins w:id="460" w:author="Lizzie Timmins (ESO)" w:date="2023-12-18T17:08:00Z">
        <w:r w:rsidR="003672A1">
          <w:rPr>
            <w:rFonts w:asciiTheme="majorHAnsi" w:eastAsia="Times New Roman" w:hAnsiTheme="majorHAnsi" w:cstheme="majorHAnsi"/>
            <w:szCs w:val="24"/>
            <w:lang w:eastAsia="en-GB"/>
          </w:rPr>
          <w:t>removal of BELLAs as an option.</w:t>
        </w:r>
      </w:ins>
    </w:p>
    <w:p w14:paraId="5A160675" w14:textId="524CC729" w:rsidR="0057501A" w:rsidRPr="001B66E6" w:rsidRDefault="0057501A" w:rsidP="001B66E6">
      <w:pPr>
        <w:spacing w:before="100" w:beforeAutospacing="1" w:after="120" w:line="240" w:lineRule="auto"/>
        <w:rPr>
          <w:ins w:id="461" w:author="Lizzie Timmins (ESO)" w:date="2023-12-18T16:52:00Z"/>
          <w:rFonts w:asciiTheme="majorHAnsi" w:eastAsia="Times New Roman" w:hAnsiTheme="majorHAnsi" w:cstheme="majorHAnsi"/>
          <w:szCs w:val="24"/>
          <w:lang w:eastAsia="en-GB"/>
        </w:rPr>
      </w:pPr>
      <w:ins w:id="462" w:author="Lizzie Timmins (ESO)" w:date="2023-12-18T17:08:00Z">
        <w:r>
          <w:rPr>
            <w:rFonts w:asciiTheme="majorHAnsi" w:eastAsia="Times New Roman" w:hAnsiTheme="majorHAnsi" w:cstheme="majorHAnsi"/>
            <w:szCs w:val="24"/>
            <w:lang w:eastAsia="en-GB"/>
          </w:rPr>
          <w:t xml:space="preserve">The Proposer later responded to the DNO views, highlighting the importance of progressing GC0117 due to the time </w:t>
        </w:r>
        <w:r w:rsidR="00BD17D3">
          <w:rPr>
            <w:rFonts w:asciiTheme="majorHAnsi" w:eastAsia="Times New Roman" w:hAnsiTheme="majorHAnsi" w:cstheme="majorHAnsi"/>
            <w:szCs w:val="24"/>
            <w:lang w:eastAsia="en-GB"/>
          </w:rPr>
          <w:t xml:space="preserve">required for implementation and the consequential </w:t>
        </w:r>
        <w:r w:rsidR="00BD17D3">
          <w:rPr>
            <w:rFonts w:asciiTheme="majorHAnsi" w:eastAsia="Times New Roman" w:hAnsiTheme="majorHAnsi" w:cstheme="majorHAnsi"/>
            <w:szCs w:val="24"/>
            <w:lang w:eastAsia="en-GB"/>
          </w:rPr>
          <w:lastRenderedPageBreak/>
          <w:t xml:space="preserve">modifications. The Proposer </w:t>
        </w:r>
      </w:ins>
      <w:ins w:id="463" w:author="Lizzie Timmins (ESO)" w:date="2023-12-18T17:09:00Z">
        <w:r w:rsidR="00176F77">
          <w:rPr>
            <w:rFonts w:asciiTheme="majorHAnsi" w:eastAsia="Times New Roman" w:hAnsiTheme="majorHAnsi" w:cstheme="majorHAnsi"/>
            <w:szCs w:val="24"/>
            <w:lang w:eastAsia="en-GB"/>
          </w:rPr>
          <w:t xml:space="preserve">also </w:t>
        </w:r>
        <w:r w:rsidR="00BD17D3">
          <w:rPr>
            <w:rFonts w:asciiTheme="majorHAnsi" w:eastAsia="Times New Roman" w:hAnsiTheme="majorHAnsi" w:cstheme="majorHAnsi"/>
            <w:szCs w:val="24"/>
            <w:lang w:eastAsia="en-GB"/>
          </w:rPr>
          <w:t>highlighted that</w:t>
        </w:r>
        <w:r w:rsidR="00176F77">
          <w:rPr>
            <w:rFonts w:asciiTheme="majorHAnsi" w:eastAsia="Times New Roman" w:hAnsiTheme="majorHAnsi" w:cstheme="majorHAnsi"/>
            <w:szCs w:val="24"/>
            <w:lang w:eastAsia="en-GB"/>
          </w:rPr>
          <w:t xml:space="preserve"> there has been significant engagement with the SCG and Open Networks throughout the progress of this Modification.</w:t>
        </w:r>
      </w:ins>
      <w:ins w:id="464" w:author="Lizzie Timmins (ESO)" w:date="2023-12-19T08:56:00Z">
        <w:r w:rsidR="00B8272E">
          <w:rPr>
            <w:rFonts w:asciiTheme="majorHAnsi" w:eastAsia="Times New Roman" w:hAnsiTheme="majorHAnsi" w:cstheme="majorHAnsi"/>
            <w:szCs w:val="24"/>
            <w:lang w:eastAsia="en-GB"/>
          </w:rPr>
          <w:t xml:space="preserve"> It is the Proposer’s purview to change their solution at any point </w:t>
        </w:r>
        <w:r w:rsidR="00BA6CEC">
          <w:rPr>
            <w:rFonts w:asciiTheme="majorHAnsi" w:eastAsia="Times New Roman" w:hAnsiTheme="majorHAnsi" w:cstheme="majorHAnsi"/>
            <w:szCs w:val="24"/>
            <w:lang w:eastAsia="en-GB"/>
          </w:rPr>
          <w:t>prior to publishing of the Workgroup report.</w:t>
        </w:r>
      </w:ins>
    </w:p>
    <w:p w14:paraId="0E34CD8F" w14:textId="77777777" w:rsidR="001B66E6" w:rsidRPr="001B66E6" w:rsidRDefault="001B66E6" w:rsidP="006A13D7">
      <w:pPr>
        <w:spacing w:line="240" w:lineRule="auto"/>
        <w:jc w:val="both"/>
        <w:textAlignment w:val="baseline"/>
        <w:rPr>
          <w:rFonts w:asciiTheme="majorHAnsi" w:eastAsia="Times New Roman" w:hAnsiTheme="majorHAnsi" w:cstheme="majorHAnsi"/>
          <w:szCs w:val="24"/>
          <w:lang w:eastAsia="en-GB"/>
        </w:rPr>
      </w:pPr>
    </w:p>
    <w:p w14:paraId="0F2C7ADA" w14:textId="77777777" w:rsidR="0037660E" w:rsidRDefault="0037660E" w:rsidP="006A13D7">
      <w:pPr>
        <w:spacing w:line="240" w:lineRule="auto"/>
        <w:jc w:val="both"/>
        <w:textAlignment w:val="baseline"/>
        <w:rPr>
          <w:rFonts w:eastAsia="Times New Roman"/>
          <w:szCs w:val="24"/>
          <w:lang w:eastAsia="en-GB"/>
        </w:rPr>
      </w:pPr>
    </w:p>
    <w:p w14:paraId="1D804D33" w14:textId="674BFCEF" w:rsidR="00AC3B98" w:rsidRDefault="00AE1E63" w:rsidP="006A13D7">
      <w:pPr>
        <w:spacing w:line="240" w:lineRule="auto"/>
        <w:jc w:val="both"/>
        <w:textAlignment w:val="baseline"/>
        <w:rPr>
          <w:rFonts w:asciiTheme="majorHAnsi" w:eastAsiaTheme="majorEastAsia" w:hAnsiTheme="majorHAnsi" w:cstheme="majorBidi"/>
          <w:b/>
          <w:sz w:val="28"/>
          <w:szCs w:val="26"/>
          <w:u w:val="single"/>
        </w:rPr>
      </w:pPr>
      <w:r w:rsidRPr="00C853BF">
        <w:rPr>
          <w:rFonts w:asciiTheme="majorHAnsi" w:eastAsiaTheme="majorEastAsia" w:hAnsiTheme="majorHAnsi" w:cstheme="majorBidi"/>
          <w:b/>
          <w:sz w:val="28"/>
          <w:szCs w:val="26"/>
          <w:u w:val="single"/>
        </w:rPr>
        <w:t>Interactions</w:t>
      </w:r>
    </w:p>
    <w:p w14:paraId="5C6FD485" w14:textId="52EB8911" w:rsidR="00AE1E63" w:rsidRPr="003C7867" w:rsidRDefault="00AE1E63" w:rsidP="00AE1E63">
      <w:r w:rsidRPr="003C7867">
        <w:t xml:space="preserve">A discussion took place </w:t>
      </w:r>
      <w:ins w:id="465" w:author="Lizzie Timmins (ESO)" w:date="2023-12-20T09:30:00Z">
        <w:r w:rsidR="0086589F">
          <w:t xml:space="preserve">between the Code </w:t>
        </w:r>
        <w:proofErr w:type="spellStart"/>
        <w:r w:rsidR="0086589F">
          <w:t>Adminstrator</w:t>
        </w:r>
        <w:proofErr w:type="spellEnd"/>
        <w:r w:rsidR="0086589F">
          <w:t xml:space="preserve"> and</w:t>
        </w:r>
      </w:ins>
      <w:r w:rsidRPr="003C7867">
        <w:t xml:space="preserve"> Ofgem on 16 August</w:t>
      </w:r>
      <w:r>
        <w:t xml:space="preserve"> 2023</w:t>
      </w:r>
      <w:r w:rsidRPr="003C7867">
        <w:t xml:space="preserve"> to give an overview of the potential changes</w:t>
      </w:r>
      <w:r w:rsidR="00A37935">
        <w:t xml:space="preserve"> required in other codes</w:t>
      </w:r>
      <w:r w:rsidRPr="003C7867">
        <w:t xml:space="preserve">, and it was agreed that these could </w:t>
      </w:r>
      <w:proofErr w:type="gramStart"/>
      <w:r w:rsidRPr="003C7867">
        <w:t>follow after</w:t>
      </w:r>
      <w:proofErr w:type="gramEnd"/>
      <w:r w:rsidRPr="003C7867">
        <w:t xml:space="preserve"> a decision on GC0117 had been made on the basis of:</w:t>
      </w:r>
    </w:p>
    <w:p w14:paraId="4938DB11" w14:textId="46DEE8A6" w:rsidR="00AE1E63" w:rsidRPr="003C7867" w:rsidRDefault="00AE1E63" w:rsidP="00AE1E63">
      <w:pPr>
        <w:pStyle w:val="ListParagraph"/>
        <w:numPr>
          <w:ilvl w:val="0"/>
          <w:numId w:val="55"/>
        </w:numPr>
        <w:spacing w:before="0" w:after="0" w:line="240" w:lineRule="auto"/>
        <w:contextualSpacing w:val="0"/>
      </w:pPr>
      <w:proofErr w:type="gramStart"/>
      <w:r w:rsidRPr="003C7867">
        <w:t>The majority of</w:t>
      </w:r>
      <w:proofErr w:type="gramEnd"/>
      <w:r w:rsidRPr="003C7867">
        <w:t xml:space="preserve"> changes relate to the Original Proposal which has an implementation date of the </w:t>
      </w:r>
      <w:r w:rsidRPr="00FC23DD">
        <w:t>01</w:t>
      </w:r>
      <w:r w:rsidRPr="003C7867">
        <w:t xml:space="preserve"> June 2027 which should provide adequate time for these changes to be raised.</w:t>
      </w:r>
    </w:p>
    <w:p w14:paraId="2538F278" w14:textId="7AFF2E06" w:rsidR="00AE1E63" w:rsidRPr="003C7867" w:rsidRDefault="005544DC" w:rsidP="00AE1E63">
      <w:pPr>
        <w:pStyle w:val="ListParagraph"/>
        <w:numPr>
          <w:ilvl w:val="0"/>
          <w:numId w:val="55"/>
        </w:numPr>
        <w:spacing w:before="0" w:after="0" w:line="240" w:lineRule="auto"/>
        <w:contextualSpacing w:val="0"/>
      </w:pPr>
      <w:ins w:id="466" w:author="Lizzie Timmins (ESO)" w:date="2023-12-18T16:34:00Z">
        <w:r>
          <w:t xml:space="preserve">If WAGCM1 is approved, </w:t>
        </w:r>
      </w:ins>
      <w:ins w:id="467" w:author="Lizzie Timmins (ESO)" w:date="2023-12-18T16:35:00Z">
        <w:r w:rsidR="00523F4F">
          <w:t>this</w:t>
        </w:r>
      </w:ins>
      <w:r w:rsidR="00AE1E63" w:rsidRPr="003C7867">
        <w:t xml:space="preserve"> </w:t>
      </w:r>
      <w:ins w:id="468" w:author="Lizzie Timmins (ESO)" w:date="2023-12-18T16:35:00Z">
        <w:r w:rsidR="00523F4F">
          <w:t>c</w:t>
        </w:r>
      </w:ins>
      <w:r w:rsidR="00AE1E63" w:rsidRPr="003C7867">
        <w:t xml:space="preserve">ould result in different versions of the proposed </w:t>
      </w:r>
      <w:r w:rsidR="00FF3FB6">
        <w:t>l</w:t>
      </w:r>
      <w:r w:rsidR="00AE1E63" w:rsidRPr="003C7867">
        <w:t xml:space="preserve">egal </w:t>
      </w:r>
      <w:r w:rsidR="00FF3FB6">
        <w:t>t</w:t>
      </w:r>
      <w:r w:rsidR="00AE1E63" w:rsidRPr="003C7867">
        <w:t>ext needing to be presented for each code change.</w:t>
      </w:r>
    </w:p>
    <w:p w14:paraId="64909FC8" w14:textId="77777777" w:rsidR="00AE1E63" w:rsidRPr="003C7867" w:rsidRDefault="00AE1E63" w:rsidP="006A13D7">
      <w:pPr>
        <w:spacing w:line="240" w:lineRule="auto"/>
        <w:jc w:val="both"/>
        <w:textAlignment w:val="baseline"/>
        <w:rPr>
          <w:rFonts w:asciiTheme="majorHAnsi" w:eastAsiaTheme="majorEastAsia" w:hAnsiTheme="majorHAnsi" w:cstheme="majorBidi"/>
          <w:b/>
          <w:sz w:val="28"/>
          <w:szCs w:val="26"/>
          <w:u w:val="single"/>
        </w:rPr>
      </w:pPr>
    </w:p>
    <w:p w14:paraId="4FECE972" w14:textId="77777777" w:rsidR="00AE1E63" w:rsidRPr="003C7867" w:rsidRDefault="00AE1E63" w:rsidP="00AE1E63">
      <w:r w:rsidRPr="003C7867">
        <w:t>BSC</w:t>
      </w:r>
    </w:p>
    <w:p w14:paraId="4EC4A436" w14:textId="58E89941" w:rsidR="00AE1E63" w:rsidRPr="003C7867" w:rsidRDefault="00AE1E63" w:rsidP="00AE1E63">
      <w:pPr>
        <w:pStyle w:val="ListParagraph"/>
        <w:numPr>
          <w:ilvl w:val="0"/>
          <w:numId w:val="52"/>
        </w:numPr>
        <w:spacing w:before="0" w:after="0" w:line="240" w:lineRule="auto"/>
        <w:contextualSpacing w:val="0"/>
      </w:pPr>
      <w:r w:rsidRPr="003C7867">
        <w:t xml:space="preserve">Amendments </w:t>
      </w:r>
      <w:r w:rsidR="00AB4A00">
        <w:t xml:space="preserve">are </w:t>
      </w:r>
      <w:r w:rsidRPr="003C7867">
        <w:t xml:space="preserve">required </w:t>
      </w:r>
      <w:r w:rsidR="00611E7C">
        <w:t xml:space="preserve">for the Original Proposal </w:t>
      </w:r>
      <w:r w:rsidRPr="003C7867">
        <w:t xml:space="preserve">to </w:t>
      </w:r>
      <w:commentRangeStart w:id="469"/>
      <w:commentRangeStart w:id="470"/>
      <w:r w:rsidRPr="003C7867">
        <w:t>ensure</w:t>
      </w:r>
      <w:r w:rsidR="00480B4A">
        <w:t xml:space="preserve"> future</w:t>
      </w:r>
      <w:r w:rsidRPr="003C7867">
        <w:t xml:space="preserve"> </w:t>
      </w:r>
      <w:r w:rsidR="00AB4A00" w:rsidRPr="003C7867">
        <w:t xml:space="preserve">Embedded </w:t>
      </w:r>
      <w:r w:rsidRPr="003C7867">
        <w:t xml:space="preserve">Large </w:t>
      </w:r>
      <w:commentRangeEnd w:id="469"/>
      <w:r w:rsidR="00D3540B">
        <w:rPr>
          <w:rStyle w:val="CommentReference"/>
        </w:rPr>
        <w:commentReference w:id="469"/>
      </w:r>
      <w:commentRangeEnd w:id="470"/>
      <w:r w:rsidR="005357DB">
        <w:rPr>
          <w:rStyle w:val="CommentReference"/>
        </w:rPr>
        <w:commentReference w:id="470"/>
      </w:r>
      <w:r w:rsidRPr="003C7867">
        <w:t>Power Stations require registration in CMRS (rather than SMRS)</w:t>
      </w:r>
      <w:r w:rsidR="00611E7C">
        <w:t>.</w:t>
      </w:r>
    </w:p>
    <w:p w14:paraId="68DC97BD" w14:textId="6FD76BCD" w:rsidR="00AE1E63" w:rsidRPr="003C7867" w:rsidRDefault="00AE1E63" w:rsidP="00AE1E63">
      <w:pPr>
        <w:pStyle w:val="ListParagraph"/>
        <w:numPr>
          <w:ilvl w:val="0"/>
          <w:numId w:val="52"/>
        </w:numPr>
        <w:spacing w:before="0" w:after="0" w:line="240" w:lineRule="auto"/>
        <w:contextualSpacing w:val="0"/>
      </w:pPr>
      <w:r w:rsidRPr="003C7867">
        <w:t>The Original Proposal and WAGCM</w:t>
      </w:r>
      <w:r w:rsidR="007237E1">
        <w:t>1</w:t>
      </w:r>
      <w:r w:rsidRPr="003C7867">
        <w:t xml:space="preserve"> will require clarification on the current conditions on which plant and apparatus can be aggregated into a single CVA BM Unit - </w:t>
      </w:r>
      <w:r w:rsidR="005C5108">
        <w:t>t</w:t>
      </w:r>
      <w:r w:rsidRPr="003C7867">
        <w:t>he WG discussed this with the proposer and there are no plans to amend the current thresholds.</w:t>
      </w:r>
    </w:p>
    <w:p w14:paraId="71B60B9E" w14:textId="77777777" w:rsidR="00AE1E63" w:rsidRPr="003C7867" w:rsidRDefault="00AE1E63" w:rsidP="00AE1E63">
      <w:pPr>
        <w:pStyle w:val="ListParagraph"/>
        <w:rPr>
          <w:rFonts w:eastAsiaTheme="minorHAnsi"/>
        </w:rPr>
      </w:pPr>
    </w:p>
    <w:p w14:paraId="6FE8A40E" w14:textId="77777777" w:rsidR="00AE1E63" w:rsidRPr="003C7867" w:rsidRDefault="00AE1E63" w:rsidP="00AE1E63">
      <w:r w:rsidRPr="003C7867">
        <w:t>Distribution Code</w:t>
      </w:r>
    </w:p>
    <w:p w14:paraId="4AEAB06F" w14:textId="77777777" w:rsidR="00AE1E63" w:rsidRPr="003C7867" w:rsidRDefault="00AE1E63" w:rsidP="00AE1E63">
      <w:pPr>
        <w:pStyle w:val="ListParagraph"/>
        <w:numPr>
          <w:ilvl w:val="0"/>
          <w:numId w:val="53"/>
        </w:numPr>
        <w:spacing w:before="0" w:after="0" w:line="240" w:lineRule="auto"/>
        <w:contextualSpacing w:val="0"/>
      </w:pPr>
      <w:r w:rsidRPr="003C7867">
        <w:t xml:space="preserve">Small and Large Power Station thresholds refer to Grid Code definitions, but changes would need to be made to the </w:t>
      </w:r>
      <w:proofErr w:type="gramStart"/>
      <w:r w:rsidRPr="003C7867">
        <w:t>Medium</w:t>
      </w:r>
      <w:proofErr w:type="gramEnd"/>
      <w:r w:rsidRPr="003C7867">
        <w:t xml:space="preserve"> threshold as this is currently defined in the Distribution Code.</w:t>
      </w:r>
    </w:p>
    <w:p w14:paraId="287F7C33" w14:textId="4C905DD1" w:rsidR="00AE1E63" w:rsidRDefault="00AE1E63" w:rsidP="00AE1E63">
      <w:pPr>
        <w:pStyle w:val="ListParagraph"/>
        <w:numPr>
          <w:ilvl w:val="0"/>
          <w:numId w:val="53"/>
        </w:numPr>
        <w:spacing w:before="0" w:after="0" w:line="240" w:lineRule="auto"/>
        <w:contextualSpacing w:val="0"/>
      </w:pPr>
      <w:r w:rsidRPr="003C7867">
        <w:t xml:space="preserve">The concept of Licence Exempt Embedded Medium Power Stations (LEEMPS) would still </w:t>
      </w:r>
      <w:r w:rsidR="005C5108">
        <w:t xml:space="preserve">be required for </w:t>
      </w:r>
      <w:r w:rsidRPr="003C7867">
        <w:t xml:space="preserve">existing </w:t>
      </w:r>
      <w:r w:rsidR="005C5108">
        <w:t xml:space="preserve">Medium </w:t>
      </w:r>
      <w:r w:rsidRPr="003C7867">
        <w:t>Power Stations</w:t>
      </w:r>
      <w:commentRangeStart w:id="471"/>
      <w:commentRangeStart w:id="472"/>
      <w:commentRangeEnd w:id="471"/>
      <w:r w:rsidR="00966A12">
        <w:rPr>
          <w:rStyle w:val="CommentReference"/>
        </w:rPr>
        <w:commentReference w:id="471"/>
      </w:r>
      <w:commentRangeEnd w:id="472"/>
      <w:r w:rsidR="00AB35C5">
        <w:rPr>
          <w:rStyle w:val="CommentReference"/>
        </w:rPr>
        <w:commentReference w:id="472"/>
      </w:r>
      <w:r w:rsidRPr="003C7867">
        <w:t xml:space="preserve"> if the original proposal were to be approved.</w:t>
      </w:r>
    </w:p>
    <w:p w14:paraId="2729C6A1" w14:textId="746BE35E" w:rsidR="005E311C" w:rsidRPr="003C7867" w:rsidRDefault="005E311C" w:rsidP="00AE1E63">
      <w:pPr>
        <w:pStyle w:val="ListParagraph"/>
        <w:numPr>
          <w:ilvl w:val="0"/>
          <w:numId w:val="53"/>
        </w:numPr>
        <w:spacing w:before="0" w:after="0" w:line="240" w:lineRule="auto"/>
        <w:contextualSpacing w:val="0"/>
      </w:pPr>
      <w:r>
        <w:t xml:space="preserve">EREC G99 has specific clauses for Medium Power Stations, which </w:t>
      </w:r>
      <w:r w:rsidR="0087401C">
        <w:t>will require amending.</w:t>
      </w:r>
    </w:p>
    <w:p w14:paraId="3DCC7D41" w14:textId="77777777" w:rsidR="00AE1E63" w:rsidRPr="003C7867" w:rsidRDefault="00AE1E63" w:rsidP="00AE1E63"/>
    <w:p w14:paraId="68EE0073" w14:textId="77777777" w:rsidR="00AE1E63" w:rsidRPr="003C7867" w:rsidRDefault="00AE1E63" w:rsidP="00AE1E63">
      <w:r w:rsidRPr="003C7867">
        <w:t>CUSC</w:t>
      </w:r>
    </w:p>
    <w:p w14:paraId="0D9433D1" w14:textId="77777777" w:rsidR="00AE1E63" w:rsidRPr="003C7867" w:rsidRDefault="00AE1E63" w:rsidP="00AE1E63">
      <w:pPr>
        <w:pStyle w:val="ListParagraph"/>
        <w:numPr>
          <w:ilvl w:val="0"/>
          <w:numId w:val="54"/>
        </w:numPr>
        <w:spacing w:before="0" w:after="0" w:line="240" w:lineRule="auto"/>
        <w:contextualSpacing w:val="0"/>
      </w:pPr>
      <w:r w:rsidRPr="003C7867">
        <w:t>Small, Medium &amp; Large refer to the Grid Code definitions so no changes would be required.</w:t>
      </w:r>
    </w:p>
    <w:p w14:paraId="09948BF5" w14:textId="77777777" w:rsidR="00AE1E63" w:rsidRPr="003C7867" w:rsidRDefault="00AE1E63" w:rsidP="00AE1E63">
      <w:pPr>
        <w:pStyle w:val="ListParagraph"/>
        <w:numPr>
          <w:ilvl w:val="0"/>
          <w:numId w:val="54"/>
        </w:numPr>
        <w:spacing w:before="0" w:after="0" w:line="240" w:lineRule="auto"/>
        <w:contextualSpacing w:val="0"/>
      </w:pPr>
      <w:r w:rsidRPr="003C7867">
        <w:t>In the Original Proposal, changes may be required to the references of Bilateral Embedded Licence Exemptible Large Power Station Agreements (BELLAs), as these would not be available going forwards but will still exist for existing generators who have them.</w:t>
      </w:r>
    </w:p>
    <w:p w14:paraId="22C9DDDE" w14:textId="77777777" w:rsidR="00AE1E63" w:rsidRPr="003C7867" w:rsidRDefault="00AE1E63" w:rsidP="00AE1E63">
      <w:pPr>
        <w:pStyle w:val="ListParagraph"/>
        <w:numPr>
          <w:ilvl w:val="0"/>
          <w:numId w:val="54"/>
        </w:numPr>
        <w:spacing w:before="0" w:after="0" w:line="240" w:lineRule="auto"/>
        <w:contextualSpacing w:val="0"/>
      </w:pPr>
      <w:proofErr w:type="gramStart"/>
      <w:r w:rsidRPr="003C7867">
        <w:t>The majority of</w:t>
      </w:r>
      <w:proofErr w:type="gramEnd"/>
      <w:r w:rsidRPr="003C7867">
        <w:t xml:space="preserve"> references to ‘Large Power Station’ in the CUSC refer to a CUSC Schedule 1 that lists the names of Users.</w:t>
      </w:r>
    </w:p>
    <w:p w14:paraId="35515967" w14:textId="77777777" w:rsidR="00AE1E63" w:rsidRPr="003C7867" w:rsidRDefault="00AE1E63" w:rsidP="00AE1E63"/>
    <w:p w14:paraId="0CDF9066" w14:textId="77777777" w:rsidR="00AE1E63" w:rsidRPr="003C7867" w:rsidRDefault="00AE1E63" w:rsidP="00AE1E63">
      <w:r w:rsidRPr="003C7867">
        <w:t>SQSS</w:t>
      </w:r>
    </w:p>
    <w:p w14:paraId="77B35392" w14:textId="77777777" w:rsidR="00AE1E63" w:rsidRPr="003C7867" w:rsidRDefault="00AE1E63" w:rsidP="00AE1E63">
      <w:pPr>
        <w:pStyle w:val="ListParagraph"/>
        <w:numPr>
          <w:ilvl w:val="0"/>
          <w:numId w:val="55"/>
        </w:numPr>
        <w:spacing w:before="0" w:after="0" w:line="240" w:lineRule="auto"/>
        <w:contextualSpacing w:val="0"/>
      </w:pPr>
      <w:r w:rsidRPr="003C7867">
        <w:t xml:space="preserve">Small, </w:t>
      </w:r>
      <w:proofErr w:type="gramStart"/>
      <w:r w:rsidRPr="003C7867">
        <w:t>Medium</w:t>
      </w:r>
      <w:proofErr w:type="gramEnd"/>
      <w:r w:rsidRPr="003C7867">
        <w:t xml:space="preserve"> and Large thresholds would need to be amended to reflect the Original Proposal and WAGCM</w:t>
      </w:r>
    </w:p>
    <w:p w14:paraId="359A02EC" w14:textId="77777777" w:rsidR="00AE1E63" w:rsidRDefault="00AE1E63" w:rsidP="00AE1E63">
      <w:pPr>
        <w:ind w:left="360"/>
        <w:rPr>
          <w:i/>
          <w:iCs/>
        </w:rPr>
      </w:pPr>
    </w:p>
    <w:p w14:paraId="282D89E2" w14:textId="4B180052" w:rsidR="007B09D0" w:rsidRPr="00BE307B" w:rsidRDefault="007B09D0" w:rsidP="006A13D7">
      <w:pPr>
        <w:spacing w:line="240" w:lineRule="auto"/>
        <w:jc w:val="both"/>
        <w:textAlignment w:val="baseline"/>
        <w:rPr>
          <w:rFonts w:asciiTheme="majorHAnsi" w:eastAsiaTheme="majorEastAsia" w:hAnsiTheme="majorHAnsi" w:cstheme="majorBidi"/>
          <w:b/>
          <w:sz w:val="28"/>
          <w:szCs w:val="26"/>
          <w:u w:val="single"/>
        </w:rPr>
      </w:pPr>
      <w:r>
        <w:rPr>
          <w:rFonts w:asciiTheme="majorHAnsi" w:eastAsiaTheme="majorEastAsia" w:hAnsiTheme="majorHAnsi" w:cstheme="majorBidi"/>
          <w:b/>
          <w:sz w:val="28"/>
          <w:szCs w:val="26"/>
          <w:u w:val="single"/>
        </w:rPr>
        <w:t>Implementation information</w:t>
      </w:r>
      <w:r w:rsidR="00895EED">
        <w:rPr>
          <w:rFonts w:asciiTheme="majorHAnsi" w:eastAsiaTheme="majorEastAsia" w:hAnsiTheme="majorHAnsi" w:cstheme="majorBidi"/>
          <w:b/>
          <w:sz w:val="28"/>
          <w:szCs w:val="26"/>
          <w:u w:val="single"/>
        </w:rPr>
        <w:t xml:space="preserve"> and</w:t>
      </w:r>
      <w:r w:rsidR="00387785">
        <w:rPr>
          <w:rFonts w:asciiTheme="majorHAnsi" w:eastAsiaTheme="majorEastAsia" w:hAnsiTheme="majorHAnsi" w:cstheme="majorBidi"/>
          <w:b/>
          <w:sz w:val="28"/>
          <w:szCs w:val="26"/>
          <w:u w:val="single"/>
        </w:rPr>
        <w:t xml:space="preserve"> additional ESO IT</w:t>
      </w:r>
      <w:r w:rsidR="00F06BBD">
        <w:rPr>
          <w:rFonts w:asciiTheme="majorHAnsi" w:eastAsiaTheme="majorEastAsia" w:hAnsiTheme="majorHAnsi" w:cstheme="majorBidi"/>
          <w:b/>
          <w:sz w:val="28"/>
          <w:szCs w:val="26"/>
          <w:u w:val="single"/>
        </w:rPr>
        <w:t xml:space="preserve"> </w:t>
      </w:r>
      <w:r w:rsidR="00895EED">
        <w:rPr>
          <w:rFonts w:asciiTheme="majorHAnsi" w:eastAsiaTheme="majorEastAsia" w:hAnsiTheme="majorHAnsi" w:cstheme="majorBidi"/>
          <w:b/>
          <w:sz w:val="28"/>
          <w:szCs w:val="26"/>
          <w:u w:val="single"/>
        </w:rPr>
        <w:t>Co</w:t>
      </w:r>
      <w:r w:rsidR="007B2EBF">
        <w:rPr>
          <w:rFonts w:asciiTheme="majorHAnsi" w:eastAsiaTheme="majorEastAsia" w:hAnsiTheme="majorHAnsi" w:cstheme="majorBidi"/>
          <w:b/>
          <w:sz w:val="28"/>
          <w:szCs w:val="26"/>
          <w:u w:val="single"/>
        </w:rPr>
        <w:t>sts</w:t>
      </w:r>
    </w:p>
    <w:p w14:paraId="0D414553" w14:textId="6066C66C" w:rsidR="00BE307B" w:rsidRDefault="00BE307B" w:rsidP="00BE307B">
      <w:r w:rsidRPr="003C7867">
        <w:t>Implementation date of the Original Proposal</w:t>
      </w:r>
      <w:r w:rsidR="00A33F67">
        <w:t xml:space="preserve"> </w:t>
      </w:r>
    </w:p>
    <w:p w14:paraId="1A9747B0" w14:textId="4EC6159F" w:rsidR="006A3DA1" w:rsidRDefault="008659A7" w:rsidP="00D67637">
      <w:pPr>
        <w:pStyle w:val="ListParagraph"/>
        <w:numPr>
          <w:ilvl w:val="0"/>
          <w:numId w:val="55"/>
        </w:numPr>
      </w:pPr>
      <w:r>
        <w:lastRenderedPageBreak/>
        <w:t xml:space="preserve">The Original Proposal will result in </w:t>
      </w:r>
      <w:r w:rsidR="006A3DA1">
        <w:t>an increased number of BM Participants</w:t>
      </w:r>
      <w:r w:rsidR="0098615C">
        <w:t xml:space="preserve"> </w:t>
      </w:r>
      <w:r w:rsidR="006A3DA1">
        <w:t>from</w:t>
      </w:r>
      <w:r w:rsidR="001D0363">
        <w:t xml:space="preserve"> the date</w:t>
      </w:r>
      <w:r w:rsidR="006A3DA1">
        <w:t xml:space="preserve"> implementation. </w:t>
      </w:r>
    </w:p>
    <w:p w14:paraId="21799A8F" w14:textId="70701CAE" w:rsidR="00C6693B" w:rsidRDefault="00B318FC" w:rsidP="00BA34BD">
      <w:pPr>
        <w:pStyle w:val="ListParagraph"/>
        <w:numPr>
          <w:ilvl w:val="0"/>
          <w:numId w:val="55"/>
        </w:numPr>
      </w:pPr>
      <w:r>
        <w:t>In</w:t>
      </w:r>
      <w:r w:rsidR="00D43F5D">
        <w:t xml:space="preserve"> Workgroup</w:t>
      </w:r>
      <w:r>
        <w:t xml:space="preserve"> discussion</w:t>
      </w:r>
      <w:r w:rsidR="00D43F5D">
        <w:t>s</w:t>
      </w:r>
      <w:r w:rsidR="00F04009">
        <w:t>, it was confirmed t</w:t>
      </w:r>
      <w:r w:rsidR="009E043C">
        <w:t xml:space="preserve">hat </w:t>
      </w:r>
      <w:r w:rsidR="007002F8">
        <w:t xml:space="preserve">there would be </w:t>
      </w:r>
      <w:r w:rsidR="000C027E">
        <w:t xml:space="preserve">impacts on the various ESO IT systems that are used </w:t>
      </w:r>
      <w:r w:rsidR="007C778D">
        <w:t xml:space="preserve">in the </w:t>
      </w:r>
      <w:r w:rsidR="00FE0578">
        <w:t>ESO Control Room</w:t>
      </w:r>
      <w:r w:rsidR="00E47D7E">
        <w:t xml:space="preserve"> </w:t>
      </w:r>
      <w:r w:rsidR="000C027E">
        <w:t xml:space="preserve">as part of the </w:t>
      </w:r>
      <w:r w:rsidR="00257E48">
        <w:t xml:space="preserve">day to day </w:t>
      </w:r>
      <w:r w:rsidR="00E47D7E">
        <w:t>balancing activities</w:t>
      </w:r>
      <w:r w:rsidR="007002F8">
        <w:t>.  A</w:t>
      </w:r>
      <w:r w:rsidR="00545B4B">
        <w:t xml:space="preserve"> full IT Impact Assessment </w:t>
      </w:r>
      <w:r w:rsidR="007002F8">
        <w:t xml:space="preserve">was </w:t>
      </w:r>
      <w:r w:rsidR="00545B4B">
        <w:t>completed.</w:t>
      </w:r>
    </w:p>
    <w:p w14:paraId="1BC82084" w14:textId="73D46583" w:rsidR="00BA34BD" w:rsidRDefault="003C140E" w:rsidP="00BA34BD">
      <w:pPr>
        <w:pStyle w:val="ListParagraph"/>
        <w:numPr>
          <w:ilvl w:val="0"/>
          <w:numId w:val="55"/>
        </w:numPr>
      </w:pPr>
      <w:r>
        <w:t xml:space="preserve">The outcome of the IT Impact Assessment </w:t>
      </w:r>
      <w:r w:rsidR="00DD1342">
        <w:t xml:space="preserve">identified </w:t>
      </w:r>
      <w:r w:rsidR="00890BE6">
        <w:t xml:space="preserve">the various IT Systems that would require </w:t>
      </w:r>
      <w:r w:rsidR="005739BE">
        <w:t xml:space="preserve">change </w:t>
      </w:r>
      <w:proofErr w:type="gramStart"/>
      <w:r w:rsidR="009F75A3">
        <w:t>as a result of</w:t>
      </w:r>
      <w:proofErr w:type="gramEnd"/>
      <w:r w:rsidR="009F75A3">
        <w:t xml:space="preserve"> the Original Proposal</w:t>
      </w:r>
      <w:r w:rsidR="00B07377">
        <w:t xml:space="preserve"> based on the estimated number of</w:t>
      </w:r>
      <w:r w:rsidR="00497590">
        <w:t xml:space="preserve"> future BM </w:t>
      </w:r>
      <w:r w:rsidR="006F4476">
        <w:t>participants</w:t>
      </w:r>
      <w:r w:rsidR="00A21FFC">
        <w:t xml:space="preserve"> (this number includes Generators that would be</w:t>
      </w:r>
      <w:r w:rsidR="00695624">
        <w:t xml:space="preserve"> participating in the BM regardless of this modification).</w:t>
      </w:r>
    </w:p>
    <w:p w14:paraId="1F8D3493" w14:textId="504E189F" w:rsidR="00B53660" w:rsidRPr="0065567D" w:rsidRDefault="00695624" w:rsidP="00BE307B">
      <w:pPr>
        <w:pStyle w:val="ListParagraph"/>
        <w:numPr>
          <w:ilvl w:val="0"/>
          <w:numId w:val="55"/>
        </w:numPr>
      </w:pPr>
      <w:r>
        <w:t xml:space="preserve">Based on the </w:t>
      </w:r>
      <w:r w:rsidR="00CB7B3C">
        <w:t xml:space="preserve">IT Impact Assessment, it was discussed and agreed with the Workgroup that the implementation </w:t>
      </w:r>
      <w:r w:rsidR="00081FBF">
        <w:t xml:space="preserve">date </w:t>
      </w:r>
      <w:r w:rsidR="00CB7B3C">
        <w:t xml:space="preserve">of the Original Proposal </w:t>
      </w:r>
      <w:r w:rsidR="00081FBF">
        <w:t xml:space="preserve">would be the </w:t>
      </w:r>
      <w:r w:rsidR="001201A3">
        <w:t>01</w:t>
      </w:r>
      <w:r w:rsidR="00081FBF">
        <w:t xml:space="preserve"> June 2027. </w:t>
      </w:r>
      <w:r w:rsidR="00FF1CB1">
        <w:t xml:space="preserve">This would allow </w:t>
      </w:r>
      <w:r w:rsidR="00DC5028">
        <w:t xml:space="preserve">the required changes to </w:t>
      </w:r>
      <w:r w:rsidR="00FF1CB1">
        <w:t>the impacted IT System</w:t>
      </w:r>
      <w:r w:rsidR="00640D25">
        <w:t>s</w:t>
      </w:r>
      <w:r w:rsidR="00FF1CB1">
        <w:t xml:space="preserve"> to be </w:t>
      </w:r>
      <w:r w:rsidR="00DC5028">
        <w:t>completed</w:t>
      </w:r>
      <w:r w:rsidR="0080008B">
        <w:t>.</w:t>
      </w:r>
    </w:p>
    <w:p w14:paraId="627D1E15" w14:textId="77777777" w:rsidR="00BE307B" w:rsidRDefault="00BE307B" w:rsidP="00BE307B"/>
    <w:p w14:paraId="74F7E996" w14:textId="1D502D8D" w:rsidR="00BE307B" w:rsidRPr="003C7867" w:rsidRDefault="00BE307B" w:rsidP="00BE307B">
      <w:commentRangeStart w:id="473"/>
      <w:commentRangeStart w:id="474"/>
      <w:r w:rsidRPr="003C7867">
        <w:t>Additional</w:t>
      </w:r>
      <w:r w:rsidR="00302B03">
        <w:t xml:space="preserve"> ESO</w:t>
      </w:r>
      <w:r w:rsidRPr="003C7867">
        <w:t xml:space="preserve"> IT costs as </w:t>
      </w:r>
      <w:commentRangeEnd w:id="473"/>
      <w:r w:rsidR="00D3540B">
        <w:rPr>
          <w:rStyle w:val="CommentReference"/>
          <w:rFonts w:ascii="Arial" w:eastAsia="Times New Roman" w:hAnsi="Arial" w:cs="Times New Roman"/>
          <w:lang w:eastAsia="en-GB"/>
        </w:rPr>
        <w:commentReference w:id="473"/>
      </w:r>
      <w:commentRangeEnd w:id="474"/>
      <w:r w:rsidR="00932459">
        <w:rPr>
          <w:rStyle w:val="CommentReference"/>
          <w:rFonts w:ascii="Arial" w:eastAsia="Times New Roman" w:hAnsi="Arial" w:cs="Times New Roman"/>
          <w:lang w:eastAsia="en-GB"/>
        </w:rPr>
        <w:commentReference w:id="474"/>
      </w:r>
      <w:r w:rsidRPr="003C7867">
        <w:t>a result of the Original Proposal</w:t>
      </w:r>
    </w:p>
    <w:p w14:paraId="55A9AE16" w14:textId="7DDA9DAA" w:rsidR="00C341B5" w:rsidRDefault="00286D99" w:rsidP="00C341B5">
      <w:pPr>
        <w:pStyle w:val="ListParagraph"/>
        <w:numPr>
          <w:ilvl w:val="0"/>
          <w:numId w:val="46"/>
        </w:numPr>
        <w:spacing w:before="0" w:after="0" w:line="240" w:lineRule="auto"/>
        <w:contextualSpacing w:val="0"/>
      </w:pPr>
      <w:r>
        <w:t>The IT Impact Assessment identified that the ESO</w:t>
      </w:r>
      <w:r w:rsidR="00BE307B">
        <w:t xml:space="preserve"> Balancing Transformation Programme is delivering </w:t>
      </w:r>
      <w:proofErr w:type="gramStart"/>
      <w:r w:rsidR="00BE307B">
        <w:t>a number of</w:t>
      </w:r>
      <w:proofErr w:type="gramEnd"/>
      <w:r w:rsidR="00BE307B">
        <w:t xml:space="preserve"> </w:t>
      </w:r>
      <w:r w:rsidR="00071CCD">
        <w:t>changes</w:t>
      </w:r>
      <w:r w:rsidR="00BE307B">
        <w:t xml:space="preserve"> to allow the Control Room to efficiently manage higher numbers of BM Units</w:t>
      </w:r>
      <w:r w:rsidR="0073598E">
        <w:t xml:space="preserve"> going forwards</w:t>
      </w:r>
      <w:r w:rsidR="00F44684">
        <w:t>, with these changes being delivered outside</w:t>
      </w:r>
      <w:r w:rsidR="00211AC2">
        <w:t xml:space="preserve"> of the modification i.e.</w:t>
      </w:r>
      <w:r w:rsidR="00DE2E7E">
        <w:t>, these costs have already been allocated as part of the Programme</w:t>
      </w:r>
      <w:r w:rsidR="0058275D">
        <w:t>.</w:t>
      </w:r>
    </w:p>
    <w:p w14:paraId="310BF811" w14:textId="50E5148B" w:rsidR="002B037A" w:rsidRDefault="00786195" w:rsidP="007A52FB">
      <w:pPr>
        <w:pStyle w:val="ListParagraph"/>
        <w:numPr>
          <w:ilvl w:val="0"/>
          <w:numId w:val="46"/>
        </w:numPr>
        <w:spacing w:before="0" w:after="0" w:line="240" w:lineRule="auto"/>
        <w:contextualSpacing w:val="0"/>
      </w:pPr>
      <w:r>
        <w:t>The additional</w:t>
      </w:r>
      <w:r w:rsidR="00A02560">
        <w:t xml:space="preserve"> ESO</w:t>
      </w:r>
      <w:r>
        <w:t xml:space="preserve"> IT System changes that are required as a direct impact of GC0117</w:t>
      </w:r>
      <w:r w:rsidR="00FF5BA7">
        <w:t>, were identified</w:t>
      </w:r>
      <w:r w:rsidR="0048187A">
        <w:t xml:space="preserve">, with around £11m of </w:t>
      </w:r>
      <w:r w:rsidR="00932459">
        <w:t>one-off</w:t>
      </w:r>
      <w:r w:rsidR="0048187A">
        <w:t xml:space="preserve"> costs </w:t>
      </w:r>
      <w:r w:rsidR="007A52FB">
        <w:t>required to support the Original Proposal.</w:t>
      </w:r>
      <w:r w:rsidR="00BE307B">
        <w:t xml:space="preserve"> </w:t>
      </w:r>
    </w:p>
    <w:p w14:paraId="2ECFDA1F" w14:textId="77777777" w:rsidR="00164C80" w:rsidRDefault="00164C80" w:rsidP="0096652F">
      <w:pPr>
        <w:spacing w:line="240" w:lineRule="auto"/>
        <w:ind w:left="360"/>
      </w:pPr>
    </w:p>
    <w:p w14:paraId="1356522F" w14:textId="51C9BAB4" w:rsidR="0020683C" w:rsidRDefault="0020683C" w:rsidP="0020683C">
      <w:pPr>
        <w:spacing w:line="240" w:lineRule="auto"/>
      </w:pPr>
      <w:r>
        <w:t>Implementation Dat</w:t>
      </w:r>
      <w:r w:rsidR="006143B1">
        <w:t>e</w:t>
      </w:r>
      <w:r>
        <w:t xml:space="preserve"> and </w:t>
      </w:r>
      <w:r w:rsidR="00387785">
        <w:t xml:space="preserve">ESO IT </w:t>
      </w:r>
      <w:r>
        <w:t xml:space="preserve">Costs </w:t>
      </w:r>
      <w:proofErr w:type="gramStart"/>
      <w:r w:rsidR="0060033C">
        <w:t>as a result of</w:t>
      </w:r>
      <w:proofErr w:type="gramEnd"/>
      <w:r w:rsidR="0060033C">
        <w:t xml:space="preserve"> WAGCM1</w:t>
      </w:r>
    </w:p>
    <w:p w14:paraId="1A34C6A4" w14:textId="738BBC0A" w:rsidR="007B09D0" w:rsidRPr="00467A51" w:rsidRDefault="00A41541" w:rsidP="007523F7">
      <w:pPr>
        <w:pStyle w:val="ListParagraph"/>
        <w:numPr>
          <w:ilvl w:val="0"/>
          <w:numId w:val="58"/>
        </w:numPr>
        <w:spacing w:line="240" w:lineRule="auto"/>
        <w:jc w:val="both"/>
        <w:textAlignment w:val="baseline"/>
        <w:rPr>
          <w:rStyle w:val="normaltextrun"/>
        </w:rPr>
      </w:pPr>
      <w:r w:rsidRPr="00A41541">
        <w:rPr>
          <w:rStyle w:val="normaltextrun"/>
          <w:rFonts w:eastAsiaTheme="majorEastAsia" w:cs="Arial"/>
          <w:lang w:val="en-US"/>
        </w:rPr>
        <w:t xml:space="preserve">A Generator </w:t>
      </w:r>
      <w:r w:rsidRPr="00A41541">
        <w:rPr>
          <w:rStyle w:val="normaltextrun"/>
          <w:rFonts w:cs="Arial"/>
          <w:color w:val="000000"/>
          <w:shd w:val="clear" w:color="auto" w:fill="FFFFFF"/>
        </w:rPr>
        <w:t xml:space="preserve">who has already submitted a </w:t>
      </w:r>
      <w:r w:rsidR="00C64DAC">
        <w:rPr>
          <w:rStyle w:val="normaltextrun"/>
          <w:rFonts w:cs="Arial"/>
          <w:color w:val="000000"/>
          <w:shd w:val="clear" w:color="auto" w:fill="FFFFFF"/>
        </w:rPr>
        <w:t>c</w:t>
      </w:r>
      <w:r w:rsidRPr="00A41541">
        <w:rPr>
          <w:rStyle w:val="normaltextrun"/>
          <w:rFonts w:cs="Arial"/>
          <w:color w:val="000000"/>
          <w:shd w:val="clear" w:color="auto" w:fill="FFFFFF"/>
        </w:rPr>
        <w:t xml:space="preserve">onnections </w:t>
      </w:r>
      <w:r w:rsidR="00C64DAC">
        <w:rPr>
          <w:rStyle w:val="normaltextrun"/>
          <w:rFonts w:cs="Arial"/>
          <w:color w:val="000000"/>
          <w:shd w:val="clear" w:color="auto" w:fill="FFFFFF"/>
        </w:rPr>
        <w:t>a</w:t>
      </w:r>
      <w:r w:rsidRPr="00A41541">
        <w:rPr>
          <w:rStyle w:val="normaltextrun"/>
          <w:rFonts w:cs="Arial"/>
          <w:color w:val="000000"/>
          <w:shd w:val="clear" w:color="auto" w:fill="FFFFFF"/>
        </w:rPr>
        <w:t>pplication to the DNO</w:t>
      </w:r>
      <w:r w:rsidRPr="00A41541">
        <w:rPr>
          <w:rStyle w:val="normaltextrun"/>
          <w:rFonts w:eastAsiaTheme="majorEastAsia" w:cs="Arial"/>
          <w:lang w:val="en-US"/>
        </w:rPr>
        <w:t xml:space="preserve"> prior to The Authority’s decision would not be impacted by this solution e.g., a 15MW Generator in the North of Scotland that has submitted a Connections Application prior to The </w:t>
      </w:r>
      <w:commentRangeStart w:id="475"/>
      <w:commentRangeStart w:id="476"/>
      <w:commentRangeStart w:id="477"/>
      <w:r w:rsidRPr="00A41541">
        <w:rPr>
          <w:rStyle w:val="normaltextrun"/>
          <w:rFonts w:eastAsiaTheme="majorEastAsia" w:cs="Arial"/>
          <w:lang w:val="en-US"/>
        </w:rPr>
        <w:t xml:space="preserve">Authority’s decision </w:t>
      </w:r>
      <w:commentRangeEnd w:id="475"/>
      <w:r w:rsidR="003A52D4">
        <w:rPr>
          <w:rStyle w:val="CommentReference"/>
        </w:rPr>
        <w:commentReference w:id="475"/>
      </w:r>
      <w:commentRangeEnd w:id="476"/>
      <w:r w:rsidR="00E9330F">
        <w:rPr>
          <w:rStyle w:val="CommentReference"/>
        </w:rPr>
        <w:commentReference w:id="476"/>
      </w:r>
      <w:commentRangeEnd w:id="477"/>
      <w:r w:rsidR="001E6FB1">
        <w:rPr>
          <w:rStyle w:val="CommentReference"/>
        </w:rPr>
        <w:commentReference w:id="477"/>
      </w:r>
      <w:r w:rsidRPr="00A41541">
        <w:rPr>
          <w:rStyle w:val="normaltextrun"/>
          <w:rFonts w:eastAsiaTheme="majorEastAsia" w:cs="Arial"/>
          <w:lang w:val="en-US"/>
        </w:rPr>
        <w:t>would remain as a ‘Large’ Power Station, but a 15MW Generator in the North of Scotland that submits a Connections Application atter The Authority’s decision, would be classed as a ‘Small’ Power Station</w:t>
      </w:r>
      <w:r>
        <w:rPr>
          <w:rStyle w:val="normaltextrun"/>
          <w:rFonts w:eastAsiaTheme="majorEastAsia" w:cs="Arial"/>
          <w:lang w:val="en-US"/>
        </w:rPr>
        <w:t>.</w:t>
      </w:r>
    </w:p>
    <w:p w14:paraId="4E6C6185" w14:textId="6A7B8807" w:rsidR="00577CB6" w:rsidRPr="00467A51" w:rsidRDefault="00C03077" w:rsidP="007523F7">
      <w:pPr>
        <w:pStyle w:val="ListParagraph"/>
        <w:numPr>
          <w:ilvl w:val="0"/>
          <w:numId w:val="58"/>
        </w:numPr>
        <w:spacing w:line="240" w:lineRule="auto"/>
        <w:jc w:val="both"/>
        <w:textAlignment w:val="baseline"/>
        <w:rPr>
          <w:rStyle w:val="normaltextrun"/>
        </w:rPr>
      </w:pPr>
      <w:r>
        <w:rPr>
          <w:rStyle w:val="normaltextrun"/>
          <w:rFonts w:eastAsiaTheme="majorEastAsia" w:cs="Arial"/>
          <w:lang w:val="en-US"/>
        </w:rPr>
        <w:t xml:space="preserve">There would be no additional ESO IT costs </w:t>
      </w:r>
      <w:proofErr w:type="gramStart"/>
      <w:r>
        <w:rPr>
          <w:rStyle w:val="normaltextrun"/>
          <w:rFonts w:eastAsiaTheme="majorEastAsia" w:cs="Arial"/>
          <w:lang w:val="en-US"/>
        </w:rPr>
        <w:t>as a result of</w:t>
      </w:r>
      <w:proofErr w:type="gramEnd"/>
      <w:r>
        <w:rPr>
          <w:rStyle w:val="normaltextrun"/>
          <w:rFonts w:eastAsiaTheme="majorEastAsia" w:cs="Arial"/>
          <w:lang w:val="en-US"/>
        </w:rPr>
        <w:t xml:space="preserve"> WACGM1.</w:t>
      </w:r>
    </w:p>
    <w:p w14:paraId="21210027" w14:textId="77777777" w:rsidR="00C03077" w:rsidRPr="00A41541" w:rsidRDefault="00C03077" w:rsidP="0065567D">
      <w:pPr>
        <w:pStyle w:val="ListParagraph"/>
        <w:spacing w:line="240" w:lineRule="auto"/>
        <w:jc w:val="both"/>
        <w:textAlignment w:val="baseline"/>
      </w:pPr>
    </w:p>
    <w:p w14:paraId="1A0738A1" w14:textId="77777777" w:rsidR="007B09D0" w:rsidRDefault="007B09D0" w:rsidP="006A13D7">
      <w:pPr>
        <w:spacing w:line="240" w:lineRule="auto"/>
        <w:jc w:val="both"/>
        <w:textAlignment w:val="baseline"/>
        <w:rPr>
          <w:rFonts w:eastAsia="Times New Roman"/>
          <w:szCs w:val="24"/>
          <w:lang w:eastAsia="en-GB"/>
        </w:rPr>
      </w:pPr>
    </w:p>
    <w:p w14:paraId="5B7BE474" w14:textId="66C452D1" w:rsidR="00825CBF" w:rsidRPr="00CE44CA" w:rsidRDefault="00E87048" w:rsidP="00BD48A3">
      <w:pPr>
        <w:tabs>
          <w:tab w:val="left" w:pos="1057"/>
        </w:tabs>
        <w:spacing w:line="240" w:lineRule="auto"/>
        <w:jc w:val="both"/>
        <w:textAlignment w:val="baseline"/>
        <w:rPr>
          <w:rFonts w:eastAsia="Times New Roman"/>
          <w:b/>
          <w:bCs/>
          <w:szCs w:val="24"/>
          <w:lang w:eastAsia="en-GB"/>
        </w:rPr>
      </w:pPr>
      <w:r w:rsidRPr="00CE44CA">
        <w:rPr>
          <w:b/>
          <w:bCs/>
        </w:rPr>
        <w:t>Related</w:t>
      </w:r>
      <w:r w:rsidR="005C1E7B" w:rsidRPr="00CE44CA">
        <w:rPr>
          <w:b/>
          <w:bCs/>
        </w:rPr>
        <w:t xml:space="preserve"> </w:t>
      </w:r>
      <w:r w:rsidR="00A64FD4" w:rsidRPr="00CE44CA">
        <w:rPr>
          <w:b/>
          <w:bCs/>
        </w:rPr>
        <w:t>Potential</w:t>
      </w:r>
      <w:r w:rsidR="005C1E7B" w:rsidRPr="00CE44CA">
        <w:rPr>
          <w:b/>
          <w:bCs/>
        </w:rPr>
        <w:t xml:space="preserve"> </w:t>
      </w:r>
      <w:r w:rsidR="00531108" w:rsidRPr="00CE44CA">
        <w:rPr>
          <w:b/>
          <w:bCs/>
        </w:rPr>
        <w:t xml:space="preserve">Modifications </w:t>
      </w:r>
      <w:r w:rsidR="00A64FD4" w:rsidRPr="00CE44CA">
        <w:rPr>
          <w:b/>
          <w:bCs/>
        </w:rPr>
        <w:t>Outside the Scope of</w:t>
      </w:r>
      <w:r w:rsidR="00531108" w:rsidRPr="00CE44CA">
        <w:rPr>
          <w:b/>
          <w:bCs/>
        </w:rPr>
        <w:t xml:space="preserve"> </w:t>
      </w:r>
      <w:r w:rsidR="00A64FD4" w:rsidRPr="00CE44CA">
        <w:rPr>
          <w:b/>
          <w:bCs/>
        </w:rPr>
        <w:t>GC0117</w:t>
      </w:r>
      <w:r w:rsidR="00BD48A3" w:rsidRPr="00CE44CA">
        <w:rPr>
          <w:rFonts w:eastAsia="Times New Roman"/>
          <w:b/>
          <w:bCs/>
          <w:szCs w:val="24"/>
          <w:lang w:eastAsia="en-GB"/>
        </w:rPr>
        <w:tab/>
      </w:r>
    </w:p>
    <w:p w14:paraId="3C095FAA" w14:textId="77777777" w:rsidR="00CE44CA" w:rsidRDefault="00CE44CA" w:rsidP="0064310B">
      <w:pPr>
        <w:tabs>
          <w:tab w:val="left" w:pos="1057"/>
        </w:tabs>
        <w:spacing w:line="240" w:lineRule="auto"/>
        <w:jc w:val="both"/>
        <w:textAlignment w:val="baseline"/>
        <w:rPr>
          <w:rFonts w:eastAsia="Times New Roman"/>
          <w:szCs w:val="24"/>
          <w:lang w:eastAsia="en-GB"/>
        </w:rPr>
      </w:pPr>
    </w:p>
    <w:p w14:paraId="192CD7A3" w14:textId="57A65ED1" w:rsidR="00825CBF" w:rsidRDefault="00C925C7" w:rsidP="0064310B">
      <w:pPr>
        <w:tabs>
          <w:tab w:val="left" w:pos="1057"/>
        </w:tabs>
        <w:spacing w:line="240" w:lineRule="auto"/>
        <w:jc w:val="both"/>
        <w:textAlignment w:val="baseline"/>
      </w:pPr>
      <w:proofErr w:type="gramStart"/>
      <w:r>
        <w:rPr>
          <w:rFonts w:eastAsia="Times New Roman"/>
          <w:szCs w:val="24"/>
          <w:lang w:eastAsia="en-GB"/>
        </w:rPr>
        <w:t>Following the</w:t>
      </w:r>
      <w:r w:rsidR="00CB5060">
        <w:rPr>
          <w:rFonts w:eastAsia="Times New Roman"/>
          <w:szCs w:val="24"/>
          <w:lang w:eastAsia="en-GB"/>
        </w:rPr>
        <w:t xml:space="preserve"> outcome of GC0117, </w:t>
      </w:r>
      <w:commentRangeStart w:id="479"/>
      <w:commentRangeStart w:id="480"/>
      <w:commentRangeStart w:id="481"/>
      <w:r w:rsidR="00577A0C">
        <w:rPr>
          <w:rFonts w:eastAsia="Times New Roman"/>
          <w:szCs w:val="24"/>
          <w:lang w:eastAsia="en-GB"/>
        </w:rPr>
        <w:t>there</w:t>
      </w:r>
      <w:proofErr w:type="gramEnd"/>
      <w:r w:rsidR="00577A0C">
        <w:rPr>
          <w:rFonts w:eastAsia="Times New Roman"/>
          <w:szCs w:val="24"/>
          <w:lang w:eastAsia="en-GB"/>
        </w:rPr>
        <w:t xml:space="preserve"> may</w:t>
      </w:r>
      <w:r w:rsidR="00907969">
        <w:rPr>
          <w:rFonts w:eastAsia="Times New Roman"/>
          <w:szCs w:val="24"/>
          <w:lang w:eastAsia="en-GB"/>
        </w:rPr>
        <w:t xml:space="preserve"> </w:t>
      </w:r>
      <w:r w:rsidR="00577A0C">
        <w:rPr>
          <w:rFonts w:eastAsia="Times New Roman"/>
          <w:szCs w:val="24"/>
          <w:lang w:eastAsia="en-GB"/>
        </w:rPr>
        <w:t xml:space="preserve">be a requirement to undertake further modifications </w:t>
      </w:r>
      <w:r w:rsidR="00E73B35">
        <w:rPr>
          <w:rFonts w:eastAsia="Times New Roman"/>
          <w:szCs w:val="24"/>
          <w:lang w:eastAsia="en-GB"/>
        </w:rPr>
        <w:t xml:space="preserve">which </w:t>
      </w:r>
      <w:r w:rsidR="00E17B8E">
        <w:rPr>
          <w:rFonts w:eastAsia="Times New Roman"/>
          <w:szCs w:val="24"/>
          <w:lang w:eastAsia="en-GB"/>
        </w:rPr>
        <w:t xml:space="preserve">currently </w:t>
      </w:r>
      <w:r w:rsidR="00E73B35">
        <w:rPr>
          <w:rFonts w:eastAsia="Times New Roman"/>
          <w:szCs w:val="24"/>
          <w:lang w:eastAsia="en-GB"/>
        </w:rPr>
        <w:t xml:space="preserve">include </w:t>
      </w:r>
      <w:r w:rsidR="00BA6FE8" w:rsidRPr="00BA6FE8">
        <w:t xml:space="preserve">elements </w:t>
      </w:r>
      <w:r w:rsidR="00DC6471">
        <w:t xml:space="preserve">of the compliance process </w:t>
      </w:r>
      <w:r w:rsidR="00BA6FE8" w:rsidRPr="00BA6FE8">
        <w:t>to ensure efficiency</w:t>
      </w:r>
      <w:r w:rsidR="00DC6471">
        <w:t xml:space="preserve"> and</w:t>
      </w:r>
      <w:r w:rsidR="00BA6FE8" w:rsidRPr="00BA6FE8">
        <w:t xml:space="preserve"> transparency</w:t>
      </w:r>
      <w:r w:rsidR="00DC6471">
        <w:t>,</w:t>
      </w:r>
      <w:r w:rsidR="00F93206">
        <w:t xml:space="preserve"> and </w:t>
      </w:r>
      <w:r w:rsidR="00DC6471">
        <w:t xml:space="preserve">to </w:t>
      </w:r>
      <w:r w:rsidR="00F93206">
        <w:t>avoid duplication.</w:t>
      </w:r>
      <w:r w:rsidR="00DC6471">
        <w:t xml:space="preserve">  </w:t>
      </w:r>
      <w:commentRangeEnd w:id="479"/>
      <w:r w:rsidR="00C95756">
        <w:rPr>
          <w:rStyle w:val="CommentReference"/>
          <w:rFonts w:ascii="Arial" w:eastAsia="Times New Roman" w:hAnsi="Arial" w:cs="Times New Roman"/>
          <w:lang w:eastAsia="en-GB"/>
        </w:rPr>
        <w:commentReference w:id="479"/>
      </w:r>
      <w:commentRangeEnd w:id="480"/>
      <w:r w:rsidR="00E9330F">
        <w:rPr>
          <w:rStyle w:val="CommentReference"/>
          <w:rFonts w:ascii="Arial" w:eastAsia="Times New Roman" w:hAnsi="Arial" w:cs="Times New Roman"/>
          <w:lang w:eastAsia="en-GB"/>
        </w:rPr>
        <w:commentReference w:id="480"/>
      </w:r>
      <w:commentRangeEnd w:id="481"/>
      <w:r w:rsidR="008E205E">
        <w:rPr>
          <w:rStyle w:val="CommentReference"/>
          <w:rFonts w:ascii="Arial" w:eastAsia="Times New Roman" w:hAnsi="Arial" w:cs="Times New Roman"/>
          <w:lang w:eastAsia="en-GB"/>
        </w:rPr>
        <w:commentReference w:id="481"/>
      </w:r>
      <w:r w:rsidR="00DC6471">
        <w:t xml:space="preserve">There </w:t>
      </w:r>
      <w:proofErr w:type="spellStart"/>
      <w:r w:rsidR="00DC6471">
        <w:t>maybe</w:t>
      </w:r>
      <w:proofErr w:type="spellEnd"/>
      <w:r w:rsidR="00DC6471">
        <w:t xml:space="preserve"> additional modifications identified in the future.</w:t>
      </w:r>
    </w:p>
    <w:p w14:paraId="28554739" w14:textId="77777777" w:rsidR="00933D43" w:rsidRDefault="00933D43" w:rsidP="00933D43"/>
    <w:p w14:paraId="1C72647E" w14:textId="77777777" w:rsidR="00D47F89" w:rsidRDefault="00D47F89" w:rsidP="00933D43"/>
    <w:p w14:paraId="658FD449" w14:textId="77777777" w:rsidR="00D47F89" w:rsidRDefault="00D47F89" w:rsidP="00D47F89">
      <w:pPr>
        <w:pStyle w:val="Heading2"/>
      </w:pPr>
      <w:bookmarkStart w:id="483" w:name="_Toc153972760"/>
      <w:r>
        <w:t>Legal text</w:t>
      </w:r>
      <w:bookmarkEnd w:id="483"/>
    </w:p>
    <w:p w14:paraId="46EEF263" w14:textId="77777777" w:rsidR="00D47F89" w:rsidRPr="00933D43" w:rsidRDefault="00D47F89" w:rsidP="00933D43"/>
    <w:p w14:paraId="3B35D6F9" w14:textId="5B7E338D" w:rsidR="00CA7D4A" w:rsidRPr="00CE44CA" w:rsidRDefault="00CA7D4A" w:rsidP="00CA7D4A">
      <w:pPr>
        <w:pStyle w:val="ListParagraph"/>
        <w:keepLines/>
        <w:widowControl w:val="0"/>
        <w:tabs>
          <w:tab w:val="left" w:pos="1418"/>
        </w:tabs>
        <w:spacing w:before="0" w:line="264" w:lineRule="auto"/>
        <w:ind w:left="0"/>
        <w:rPr>
          <w:color w:val="000000"/>
          <w:lang w:eastAsia="en-US"/>
        </w:rPr>
      </w:pPr>
      <w:bookmarkStart w:id="484" w:name="_Hlk50542541"/>
      <w:r w:rsidRPr="00933D43">
        <w:rPr>
          <w:color w:val="000000"/>
          <w:lang w:eastAsia="en-US"/>
        </w:rPr>
        <w:t xml:space="preserve">The legal text for </w:t>
      </w:r>
      <w:r w:rsidR="00DF743D">
        <w:rPr>
          <w:color w:val="000000"/>
          <w:lang w:eastAsia="en-US"/>
        </w:rPr>
        <w:t>the Original Proposal and WAGCM1</w:t>
      </w:r>
      <w:r w:rsidRPr="00933D43">
        <w:rPr>
          <w:color w:val="000000"/>
          <w:lang w:eastAsia="en-US"/>
        </w:rPr>
        <w:t xml:space="preserve"> can be found in </w:t>
      </w:r>
      <w:commentRangeStart w:id="485"/>
      <w:commentRangeStart w:id="486"/>
      <w:r w:rsidRPr="00933D43">
        <w:rPr>
          <w:color w:val="000000"/>
          <w:lang w:eastAsia="en-US"/>
        </w:rPr>
        <w:t xml:space="preserve">Annex </w:t>
      </w:r>
      <w:r w:rsidR="00933D43" w:rsidRPr="00933D43">
        <w:rPr>
          <w:color w:val="000000"/>
          <w:lang w:eastAsia="en-US"/>
        </w:rPr>
        <w:t>3</w:t>
      </w:r>
      <w:commentRangeEnd w:id="485"/>
      <w:r w:rsidR="007237E1">
        <w:rPr>
          <w:rStyle w:val="CommentReference"/>
        </w:rPr>
        <w:commentReference w:id="485"/>
      </w:r>
      <w:commentRangeEnd w:id="486"/>
      <w:r w:rsidR="00B37541">
        <w:rPr>
          <w:rStyle w:val="CommentReference"/>
        </w:rPr>
        <w:commentReference w:id="486"/>
      </w:r>
      <w:r w:rsidRPr="00933D43">
        <w:rPr>
          <w:color w:val="000000"/>
          <w:lang w:eastAsia="en-US"/>
        </w:rPr>
        <w:t>.</w:t>
      </w:r>
    </w:p>
    <w:p w14:paraId="1B84D5B7" w14:textId="77777777" w:rsidR="00470B5B" w:rsidRPr="005603D9" w:rsidRDefault="00470B5B" w:rsidP="005603D9">
      <w:pPr>
        <w:pStyle w:val="CA6"/>
      </w:pPr>
      <w:bookmarkStart w:id="487" w:name="_Toc153972761"/>
      <w:bookmarkEnd w:id="484"/>
      <w:r w:rsidRPr="005603D9">
        <w:lastRenderedPageBreak/>
        <w:t>What is the impact of this change?</w:t>
      </w:r>
      <w:bookmarkEnd w:id="487"/>
    </w:p>
    <w:p w14:paraId="76ACD565" w14:textId="0CAC492A" w:rsidR="006A13D7" w:rsidRDefault="00E5296A" w:rsidP="00732A4A">
      <w:pPr>
        <w:spacing w:line="240" w:lineRule="auto"/>
        <w:jc w:val="both"/>
        <w:textAlignment w:val="baseline"/>
        <w:rPr>
          <w:rFonts w:ascii="Arial" w:eastAsia="Times New Roman" w:hAnsi="Arial" w:cs="Arial"/>
          <w:color w:val="FF0000"/>
          <w:szCs w:val="24"/>
          <w:lang w:eastAsia="en-GB"/>
        </w:rPr>
      </w:pPr>
      <w:r w:rsidRPr="00E5296A">
        <w:rPr>
          <w:rFonts w:ascii="Arial" w:eastAsia="Times New Roman" w:hAnsi="Arial" w:cs="Arial"/>
          <w:color w:val="000000"/>
          <w:szCs w:val="24"/>
          <w:lang w:eastAsia="en-GB"/>
        </w:rPr>
        <w:t>The EU Network Codes/Guidelines implementation has been undertaken as a substantial programme of work within the GB industry. However, this modification does not impact on any on-going SCR. This modification facilitates the implementation of consistent technical standards across the EU for the connection of new generation.</w:t>
      </w:r>
      <w:r w:rsidRPr="00E5296A">
        <w:rPr>
          <w:rFonts w:ascii="Arial" w:eastAsia="Times New Roman" w:hAnsi="Arial" w:cs="Arial"/>
          <w:i/>
          <w:iCs/>
          <w:color w:val="FF0000"/>
          <w:szCs w:val="24"/>
          <w:lang w:eastAsia="en-GB"/>
        </w:rPr>
        <w:t> </w:t>
      </w:r>
      <w:r w:rsidRPr="00E5296A">
        <w:rPr>
          <w:rFonts w:ascii="Arial" w:eastAsia="Times New Roman" w:hAnsi="Arial" w:cs="Arial"/>
          <w:color w:val="FF0000"/>
          <w:szCs w:val="24"/>
          <w:lang w:eastAsia="en-GB"/>
        </w:rPr>
        <w:t> </w:t>
      </w:r>
    </w:p>
    <w:p w14:paraId="487F957E" w14:textId="77777777" w:rsidR="007237E1" w:rsidRPr="00732A4A" w:rsidRDefault="007237E1" w:rsidP="00732A4A">
      <w:pPr>
        <w:spacing w:line="240" w:lineRule="auto"/>
        <w:jc w:val="both"/>
        <w:textAlignment w:val="baseline"/>
        <w:rPr>
          <w:rFonts w:ascii="Segoe UI" w:eastAsia="Times New Roman" w:hAnsi="Segoe UI" w:cs="Segoe UI"/>
          <w:sz w:val="18"/>
          <w:szCs w:val="18"/>
          <w:lang w:eastAsia="en-GB"/>
        </w:rPr>
      </w:pPr>
    </w:p>
    <w:p w14:paraId="4C353030" w14:textId="73E803BA" w:rsidR="00E5296A" w:rsidRPr="00E5296A" w:rsidRDefault="00E5296A" w:rsidP="00E5296A">
      <w:pPr>
        <w:spacing w:line="240" w:lineRule="auto"/>
        <w:textAlignment w:val="baseline"/>
        <w:rPr>
          <w:rFonts w:ascii="Segoe UI" w:eastAsia="Times New Roman" w:hAnsi="Segoe UI" w:cs="Segoe UI"/>
          <w:b/>
          <w:bCs/>
          <w:sz w:val="18"/>
          <w:szCs w:val="18"/>
          <w:lang w:eastAsia="en-GB"/>
        </w:rPr>
      </w:pPr>
      <w:r w:rsidRPr="00E5296A">
        <w:rPr>
          <w:rFonts w:ascii="Arial" w:eastAsia="Times New Roman" w:hAnsi="Arial" w:cs="Arial"/>
          <w:b/>
          <w:bCs/>
          <w:sz w:val="28"/>
          <w:szCs w:val="28"/>
          <w:u w:val="single"/>
          <w:lang w:eastAsia="en-GB"/>
        </w:rPr>
        <w:t xml:space="preserve">Proposer’s assessment against Code Objectives </w:t>
      </w:r>
      <w:r w:rsidRPr="00E5296A">
        <w:rPr>
          <w:rFonts w:ascii="Arial" w:eastAsia="Times New Roman" w:hAnsi="Arial" w:cs="Arial"/>
          <w:b/>
          <w:bCs/>
          <w:sz w:val="28"/>
          <w:szCs w:val="28"/>
          <w:lang w:eastAsia="en-GB"/>
        </w:rPr>
        <w:t> </w:t>
      </w:r>
    </w:p>
    <w:p w14:paraId="2F8686E4"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color w:val="FF0000"/>
          <w:szCs w:val="24"/>
          <w:lang w:eastAsia="en-GB"/>
        </w:rPr>
        <w:t> </w:t>
      </w:r>
    </w:p>
    <w:p w14:paraId="56F1B06B" w14:textId="77777777" w:rsidR="00E5296A" w:rsidRPr="00DF743D" w:rsidRDefault="00E5296A" w:rsidP="00E5296A">
      <w:pPr>
        <w:spacing w:line="240" w:lineRule="auto"/>
        <w:textAlignment w:val="baseline"/>
        <w:rPr>
          <w:rFonts w:ascii="Segoe UI" w:eastAsia="Times New Roman" w:hAnsi="Segoe UI" w:cs="Segoe UI"/>
          <w:sz w:val="18"/>
          <w:szCs w:val="18"/>
          <w:lang w:eastAsia="en-GB"/>
        </w:rPr>
      </w:pPr>
      <w:r w:rsidRPr="00CE44CA">
        <w:rPr>
          <w:rFonts w:ascii="Arial" w:eastAsia="Times New Roman" w:hAnsi="Arial" w:cs="Arial"/>
          <w:b/>
          <w:bCs/>
          <w:szCs w:val="24"/>
          <w:shd w:val="clear" w:color="auto" w:fill="FFFFFF"/>
          <w:lang w:eastAsia="en-GB"/>
        </w:rPr>
        <w:t>Grid Code Objectives</w:t>
      </w:r>
      <w:r w:rsidRPr="00CE44CA">
        <w:rPr>
          <w:rFonts w:ascii="Arial" w:eastAsia="Times New Roman" w:hAnsi="Arial" w:cs="Arial"/>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45"/>
        <w:gridCol w:w="2550"/>
      </w:tblGrid>
      <w:tr w:rsidR="00E5296A" w:rsidRPr="00E5296A" w14:paraId="42D6AB6A" w14:textId="77777777" w:rsidTr="00E5296A">
        <w:trPr>
          <w:trHeight w:val="540"/>
        </w:trPr>
        <w:tc>
          <w:tcPr>
            <w:tcW w:w="9195"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1109DFAD" w14:textId="77777777" w:rsidR="00E5296A" w:rsidRPr="00E5296A" w:rsidRDefault="00E5296A" w:rsidP="00E5296A">
            <w:pPr>
              <w:spacing w:line="240" w:lineRule="auto"/>
              <w:ind w:left="105"/>
              <w:textAlignment w:val="baseline"/>
              <w:divId w:val="801848419"/>
              <w:rPr>
                <w:rFonts w:ascii="Times New Roman" w:eastAsia="Times New Roman" w:hAnsi="Times New Roman" w:cs="Times New Roman"/>
                <w:szCs w:val="24"/>
                <w:lang w:eastAsia="en-GB"/>
              </w:rPr>
            </w:pPr>
            <w:r w:rsidRPr="00E5296A">
              <w:rPr>
                <w:rFonts w:ascii="Arial" w:eastAsia="Times New Roman" w:hAnsi="Arial" w:cs="Arial"/>
                <w:b/>
                <w:bCs/>
                <w:color w:val="FFFFFF"/>
                <w:szCs w:val="24"/>
                <w:lang w:eastAsia="en-GB"/>
              </w:rPr>
              <w:t>Impact of the modification on the Code objectives:</w:t>
            </w:r>
            <w:r w:rsidRPr="00E5296A">
              <w:rPr>
                <w:rFonts w:ascii="Arial" w:eastAsia="Times New Roman" w:hAnsi="Arial" w:cs="Arial"/>
                <w:color w:val="FFFFFF"/>
                <w:szCs w:val="24"/>
                <w:lang w:eastAsia="en-GB"/>
              </w:rPr>
              <w:t>  </w:t>
            </w:r>
          </w:p>
        </w:tc>
      </w:tr>
      <w:tr w:rsidR="00E5296A" w:rsidRPr="00E5296A" w14:paraId="39921A1F"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07AEADB"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Relevant Objective</w:t>
            </w:r>
            <w:r w:rsidRPr="00E5296A">
              <w:rPr>
                <w:rFonts w:ascii="Arial" w:eastAsia="Times New Roman" w:hAnsi="Arial" w:cs="Arial"/>
                <w:szCs w:val="24"/>
                <w:lang w:eastAsia="en-GB"/>
              </w:rPr>
              <w:t>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690BC3C"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Identified impact</w:t>
            </w:r>
            <w:r w:rsidRPr="00E5296A">
              <w:rPr>
                <w:rFonts w:ascii="Arial" w:eastAsia="Times New Roman" w:hAnsi="Arial" w:cs="Arial"/>
                <w:szCs w:val="24"/>
                <w:lang w:eastAsia="en-GB"/>
              </w:rPr>
              <w:t>  </w:t>
            </w:r>
          </w:p>
        </w:tc>
      </w:tr>
      <w:tr w:rsidR="00E5296A" w:rsidRPr="00E5296A" w14:paraId="025C7C09"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500E650"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(a)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permit the development, maintenance, and operation of an efficient, coordinated, and economical system for the transmission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756EB2B4" w14:textId="77777777" w:rsidR="00E5296A" w:rsidRPr="00FC23DD" w:rsidRDefault="00E5296A" w:rsidP="00E5296A">
            <w:pPr>
              <w:spacing w:line="240" w:lineRule="auto"/>
              <w:ind w:left="105"/>
              <w:textAlignment w:val="baseline"/>
              <w:rPr>
                <w:rFonts w:asciiTheme="majorHAnsi" w:eastAsia="Times New Roman" w:hAnsiTheme="majorHAnsi" w:cstheme="majorHAnsi"/>
                <w:b/>
                <w:bCs/>
                <w:szCs w:val="24"/>
                <w:lang w:eastAsia="en-GB"/>
              </w:rPr>
            </w:pPr>
            <w:r w:rsidRPr="00FC23DD">
              <w:rPr>
                <w:rFonts w:asciiTheme="majorHAnsi" w:eastAsia="Times New Roman" w:hAnsiTheme="majorHAnsi" w:cstheme="majorHAnsi"/>
                <w:b/>
                <w:bCs/>
                <w:szCs w:val="24"/>
                <w:lang w:eastAsia="en-GB"/>
              </w:rPr>
              <w:t>Positive  </w:t>
            </w:r>
          </w:p>
          <w:p w14:paraId="7E9056BD" w14:textId="40BD30F5" w:rsidR="007B53A2" w:rsidRPr="00FC23DD" w:rsidRDefault="000424C6" w:rsidP="00E5296A">
            <w:pPr>
              <w:spacing w:line="240" w:lineRule="auto"/>
              <w:ind w:left="105"/>
              <w:textAlignment w:val="baseline"/>
              <w:rPr>
                <w:rFonts w:asciiTheme="majorHAnsi" w:eastAsia="Times New Roman" w:hAnsiTheme="majorHAnsi" w:cstheme="majorHAnsi"/>
                <w:szCs w:val="24"/>
                <w:lang w:eastAsia="en-GB"/>
              </w:rPr>
            </w:pPr>
            <w:r w:rsidRPr="00FC23DD">
              <w:rPr>
                <w:rFonts w:asciiTheme="majorHAnsi" w:eastAsia="Times New Roman" w:hAnsiTheme="majorHAnsi" w:cstheme="majorHAnsi"/>
                <w:szCs w:val="24"/>
                <w:lang w:eastAsia="en-GB"/>
              </w:rPr>
              <w:t xml:space="preserve">Reducing the </w:t>
            </w:r>
            <w:r w:rsidR="00D14CE8">
              <w:rPr>
                <w:rFonts w:asciiTheme="majorHAnsi" w:eastAsia="Times New Roman" w:hAnsiTheme="majorHAnsi" w:cstheme="majorHAnsi"/>
                <w:szCs w:val="24"/>
                <w:lang w:eastAsia="en-GB"/>
              </w:rPr>
              <w:t xml:space="preserve">Large </w:t>
            </w:r>
            <w:r w:rsidRPr="00FC23DD">
              <w:rPr>
                <w:rFonts w:asciiTheme="majorHAnsi" w:eastAsia="Times New Roman" w:hAnsiTheme="majorHAnsi" w:cstheme="majorHAnsi"/>
                <w:szCs w:val="24"/>
                <w:lang w:eastAsia="en-GB"/>
              </w:rPr>
              <w:t>Power Station threshold down to 10MW enables the ESO greater</w:t>
            </w:r>
            <w:r w:rsidR="005C0A9B" w:rsidRPr="00FC23DD">
              <w:rPr>
                <w:rFonts w:asciiTheme="majorHAnsi" w:eastAsia="Times New Roman" w:hAnsiTheme="majorHAnsi" w:cstheme="majorHAnsi"/>
                <w:szCs w:val="24"/>
                <w:lang w:eastAsia="en-GB"/>
              </w:rPr>
              <w:t xml:space="preserve"> visibility and control of generation which</w:t>
            </w:r>
            <w:r w:rsidR="00DF6B00">
              <w:rPr>
                <w:rFonts w:asciiTheme="majorHAnsi" w:eastAsia="Times New Roman" w:hAnsiTheme="majorHAnsi" w:cstheme="majorHAnsi"/>
                <w:szCs w:val="24"/>
                <w:lang w:eastAsia="en-GB"/>
              </w:rPr>
              <w:t xml:space="preserve"> in turn </w:t>
            </w:r>
            <w:r w:rsidR="00DF6B00" w:rsidRPr="00DF6B00">
              <w:rPr>
                <w:rFonts w:asciiTheme="majorHAnsi" w:eastAsia="Times New Roman" w:hAnsiTheme="majorHAnsi" w:cstheme="majorHAnsi"/>
                <w:szCs w:val="24"/>
                <w:lang w:eastAsia="en-GB"/>
              </w:rPr>
              <w:t>should</w:t>
            </w:r>
            <w:r w:rsidR="005C0A9B" w:rsidRPr="00FC23DD">
              <w:rPr>
                <w:rFonts w:asciiTheme="majorHAnsi" w:eastAsia="Times New Roman" w:hAnsiTheme="majorHAnsi" w:cstheme="majorHAnsi"/>
                <w:szCs w:val="24"/>
                <w:lang w:eastAsia="en-GB"/>
              </w:rPr>
              <w:t xml:space="preserve"> reduce operating costs.</w:t>
            </w:r>
          </w:p>
        </w:tc>
      </w:tr>
      <w:tr w:rsidR="00E5296A" w:rsidRPr="00E5296A" w14:paraId="4EB72071"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10F23FC"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(b)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03A7388E" w14:textId="08F23321" w:rsidR="00E5296A" w:rsidRDefault="00E5296A" w:rsidP="00E5296A">
            <w:pPr>
              <w:spacing w:line="240" w:lineRule="auto"/>
              <w:ind w:left="105" w:right="105"/>
              <w:textAlignment w:val="baseline"/>
              <w:rPr>
                <w:rFonts w:ascii="Arial" w:eastAsia="Times New Roman" w:hAnsi="Arial" w:cs="Arial"/>
                <w:szCs w:val="24"/>
                <w:lang w:eastAsia="en-GB"/>
              </w:rPr>
            </w:pPr>
            <w:r w:rsidRPr="00FC23DD">
              <w:rPr>
                <w:rFonts w:ascii="Arial" w:eastAsia="Times New Roman" w:hAnsi="Arial" w:cs="Arial"/>
                <w:b/>
                <w:bCs/>
                <w:szCs w:val="24"/>
                <w:lang w:eastAsia="en-GB"/>
              </w:rPr>
              <w:t>Positive</w:t>
            </w:r>
            <w:r w:rsidRPr="00E5296A">
              <w:rPr>
                <w:rFonts w:ascii="Arial" w:eastAsia="Times New Roman" w:hAnsi="Arial" w:cs="Arial"/>
                <w:szCs w:val="24"/>
                <w:lang w:eastAsia="en-GB"/>
              </w:rPr>
              <w:t> </w:t>
            </w:r>
          </w:p>
          <w:p w14:paraId="302C45B4" w14:textId="4086635B" w:rsidR="00DF6B00" w:rsidRPr="00FC23DD" w:rsidRDefault="00DF6B00" w:rsidP="00E5296A">
            <w:pPr>
              <w:spacing w:line="240" w:lineRule="auto"/>
              <w:ind w:left="105" w:right="105"/>
              <w:textAlignment w:val="baseline"/>
              <w:rPr>
                <w:rFonts w:asciiTheme="majorHAnsi" w:eastAsia="Times New Roman" w:hAnsiTheme="majorHAnsi" w:cstheme="majorHAnsi"/>
                <w:szCs w:val="24"/>
                <w:lang w:eastAsia="en-GB"/>
              </w:rPr>
            </w:pPr>
            <w:r>
              <w:rPr>
                <w:rFonts w:asciiTheme="majorHAnsi" w:eastAsia="Times New Roman" w:hAnsiTheme="majorHAnsi" w:cstheme="majorHAnsi"/>
                <w:szCs w:val="24"/>
                <w:lang w:eastAsia="en-GB"/>
              </w:rPr>
              <w:t xml:space="preserve">The </w:t>
            </w:r>
            <w:r w:rsidR="0066789C">
              <w:rPr>
                <w:rFonts w:asciiTheme="majorHAnsi" w:eastAsia="Times New Roman" w:hAnsiTheme="majorHAnsi" w:cstheme="majorHAnsi"/>
                <w:szCs w:val="24"/>
                <w:lang w:eastAsia="en-GB"/>
              </w:rPr>
              <w:t>increased numbers of Generators within the Balancing Mechanism</w:t>
            </w:r>
            <w:r w:rsidR="005D2A34">
              <w:rPr>
                <w:rFonts w:asciiTheme="majorHAnsi" w:eastAsia="Times New Roman" w:hAnsiTheme="majorHAnsi" w:cstheme="majorHAnsi"/>
                <w:szCs w:val="24"/>
                <w:lang w:eastAsia="en-GB"/>
              </w:rPr>
              <w:t xml:space="preserve"> should result in increased competition</w:t>
            </w:r>
            <w:r w:rsidR="002917EA">
              <w:rPr>
                <w:rFonts w:asciiTheme="majorHAnsi" w:eastAsia="Times New Roman" w:hAnsiTheme="majorHAnsi" w:cstheme="majorHAnsi"/>
                <w:szCs w:val="24"/>
                <w:lang w:eastAsia="en-GB"/>
              </w:rPr>
              <w:t>.</w:t>
            </w:r>
          </w:p>
          <w:p w14:paraId="2CE455AA" w14:textId="07BC3B4D" w:rsidR="00270322" w:rsidRPr="00E5296A" w:rsidRDefault="00270322" w:rsidP="00E5296A">
            <w:pPr>
              <w:spacing w:line="240" w:lineRule="auto"/>
              <w:ind w:left="105" w:right="105"/>
              <w:textAlignment w:val="baseline"/>
              <w:rPr>
                <w:rFonts w:ascii="Times New Roman" w:eastAsia="Times New Roman" w:hAnsi="Times New Roman" w:cs="Times New Roman"/>
                <w:szCs w:val="24"/>
                <w:lang w:eastAsia="en-GB"/>
              </w:rPr>
            </w:pPr>
            <w:r>
              <w:rPr>
                <w:rFonts w:ascii="Times New Roman" w:eastAsia="Times New Roman" w:hAnsi="Times New Roman" w:cs="Times New Roman"/>
                <w:szCs w:val="24"/>
                <w:lang w:eastAsia="en-GB"/>
              </w:rPr>
              <w:t xml:space="preserve"> </w:t>
            </w:r>
          </w:p>
        </w:tc>
      </w:tr>
      <w:tr w:rsidR="00E5296A" w:rsidRPr="00E5296A" w14:paraId="0FC3840C"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6264660A"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(c)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Subject to sub-paragraphs (</w:t>
            </w:r>
            <w:proofErr w:type="spellStart"/>
            <w:r w:rsidRPr="00E5296A">
              <w:rPr>
                <w:rFonts w:ascii="Arial" w:eastAsia="Times New Roman" w:hAnsi="Arial" w:cs="Arial"/>
                <w:szCs w:val="24"/>
                <w:lang w:eastAsia="en-GB"/>
              </w:rPr>
              <w:t>i</w:t>
            </w:r>
            <w:proofErr w:type="spellEnd"/>
            <w:r w:rsidRPr="00E5296A">
              <w:rPr>
                <w:rFonts w:ascii="Arial" w:eastAsia="Times New Roman" w:hAnsi="Arial" w:cs="Arial"/>
                <w:szCs w:val="24"/>
                <w:lang w:eastAsia="en-GB"/>
              </w:rPr>
              <w:t>) and (ii), to promote the security and efficiency of the electricity generation, transmission and distribution systems in the national electricity transmission system operator area taken as a whole;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0B09CE4" w14:textId="77777777" w:rsidR="00E5296A" w:rsidRPr="00FC23DD" w:rsidRDefault="00E5296A" w:rsidP="00E5296A">
            <w:pPr>
              <w:spacing w:line="240" w:lineRule="auto"/>
              <w:ind w:left="105" w:right="105"/>
              <w:textAlignment w:val="baseline"/>
              <w:rPr>
                <w:rFonts w:ascii="Arial" w:eastAsia="Times New Roman" w:hAnsi="Arial" w:cs="Arial"/>
                <w:b/>
                <w:bCs/>
                <w:szCs w:val="24"/>
                <w:lang w:eastAsia="en-GB"/>
              </w:rPr>
            </w:pPr>
            <w:r w:rsidRPr="00FC23DD">
              <w:rPr>
                <w:rFonts w:ascii="Arial" w:eastAsia="Times New Roman" w:hAnsi="Arial" w:cs="Arial"/>
                <w:b/>
                <w:bCs/>
                <w:szCs w:val="24"/>
                <w:lang w:eastAsia="en-GB"/>
              </w:rPr>
              <w:t>Positive  </w:t>
            </w:r>
          </w:p>
          <w:p w14:paraId="40AB896A" w14:textId="19B4AB39" w:rsidR="00270322" w:rsidRPr="00E5296A" w:rsidRDefault="001D0CF2" w:rsidP="00E5296A">
            <w:pPr>
              <w:spacing w:line="240" w:lineRule="auto"/>
              <w:ind w:left="105" w:right="105"/>
              <w:textAlignment w:val="baseline"/>
              <w:rPr>
                <w:rFonts w:ascii="Times New Roman" w:eastAsia="Times New Roman" w:hAnsi="Times New Roman" w:cs="Times New Roman"/>
                <w:szCs w:val="24"/>
                <w:lang w:eastAsia="en-GB"/>
              </w:rPr>
            </w:pPr>
            <w:r>
              <w:rPr>
                <w:rFonts w:ascii="Arial" w:eastAsia="Times New Roman" w:hAnsi="Arial" w:cs="Arial"/>
                <w:szCs w:val="24"/>
                <w:lang w:eastAsia="en-GB"/>
              </w:rPr>
              <w:t>Greater transparency</w:t>
            </w:r>
            <w:r w:rsidR="000A5D28">
              <w:rPr>
                <w:rFonts w:ascii="Arial" w:eastAsia="Times New Roman" w:hAnsi="Arial" w:cs="Arial"/>
                <w:szCs w:val="24"/>
                <w:lang w:eastAsia="en-GB"/>
              </w:rPr>
              <w:t xml:space="preserve"> of Generation by the ESO </w:t>
            </w:r>
            <w:r w:rsidR="001B2B8F">
              <w:rPr>
                <w:rFonts w:ascii="Arial" w:eastAsia="Times New Roman" w:hAnsi="Arial" w:cs="Arial"/>
                <w:szCs w:val="24"/>
                <w:lang w:eastAsia="en-GB"/>
              </w:rPr>
              <w:t>should</w:t>
            </w:r>
            <w:r w:rsidR="00952D82">
              <w:rPr>
                <w:rFonts w:ascii="Arial" w:eastAsia="Times New Roman" w:hAnsi="Arial" w:cs="Arial"/>
                <w:szCs w:val="24"/>
                <w:lang w:eastAsia="en-GB"/>
              </w:rPr>
              <w:t xml:space="preserve"> result in an </w:t>
            </w:r>
            <w:r w:rsidR="001B2B8F">
              <w:rPr>
                <w:rFonts w:ascii="Arial" w:eastAsia="Times New Roman" w:hAnsi="Arial" w:cs="Arial"/>
                <w:szCs w:val="24"/>
                <w:lang w:eastAsia="en-GB"/>
              </w:rPr>
              <w:t>increase</w:t>
            </w:r>
            <w:r w:rsidR="00952D82">
              <w:rPr>
                <w:rFonts w:ascii="Arial" w:eastAsia="Times New Roman" w:hAnsi="Arial" w:cs="Arial"/>
                <w:szCs w:val="24"/>
                <w:lang w:eastAsia="en-GB"/>
              </w:rPr>
              <w:t xml:space="preserve"> to the</w:t>
            </w:r>
            <w:r w:rsidR="001B2B8F">
              <w:rPr>
                <w:rFonts w:ascii="Arial" w:eastAsia="Times New Roman" w:hAnsi="Arial" w:cs="Arial"/>
                <w:szCs w:val="24"/>
                <w:lang w:eastAsia="en-GB"/>
              </w:rPr>
              <w:t xml:space="preserve"> efficiency </w:t>
            </w:r>
            <w:r w:rsidR="002F51EF">
              <w:rPr>
                <w:rFonts w:ascii="Arial" w:eastAsia="Times New Roman" w:hAnsi="Arial" w:cs="Arial"/>
                <w:szCs w:val="24"/>
                <w:lang w:eastAsia="en-GB"/>
              </w:rPr>
              <w:t>of the operation of the Electricity System.</w:t>
            </w:r>
          </w:p>
        </w:tc>
      </w:tr>
      <w:tr w:rsidR="00E5296A" w:rsidRPr="00E5296A" w14:paraId="212291A4"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5AAD8059"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(d)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efficiently discharge the obligations imposed upon the licensee by this licence and to comply with the Electricity Regulation and any relevant legally binding decisions of the European Commission and/or the Agency; and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D21B4D1" w14:textId="49E4A5CE" w:rsidR="00E5296A" w:rsidRPr="00FC23DD" w:rsidRDefault="00577EA1" w:rsidP="00E5296A">
            <w:pPr>
              <w:spacing w:line="240" w:lineRule="auto"/>
              <w:ind w:left="105" w:right="105"/>
              <w:textAlignment w:val="baseline"/>
              <w:rPr>
                <w:rFonts w:ascii="Times New Roman" w:eastAsia="Times New Roman" w:hAnsi="Times New Roman" w:cs="Times New Roman"/>
                <w:b/>
                <w:bCs/>
                <w:szCs w:val="24"/>
                <w:lang w:eastAsia="en-GB"/>
              </w:rPr>
            </w:pPr>
            <w:r w:rsidRPr="00FC23DD">
              <w:rPr>
                <w:rFonts w:ascii="Arial" w:eastAsia="Times New Roman" w:hAnsi="Arial" w:cs="Arial"/>
                <w:b/>
                <w:bCs/>
                <w:szCs w:val="24"/>
                <w:lang w:eastAsia="en-GB"/>
              </w:rPr>
              <w:t>Neutral</w:t>
            </w:r>
          </w:p>
        </w:tc>
      </w:tr>
      <w:tr w:rsidR="00E5296A" w:rsidRPr="00E5296A" w14:paraId="7D2AFF7E"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63A00A4"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(e)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promote efficiency in the implementation and administration of the Grid Code arrangements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3A377908" w14:textId="0F51F943" w:rsidR="00E5296A" w:rsidRPr="00E5296A" w:rsidRDefault="00577EA1" w:rsidP="00E5296A">
            <w:pPr>
              <w:spacing w:line="240" w:lineRule="auto"/>
              <w:ind w:left="105" w:right="105"/>
              <w:textAlignment w:val="baseline"/>
              <w:rPr>
                <w:rFonts w:ascii="Times New Roman" w:eastAsia="Times New Roman" w:hAnsi="Times New Roman" w:cs="Times New Roman"/>
                <w:szCs w:val="24"/>
                <w:lang w:eastAsia="en-GB"/>
              </w:rPr>
            </w:pPr>
            <w:r w:rsidRPr="003C7867">
              <w:rPr>
                <w:rFonts w:ascii="Arial" w:eastAsia="Times New Roman" w:hAnsi="Arial" w:cs="Arial"/>
                <w:b/>
                <w:bCs/>
                <w:szCs w:val="24"/>
                <w:lang w:eastAsia="en-GB"/>
              </w:rPr>
              <w:t>Neutral</w:t>
            </w:r>
          </w:p>
        </w:tc>
      </w:tr>
    </w:tbl>
    <w:p w14:paraId="092C77AA" w14:textId="77777777" w:rsidR="00470B5B" w:rsidRPr="005603D9" w:rsidRDefault="00470B5B" w:rsidP="005603D9"/>
    <w:p w14:paraId="09F772CD" w14:textId="77777777" w:rsidR="003F7C8D" w:rsidRPr="005603D9" w:rsidRDefault="003F7C8D" w:rsidP="00BD6374">
      <w:pPr>
        <w:pStyle w:val="Heading2"/>
      </w:pPr>
      <w:bookmarkStart w:id="488" w:name="_Toc153972762"/>
      <w:r w:rsidRPr="005603D9">
        <w:lastRenderedPageBreak/>
        <w:t>W</w:t>
      </w:r>
      <w:r>
        <w:t>orkgroup vote</w:t>
      </w:r>
      <w:bookmarkEnd w:id="488"/>
    </w:p>
    <w:p w14:paraId="74FBE53B" w14:textId="699E9EA3" w:rsidR="00CA7D4A" w:rsidRDefault="00CA7D4A" w:rsidP="00CA7D4A">
      <w:pPr>
        <w:rPr>
          <w:rFonts w:cs="Arial"/>
          <w:bCs/>
          <w:kern w:val="32"/>
        </w:rPr>
      </w:pPr>
      <w:bookmarkStart w:id="489" w:name="_Hlk50542616"/>
      <w:r>
        <w:rPr>
          <w:rFonts w:cs="Arial"/>
          <w:bCs/>
          <w:kern w:val="32"/>
        </w:rPr>
        <w:t xml:space="preserve">The </w:t>
      </w:r>
      <w:r w:rsidR="00FC23DD">
        <w:rPr>
          <w:rFonts w:cs="Arial"/>
          <w:bCs/>
          <w:kern w:val="32"/>
        </w:rPr>
        <w:t>W</w:t>
      </w:r>
      <w:r>
        <w:rPr>
          <w:rFonts w:cs="Arial"/>
          <w:bCs/>
          <w:kern w:val="32"/>
        </w:rPr>
        <w:t xml:space="preserve">orkgroup met on </w:t>
      </w:r>
      <w:r w:rsidR="006445C5" w:rsidRPr="00BB37FE">
        <w:rPr>
          <w:rFonts w:cs="Arial"/>
          <w:kern w:val="32"/>
        </w:rPr>
        <w:t>08 January 2024</w:t>
      </w:r>
      <w:r>
        <w:rPr>
          <w:rFonts w:cs="Arial"/>
          <w:bCs/>
          <w:kern w:val="32"/>
        </w:rPr>
        <w:t xml:space="preserve"> to carry out their workgroup vote. The full Workgroup vote can be found in </w:t>
      </w:r>
      <w:r w:rsidRPr="00CD0713">
        <w:rPr>
          <w:rFonts w:cs="Arial"/>
          <w:bCs/>
          <w:kern w:val="32"/>
        </w:rPr>
        <w:t xml:space="preserve">Annex </w:t>
      </w:r>
      <w:r w:rsidR="00CD0713" w:rsidRPr="00CD0713">
        <w:rPr>
          <w:rFonts w:cs="Arial"/>
          <w:bCs/>
          <w:kern w:val="32"/>
        </w:rPr>
        <w:t>18</w:t>
      </w:r>
      <w:r>
        <w:rPr>
          <w:rFonts w:cs="Arial"/>
          <w:bCs/>
          <w:kern w:val="32"/>
        </w:rPr>
        <w:t>. The table below provides a summary of the Workgroup members view on the best option to implement this change.</w:t>
      </w:r>
    </w:p>
    <w:p w14:paraId="017E3021" w14:textId="77777777" w:rsidR="00B5187E" w:rsidRDefault="00B5187E" w:rsidP="00CA7D4A">
      <w:pPr>
        <w:rPr>
          <w:rFonts w:cs="Arial"/>
          <w:bCs/>
          <w:kern w:val="32"/>
        </w:rPr>
      </w:pPr>
    </w:p>
    <w:p w14:paraId="7E960290" w14:textId="1082B0C5" w:rsidR="00CA7D4A" w:rsidRDefault="00CA7D4A" w:rsidP="00CA7D4A">
      <w:pPr>
        <w:rPr>
          <w:rFonts w:cs="Arial"/>
          <w:bCs/>
          <w:kern w:val="32"/>
        </w:rPr>
      </w:pPr>
      <w:r>
        <w:rPr>
          <w:rFonts w:cs="Arial"/>
          <w:bCs/>
          <w:kern w:val="32"/>
        </w:rPr>
        <w:t>The Applicable Grid Code</w:t>
      </w:r>
      <w:r w:rsidR="00B5187E">
        <w:rPr>
          <w:rFonts w:cs="Arial"/>
          <w:bCs/>
          <w:kern w:val="32"/>
        </w:rPr>
        <w:t xml:space="preserve"> </w:t>
      </w:r>
      <w:r>
        <w:rPr>
          <w:rFonts w:cs="Arial"/>
          <w:bCs/>
          <w:kern w:val="32"/>
        </w:rPr>
        <w:t>Objectives are:</w:t>
      </w:r>
    </w:p>
    <w:p w14:paraId="757642A4" w14:textId="77777777" w:rsidR="00CA7D4A" w:rsidRDefault="00CA7D4A" w:rsidP="00CA7D4A">
      <w:pPr>
        <w:rPr>
          <w:rFonts w:cs="Arial"/>
          <w:b/>
          <w:bCs/>
          <w:kern w:val="32"/>
        </w:rPr>
      </w:pPr>
      <w:r>
        <w:rPr>
          <w:rFonts w:cs="Arial"/>
          <w:b/>
          <w:bCs/>
          <w:kern w:val="32"/>
        </w:rPr>
        <w:t>Grid code</w:t>
      </w:r>
    </w:p>
    <w:p w14:paraId="54E776B4" w14:textId="77777777" w:rsidR="00CA7D4A" w:rsidRDefault="00CA7D4A" w:rsidP="00D46BE1">
      <w:pPr>
        <w:pStyle w:val="ListParagraph"/>
        <w:numPr>
          <w:ilvl w:val="0"/>
          <w:numId w:val="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4EC1AB3C" w14:textId="77777777" w:rsidR="00CA7D4A" w:rsidRDefault="00CA7D4A" w:rsidP="00D46BE1">
      <w:pPr>
        <w:pStyle w:val="ListParagraph"/>
        <w:numPr>
          <w:ilvl w:val="0"/>
          <w:numId w:val="3"/>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76D30073" w14:textId="77777777" w:rsidR="00CA7D4A" w:rsidRDefault="00CA7D4A" w:rsidP="00D46BE1">
      <w:pPr>
        <w:pStyle w:val="ListParagraph"/>
        <w:numPr>
          <w:ilvl w:val="0"/>
          <w:numId w:val="3"/>
        </w:numPr>
        <w:rPr>
          <w:rFonts w:cs="Arial"/>
          <w:bCs/>
          <w:kern w:val="32"/>
        </w:rPr>
      </w:pPr>
      <w:r>
        <w:rPr>
          <w:rFonts w:cs="Arial"/>
          <w:bCs/>
          <w:kern w:val="32"/>
        </w:rPr>
        <w:t>Subject to sub-paragraphs (</w:t>
      </w:r>
      <w:proofErr w:type="spellStart"/>
      <w:r>
        <w:rPr>
          <w:rFonts w:cs="Arial"/>
          <w:bCs/>
          <w:kern w:val="32"/>
        </w:rPr>
        <w:t>i</w:t>
      </w:r>
      <w:proofErr w:type="spellEnd"/>
      <w:r>
        <w:rPr>
          <w:rFonts w:cs="Arial"/>
          <w:bCs/>
          <w:kern w:val="32"/>
        </w:rPr>
        <w:t xml:space="preserve">) and (ii), to promote the security and efficiency of the electricity generation, transmission and distribution systems in the national electricity transmission system operator area taken as a </w:t>
      </w:r>
      <w:proofErr w:type="gramStart"/>
      <w:r>
        <w:rPr>
          <w:rFonts w:cs="Arial"/>
          <w:bCs/>
          <w:kern w:val="32"/>
        </w:rPr>
        <w:t>whole;</w:t>
      </w:r>
      <w:proofErr w:type="gramEnd"/>
      <w:r>
        <w:rPr>
          <w:rFonts w:cs="Arial"/>
          <w:bCs/>
          <w:kern w:val="32"/>
        </w:rPr>
        <w:t xml:space="preserve"> </w:t>
      </w:r>
    </w:p>
    <w:p w14:paraId="17C52BF3" w14:textId="77777777" w:rsidR="00CA7D4A" w:rsidRDefault="00CA7D4A" w:rsidP="00D46BE1">
      <w:pPr>
        <w:pStyle w:val="ListParagraph"/>
        <w:numPr>
          <w:ilvl w:val="0"/>
          <w:numId w:val="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0233B99C" w14:textId="77777777" w:rsidR="00CA7D4A" w:rsidRDefault="00CA7D4A" w:rsidP="00D46BE1">
      <w:pPr>
        <w:pStyle w:val="ListParagraph"/>
        <w:numPr>
          <w:ilvl w:val="0"/>
          <w:numId w:val="3"/>
        </w:numPr>
        <w:rPr>
          <w:rFonts w:cs="Arial"/>
          <w:bCs/>
          <w:kern w:val="32"/>
        </w:rPr>
      </w:pPr>
      <w:r>
        <w:rPr>
          <w:rFonts w:cs="Arial"/>
          <w:bCs/>
          <w:kern w:val="32"/>
        </w:rPr>
        <w:t>To promote efficiency in the implementation and administration of the Grid Code arrangements</w:t>
      </w:r>
    </w:p>
    <w:p w14:paraId="12E87865" w14:textId="77777777" w:rsidR="00CA7D4A" w:rsidRDefault="00CA7D4A" w:rsidP="00CA7D4A">
      <w:pPr>
        <w:rPr>
          <w:rFonts w:cs="Arial"/>
          <w:bCs/>
          <w:kern w:val="32"/>
        </w:rPr>
      </w:pPr>
    </w:p>
    <w:p w14:paraId="7B5F6C71" w14:textId="7D735D76" w:rsidR="00CA7D4A" w:rsidRDefault="00CA7D4A" w:rsidP="00CA7D4A">
      <w:pPr>
        <w:rPr>
          <w:rFonts w:cs="Times New Roman"/>
        </w:rPr>
      </w:pPr>
      <w:r>
        <w:t xml:space="preserve">The Workgroup concluded </w:t>
      </w:r>
      <w:r>
        <w:rPr>
          <w:highlight w:val="yellow"/>
        </w:rPr>
        <w:t>unanimously/by majority</w:t>
      </w:r>
      <w:r>
        <w:t xml:space="preserve"> that the Original and WA</w:t>
      </w:r>
      <w:r w:rsidR="00672647">
        <w:t>G</w:t>
      </w:r>
      <w:r>
        <w:t xml:space="preserve">CM1 better facilitated the Applicable Objectives than the </w:t>
      </w:r>
      <w:commentRangeStart w:id="490"/>
      <w:commentRangeStart w:id="491"/>
      <w:r>
        <w:t>Baseline</w:t>
      </w:r>
      <w:commentRangeEnd w:id="490"/>
      <w:r w:rsidR="00BE13C5">
        <w:rPr>
          <w:rStyle w:val="CommentReference"/>
          <w:rFonts w:ascii="Arial" w:eastAsia="Times New Roman" w:hAnsi="Arial" w:cs="Times New Roman"/>
          <w:lang w:eastAsia="en-GB"/>
        </w:rPr>
        <w:commentReference w:id="490"/>
      </w:r>
      <w:commentRangeEnd w:id="491"/>
      <w:r w:rsidR="00B56C1B">
        <w:rPr>
          <w:rStyle w:val="CommentReference"/>
          <w:rFonts w:ascii="Arial" w:eastAsia="Times New Roman" w:hAnsi="Arial" w:cs="Times New Roman"/>
          <w:lang w:eastAsia="en-GB"/>
        </w:rPr>
        <w:commentReference w:id="491"/>
      </w:r>
      <w:r>
        <w:t>.</w:t>
      </w:r>
    </w:p>
    <w:p w14:paraId="16D01C45"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77439D34"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8D9483A"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2B4A5A5"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6E4135AE"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7F2D42A"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39C24E43" w14:textId="77777777" w:rsidR="00CA7D4A" w:rsidRDefault="00CA7D4A">
            <w:pPr>
              <w:rPr>
                <w:rFonts w:cs="Arial"/>
              </w:rPr>
            </w:pPr>
          </w:p>
        </w:tc>
      </w:tr>
      <w:tr w:rsidR="00CA7D4A" w14:paraId="48F44213"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6B55024" w14:textId="3E795522" w:rsidR="00CA7D4A" w:rsidRDefault="00CA7D4A">
            <w:pPr>
              <w:rPr>
                <w:rFonts w:cs="Arial"/>
              </w:rPr>
            </w:pPr>
            <w:r>
              <w:rPr>
                <w:rFonts w:cs="Arial"/>
              </w:rPr>
              <w:t>WA</w:t>
            </w:r>
            <w:r w:rsidR="007C4CA5">
              <w:rPr>
                <w:rFonts w:cs="Arial"/>
              </w:rPr>
              <w:t>G</w:t>
            </w:r>
            <w:r>
              <w:rPr>
                <w:rFonts w:cs="Arial"/>
              </w:rPr>
              <w:t>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4D05FB4" w14:textId="77777777" w:rsidR="00CA7D4A" w:rsidRDefault="00CA7D4A">
            <w:pPr>
              <w:rPr>
                <w:rFonts w:cs="Arial"/>
              </w:rPr>
            </w:pPr>
          </w:p>
        </w:tc>
      </w:tr>
      <w:bookmarkEnd w:id="489"/>
    </w:tbl>
    <w:p w14:paraId="745E239A" w14:textId="3ED55472" w:rsidR="00470B5B" w:rsidRPr="00B67596" w:rsidRDefault="00470B5B" w:rsidP="005603D9">
      <w:pPr>
        <w:rPr>
          <w:rFonts w:cs="Arial"/>
          <w:bCs/>
          <w:kern w:val="32"/>
        </w:rPr>
      </w:pPr>
    </w:p>
    <w:p w14:paraId="5A88CFCB" w14:textId="77777777" w:rsidR="00470B5B" w:rsidRPr="005603D9" w:rsidRDefault="00470B5B" w:rsidP="009A206C">
      <w:pPr>
        <w:pStyle w:val="CA4"/>
      </w:pPr>
      <w:bookmarkStart w:id="492" w:name="_Toc153972763"/>
      <w:r w:rsidRPr="005603D9">
        <w:t>When will this change take place?</w:t>
      </w:r>
      <w:bookmarkEnd w:id="492"/>
    </w:p>
    <w:p w14:paraId="4D987A88" w14:textId="77777777" w:rsidR="00470B5B" w:rsidRDefault="00470B5B" w:rsidP="00E47B59">
      <w:pPr>
        <w:pStyle w:val="Heading3"/>
      </w:pPr>
      <w:bookmarkStart w:id="493" w:name="_Toc153972764"/>
      <w:r w:rsidRPr="009A206C">
        <w:t>Implementation date</w:t>
      </w:r>
      <w:bookmarkEnd w:id="493"/>
    </w:p>
    <w:p w14:paraId="6DA1A0CD" w14:textId="056132AE" w:rsidR="00114732" w:rsidRPr="00B554B1" w:rsidRDefault="00B35DFC" w:rsidP="00B554B1">
      <w:pPr>
        <w:spacing w:after="160"/>
        <w:rPr>
          <w:b/>
        </w:rPr>
      </w:pPr>
      <w:r>
        <w:rPr>
          <w:rStyle w:val="normaltextrun"/>
          <w:rFonts w:ascii="Arial" w:hAnsi="Arial" w:cs="Arial"/>
          <w:color w:val="000000"/>
          <w:shd w:val="clear" w:color="auto" w:fill="FFFFFF"/>
        </w:rPr>
        <w:t xml:space="preserve">With respect to the changes to the Grid Code this would be 10 working days after </w:t>
      </w:r>
      <w:r w:rsidR="00543206">
        <w:rPr>
          <w:rStyle w:val="normaltextrun"/>
          <w:rFonts w:ascii="Arial" w:hAnsi="Arial" w:cs="Arial"/>
          <w:color w:val="000000"/>
          <w:shd w:val="clear" w:color="auto" w:fill="FFFFFF"/>
        </w:rPr>
        <w:t>t</w:t>
      </w:r>
      <w:r>
        <w:rPr>
          <w:rStyle w:val="normaltextrun"/>
          <w:rFonts w:ascii="Arial" w:hAnsi="Arial" w:cs="Arial"/>
          <w:color w:val="000000"/>
          <w:shd w:val="clear" w:color="auto" w:fill="FFFFFF"/>
        </w:rPr>
        <w:t>he Authority’s decision</w:t>
      </w:r>
      <w:r w:rsidR="00543206">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w:t>
      </w:r>
      <w:r w:rsidR="0077529A">
        <w:rPr>
          <w:rStyle w:val="normaltextrun"/>
          <w:rFonts w:ascii="Arial" w:hAnsi="Arial" w:cs="Arial"/>
          <w:color w:val="000000"/>
          <w:shd w:val="clear" w:color="auto" w:fill="FFFFFF"/>
        </w:rPr>
        <w:t>F</w:t>
      </w:r>
      <w:r>
        <w:rPr>
          <w:rStyle w:val="normaltextrun"/>
          <w:rFonts w:ascii="Arial" w:hAnsi="Arial" w:cs="Arial"/>
          <w:color w:val="000000"/>
          <w:shd w:val="clear" w:color="auto" w:fill="FFFFFF"/>
        </w:rPr>
        <w:t xml:space="preserve">or compliance implementation this would be anytime between 10 days following implementation up to circa 2027 depending on </w:t>
      </w:r>
      <w:r w:rsidR="004C115D">
        <w:rPr>
          <w:rStyle w:val="normaltextrun"/>
          <w:rFonts w:ascii="Arial" w:hAnsi="Arial" w:cs="Arial"/>
          <w:color w:val="000000"/>
          <w:shd w:val="clear" w:color="auto" w:fill="FFFFFF"/>
        </w:rPr>
        <w:t>t</w:t>
      </w:r>
      <w:r>
        <w:rPr>
          <w:rStyle w:val="normaltextrun"/>
          <w:rFonts w:ascii="Arial" w:hAnsi="Arial" w:cs="Arial"/>
          <w:color w:val="000000"/>
          <w:shd w:val="clear" w:color="auto" w:fill="FFFFFF"/>
        </w:rPr>
        <w:t>he Authority’s decision.</w:t>
      </w:r>
      <w:r w:rsidR="00C52EC0">
        <w:rPr>
          <w:b/>
        </w:rPr>
        <w:t xml:space="preserve"> </w:t>
      </w:r>
    </w:p>
    <w:p w14:paraId="6CA2B9CD" w14:textId="77777777" w:rsidR="00470B5B" w:rsidRPr="009A206C" w:rsidRDefault="00470B5B" w:rsidP="009A206C">
      <w:pPr>
        <w:pStyle w:val="Heading3"/>
      </w:pPr>
      <w:bookmarkStart w:id="494" w:name="_Toc153972765"/>
      <w:r w:rsidRPr="009A206C">
        <w:t>Date decision required by</w:t>
      </w:r>
      <w:bookmarkEnd w:id="494"/>
    </w:p>
    <w:p w14:paraId="39BEEBE1" w14:textId="40EED58C" w:rsidR="00114732" w:rsidRPr="00B554B1" w:rsidRDefault="00B35DFC" w:rsidP="00B554B1">
      <w:pPr>
        <w:spacing w:after="160"/>
        <w:rPr>
          <w:b/>
        </w:rPr>
      </w:pPr>
      <w:r>
        <w:rPr>
          <w:rStyle w:val="normaltextrun"/>
          <w:rFonts w:ascii="Arial" w:hAnsi="Arial" w:cs="Arial"/>
          <w:color w:val="000000"/>
          <w:bdr w:val="none" w:sz="0" w:space="0" w:color="auto" w:frame="1"/>
        </w:rPr>
        <w:t>As soon as possible</w:t>
      </w:r>
      <w:r>
        <w:rPr>
          <w:i/>
          <w:color w:val="00B050"/>
        </w:rPr>
        <w:t>.</w:t>
      </w:r>
    </w:p>
    <w:p w14:paraId="6C6BDAB2" w14:textId="2583400A" w:rsidR="00470B5B" w:rsidRDefault="00470B5B" w:rsidP="009A206C">
      <w:pPr>
        <w:pStyle w:val="Heading3"/>
      </w:pPr>
      <w:bookmarkStart w:id="495" w:name="_Toc153972766"/>
      <w:r w:rsidRPr="009A206C">
        <w:t>Implementation approach</w:t>
      </w:r>
      <w:bookmarkEnd w:id="495"/>
    </w:p>
    <w:p w14:paraId="63D9809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the proposed solution is adopted there will be an impact on systems and processes as this modification seeks to change the threshold between Large and Small Power Stations to a value of 10MW.   </w:t>
      </w:r>
    </w:p>
    <w:p w14:paraId="2A27EB97" w14:textId="3CB2971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WAGCM1 is selected there will be minimal change to systems and processes. </w:t>
      </w:r>
    </w:p>
    <w:p w14:paraId="414CED27" w14:textId="77777777" w:rsidR="00470B5B" w:rsidRPr="005603D9" w:rsidRDefault="00470B5B" w:rsidP="009A206C">
      <w:pPr>
        <w:pStyle w:val="CA5"/>
      </w:pPr>
      <w:bookmarkStart w:id="496" w:name="_Workgroup_Consultation_1"/>
      <w:bookmarkStart w:id="497" w:name="_Toc153972767"/>
      <w:bookmarkEnd w:id="496"/>
      <w:r w:rsidRPr="005603D9">
        <w:lastRenderedPageBreak/>
        <w:t>Interactions</w:t>
      </w:r>
      <w:bookmarkEnd w:id="49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778FCCD5" w14:textId="77777777" w:rsidTr="006277ED">
        <w:tc>
          <w:tcPr>
            <w:tcW w:w="2371" w:type="dxa"/>
          </w:tcPr>
          <w:p w14:paraId="3F32D307" w14:textId="7E80E81F" w:rsidR="00C53337" w:rsidRDefault="00D46BE1" w:rsidP="00950875">
            <w:r>
              <w:rPr>
                <w:rStyle w:val="normaltextrun"/>
                <w:rFonts w:ascii="Segoe UI Symbol" w:hAnsi="Segoe UI Symbol"/>
                <w:color w:val="000000"/>
                <w:sz w:val="22"/>
                <w:szCs w:val="22"/>
                <w:bdr w:val="none" w:sz="0" w:space="0" w:color="auto" w:frame="1"/>
              </w:rPr>
              <w:t>☒</w:t>
            </w:r>
            <w:r w:rsidR="00B35DFC" w:rsidRPr="00D46BE1">
              <w:rPr>
                <w:rFonts w:hint="eastAsia"/>
              </w:rPr>
              <w:t>C</w:t>
            </w:r>
            <w:r w:rsidR="00B35DFC" w:rsidRPr="00D46BE1">
              <w:t>USC</w:t>
            </w:r>
          </w:p>
        </w:tc>
        <w:tc>
          <w:tcPr>
            <w:tcW w:w="2371" w:type="dxa"/>
          </w:tcPr>
          <w:p w14:paraId="1BD67B07" w14:textId="7694911D" w:rsidR="00C53337" w:rsidRDefault="00D46BE1" w:rsidP="00950875">
            <w:r>
              <w:rPr>
                <w:rStyle w:val="normaltextrun"/>
                <w:rFonts w:ascii="Segoe UI Symbol" w:hAnsi="Segoe UI Symbol"/>
                <w:color w:val="000000"/>
                <w:sz w:val="22"/>
                <w:szCs w:val="22"/>
                <w:bdr w:val="none" w:sz="0" w:space="0" w:color="auto" w:frame="1"/>
              </w:rPr>
              <w:t>☒</w:t>
            </w:r>
            <w:r w:rsidR="00866060">
              <w:t>BSC</w:t>
            </w:r>
          </w:p>
        </w:tc>
        <w:tc>
          <w:tcPr>
            <w:tcW w:w="2372" w:type="dxa"/>
          </w:tcPr>
          <w:p w14:paraId="0E3A79F6" w14:textId="32FD7EF3" w:rsidR="00C53337" w:rsidRDefault="00D46BE1" w:rsidP="00950875">
            <w:r>
              <w:rPr>
                <w:rStyle w:val="normaltextrun"/>
                <w:rFonts w:ascii="Segoe UI Symbol" w:hAnsi="Segoe UI Symbol"/>
                <w:color w:val="000000"/>
                <w:sz w:val="22"/>
                <w:szCs w:val="22"/>
                <w:bdr w:val="none" w:sz="0" w:space="0" w:color="auto" w:frame="1"/>
              </w:rPr>
              <w:t>☒</w:t>
            </w:r>
            <w:r w:rsidR="00866060">
              <w:t>STC</w:t>
            </w:r>
          </w:p>
        </w:tc>
        <w:tc>
          <w:tcPr>
            <w:tcW w:w="2372" w:type="dxa"/>
          </w:tcPr>
          <w:p w14:paraId="7465919B" w14:textId="564D4BA8" w:rsidR="00C53337" w:rsidRDefault="00D46BE1" w:rsidP="00950875">
            <w:r>
              <w:rPr>
                <w:rStyle w:val="normaltextrun"/>
                <w:rFonts w:ascii="Segoe UI Symbol" w:hAnsi="Segoe UI Symbol"/>
                <w:color w:val="000000"/>
                <w:sz w:val="22"/>
                <w:szCs w:val="22"/>
                <w:bdr w:val="none" w:sz="0" w:space="0" w:color="auto" w:frame="1"/>
              </w:rPr>
              <w:t>☒</w:t>
            </w:r>
            <w:r w:rsidR="00C53337">
              <w:t>SQSS</w:t>
            </w:r>
          </w:p>
        </w:tc>
      </w:tr>
      <w:tr w:rsidR="00950875" w14:paraId="4961C2DC" w14:textId="77777777" w:rsidTr="006277ED">
        <w:tc>
          <w:tcPr>
            <w:tcW w:w="2371" w:type="dxa"/>
          </w:tcPr>
          <w:p w14:paraId="62B20C60" w14:textId="77777777" w:rsidR="00950875" w:rsidRDefault="006277ED" w:rsidP="00950875">
            <w:r>
              <w:rPr>
                <w:rFonts w:ascii="MS Gothic" w:eastAsia="MS Gothic" w:hAnsi="MS Gothic" w:hint="eastAsia"/>
              </w:rPr>
              <w:t>☐</w:t>
            </w:r>
            <w:r>
              <w:t xml:space="preserve">European Network Codes </w:t>
            </w:r>
          </w:p>
          <w:p w14:paraId="6391A899" w14:textId="77777777" w:rsidR="00950875" w:rsidRDefault="00950875" w:rsidP="00C53337"/>
        </w:tc>
        <w:tc>
          <w:tcPr>
            <w:tcW w:w="2371" w:type="dxa"/>
          </w:tcPr>
          <w:p w14:paraId="65FDDABC" w14:textId="77777777" w:rsidR="00950875" w:rsidRDefault="006277ED" w:rsidP="006277ED">
            <w:r>
              <w:rPr>
                <w:rFonts w:ascii="MS Gothic" w:eastAsia="MS Gothic" w:hAnsi="MS Gothic" w:hint="eastAsia"/>
              </w:rPr>
              <w:t>☐</w:t>
            </w:r>
            <w:r w:rsidRPr="005603D9">
              <w:t xml:space="preserve"> </w:t>
            </w:r>
            <w:r w:rsidR="00681E1C">
              <w:t>EBR</w:t>
            </w:r>
            <w:r w:rsidRPr="005603D9">
              <w:t xml:space="preserve"> Article 18 T&amp;Cs</w:t>
            </w:r>
            <w:r>
              <w:rPr>
                <w:rStyle w:val="FootnoteReference"/>
              </w:rPr>
              <w:footnoteReference w:id="7"/>
            </w:r>
          </w:p>
        </w:tc>
        <w:tc>
          <w:tcPr>
            <w:tcW w:w="2372" w:type="dxa"/>
          </w:tcPr>
          <w:p w14:paraId="56BD4060" w14:textId="77777777" w:rsidR="00951276" w:rsidRDefault="00951276" w:rsidP="00951276">
            <w:r>
              <w:rPr>
                <w:rFonts w:ascii="MS Gothic" w:eastAsia="MS Gothic" w:hAnsi="MS Gothic" w:hint="eastAsia"/>
              </w:rPr>
              <w:t>☐</w:t>
            </w:r>
            <w:r>
              <w:t>Other modifications</w:t>
            </w:r>
          </w:p>
          <w:p w14:paraId="355B9A29" w14:textId="77777777" w:rsidR="00950875" w:rsidRDefault="00950875" w:rsidP="00950875"/>
        </w:tc>
        <w:tc>
          <w:tcPr>
            <w:tcW w:w="2372" w:type="dxa"/>
          </w:tcPr>
          <w:p w14:paraId="1635F755" w14:textId="678E94AC" w:rsidR="00950875" w:rsidRDefault="00D46BE1" w:rsidP="00950875">
            <w:r>
              <w:rPr>
                <w:rStyle w:val="normaltextrun"/>
                <w:rFonts w:ascii="Segoe UI Symbol" w:hAnsi="Segoe UI Symbol"/>
                <w:color w:val="000000"/>
                <w:sz w:val="22"/>
                <w:szCs w:val="22"/>
                <w:bdr w:val="none" w:sz="0" w:space="0" w:color="auto" w:frame="1"/>
              </w:rPr>
              <w:t>☒</w:t>
            </w:r>
            <w:r w:rsidR="00950875">
              <w:t>Other</w:t>
            </w:r>
          </w:p>
          <w:p w14:paraId="2F5E2297" w14:textId="77777777" w:rsidR="00950875" w:rsidRDefault="00950875" w:rsidP="00C53337"/>
        </w:tc>
      </w:tr>
    </w:tbl>
    <w:p w14:paraId="530384A7" w14:textId="1915750E"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498" w:name="_How_to_respond"/>
      <w:bookmarkEnd w:id="498"/>
      <w:r>
        <w:rPr>
          <w:rStyle w:val="normaltextrun"/>
          <w:rFonts w:ascii="Arial" w:hAnsi="Arial" w:cs="Arial"/>
          <w:b/>
          <w:bCs/>
          <w:color w:val="FFFFFF"/>
          <w:sz w:val="28"/>
          <w:szCs w:val="28"/>
          <w:shd w:val="clear" w:color="auto" w:fill="727274"/>
        </w:rPr>
        <w:br w:type="page"/>
      </w:r>
    </w:p>
    <w:p w14:paraId="4904E2D1" w14:textId="39405E43" w:rsidR="009A206C" w:rsidRPr="007A770E" w:rsidRDefault="00470B5B" w:rsidP="007A770E">
      <w:pPr>
        <w:pStyle w:val="CA7"/>
      </w:pPr>
      <w:bookmarkStart w:id="499" w:name="_Toc153972768"/>
      <w:r w:rsidRPr="007A770E">
        <w:lastRenderedPageBreak/>
        <w:t xml:space="preserve">Acronyms, key </w:t>
      </w:r>
      <w:proofErr w:type="gramStart"/>
      <w:r w:rsidR="005A53CF" w:rsidRPr="007A770E">
        <w:t>terms</w:t>
      </w:r>
      <w:proofErr w:type="gramEnd"/>
      <w:r w:rsidRPr="007A770E">
        <w:t xml:space="preserve"> and reference material</w:t>
      </w:r>
      <w:bookmarkEnd w:id="499"/>
    </w:p>
    <w:tbl>
      <w:tblPr>
        <w:tblStyle w:val="TableGrid"/>
        <w:tblW w:w="9493" w:type="dxa"/>
        <w:tblLook w:val="04A0" w:firstRow="1" w:lastRow="0" w:firstColumn="1" w:lastColumn="0" w:noHBand="0" w:noVBand="1"/>
      </w:tblPr>
      <w:tblGrid>
        <w:gridCol w:w="2689"/>
        <w:gridCol w:w="6804"/>
      </w:tblGrid>
      <w:tr w:rsidR="00D46BE1" w:rsidRPr="00D46BE1" w14:paraId="102CD123" w14:textId="77777777" w:rsidTr="00D46BE1">
        <w:trPr>
          <w:trHeight w:val="300"/>
        </w:trPr>
        <w:tc>
          <w:tcPr>
            <w:tcW w:w="2689" w:type="dxa"/>
            <w:shd w:val="clear" w:color="auto" w:fill="808083" w:themeFill="background2" w:themeFillShade="BF"/>
            <w:hideMark/>
          </w:tcPr>
          <w:p w14:paraId="113C8671" w14:textId="2A52839D" w:rsidR="00D46BE1" w:rsidRPr="00D46BE1" w:rsidRDefault="00D46BE1" w:rsidP="00D46BE1">
            <w:pPr>
              <w:jc w:val="both"/>
              <w:textAlignment w:val="baseline"/>
              <w:rPr>
                <w:rFonts w:ascii="Segoe UI" w:eastAsia="Times New Roman" w:hAnsi="Segoe UI" w:cs="Segoe UI"/>
                <w:sz w:val="18"/>
                <w:szCs w:val="18"/>
                <w:lang w:eastAsia="en-GB"/>
              </w:rPr>
            </w:pPr>
            <w:r w:rsidRPr="00D46BE1">
              <w:rPr>
                <w:rFonts w:ascii="Arial" w:eastAsia="Times New Roman" w:hAnsi="Arial" w:cs="Arial"/>
                <w:b/>
                <w:bCs/>
                <w:color w:val="FFFFFF"/>
                <w:szCs w:val="24"/>
                <w:lang w:eastAsia="en-GB"/>
              </w:rPr>
              <w:t>Acrony</w:t>
            </w:r>
            <w:r>
              <w:rPr>
                <w:rFonts w:ascii="Arial" w:eastAsia="Times New Roman" w:hAnsi="Arial" w:cs="Arial"/>
                <w:b/>
                <w:bCs/>
                <w:color w:val="FFFFFF"/>
                <w:szCs w:val="24"/>
                <w:lang w:eastAsia="en-GB"/>
              </w:rPr>
              <w:t>m</w:t>
            </w:r>
            <w:r w:rsidRPr="00D46BE1">
              <w:rPr>
                <w:rFonts w:ascii="Arial" w:eastAsia="Times New Roman" w:hAnsi="Arial" w:cs="Arial"/>
                <w:b/>
                <w:bCs/>
                <w:color w:val="FFFFFF"/>
                <w:szCs w:val="24"/>
                <w:lang w:eastAsia="en-GB"/>
              </w:rPr>
              <w:t xml:space="preserve"> / key term</w:t>
            </w:r>
            <w:r w:rsidRPr="00D46BE1">
              <w:rPr>
                <w:rFonts w:ascii="Arial" w:eastAsia="Times New Roman" w:hAnsi="Arial" w:cs="Arial"/>
                <w:color w:val="FFFFFF"/>
                <w:szCs w:val="24"/>
                <w:lang w:eastAsia="en-GB"/>
              </w:rPr>
              <w:t> </w:t>
            </w:r>
          </w:p>
        </w:tc>
        <w:tc>
          <w:tcPr>
            <w:tcW w:w="6804" w:type="dxa"/>
            <w:shd w:val="clear" w:color="auto" w:fill="808083" w:themeFill="background2" w:themeFillShade="BF"/>
            <w:hideMark/>
          </w:tcPr>
          <w:p w14:paraId="59FE69C7" w14:textId="43C4DC87" w:rsidR="00D46BE1" w:rsidRPr="00D46BE1" w:rsidRDefault="00D46BE1" w:rsidP="00D46BE1">
            <w:pPr>
              <w:textAlignment w:val="baseline"/>
              <w:rPr>
                <w:rFonts w:ascii="Segoe UI" w:eastAsia="Times New Roman" w:hAnsi="Segoe UI" w:cs="Segoe UI"/>
                <w:sz w:val="18"/>
                <w:szCs w:val="18"/>
                <w:lang w:eastAsia="en-GB"/>
              </w:rPr>
            </w:pPr>
            <w:r>
              <w:rPr>
                <w:rFonts w:ascii="Arial" w:eastAsia="Times New Roman" w:hAnsi="Arial" w:cs="Arial"/>
                <w:b/>
                <w:bCs/>
                <w:color w:val="FFFFFF"/>
                <w:szCs w:val="24"/>
                <w:lang w:eastAsia="en-GB"/>
              </w:rPr>
              <w:t>Me</w:t>
            </w:r>
            <w:r w:rsidRPr="00D46BE1">
              <w:rPr>
                <w:rFonts w:ascii="Arial" w:eastAsia="Times New Roman" w:hAnsi="Arial" w:cs="Arial"/>
                <w:b/>
                <w:bCs/>
                <w:color w:val="FFFFFF"/>
                <w:szCs w:val="24"/>
                <w:lang w:eastAsia="en-GB"/>
              </w:rPr>
              <w:t>aning</w:t>
            </w:r>
            <w:r w:rsidRPr="00D46BE1">
              <w:rPr>
                <w:rFonts w:ascii="Arial" w:eastAsia="Times New Roman" w:hAnsi="Arial" w:cs="Arial"/>
                <w:color w:val="FFFFFF"/>
                <w:szCs w:val="24"/>
                <w:lang w:eastAsia="en-GB"/>
              </w:rPr>
              <w:t> </w:t>
            </w:r>
          </w:p>
        </w:tc>
      </w:tr>
      <w:tr w:rsidR="00D46BE1" w:rsidRPr="00D46BE1" w14:paraId="2175E144" w14:textId="77777777" w:rsidTr="00D46BE1">
        <w:trPr>
          <w:trHeight w:val="300"/>
        </w:trPr>
        <w:tc>
          <w:tcPr>
            <w:tcW w:w="2689" w:type="dxa"/>
            <w:hideMark/>
          </w:tcPr>
          <w:p w14:paraId="225FD707"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BSC </w:t>
            </w:r>
          </w:p>
        </w:tc>
        <w:tc>
          <w:tcPr>
            <w:tcW w:w="6804" w:type="dxa"/>
            <w:hideMark/>
          </w:tcPr>
          <w:p w14:paraId="51C8DA9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Balancing and Settlement Code </w:t>
            </w:r>
          </w:p>
        </w:tc>
      </w:tr>
      <w:tr w:rsidR="00D46BE1" w:rsidRPr="00D46BE1" w14:paraId="68C91490" w14:textId="77777777" w:rsidTr="00D46BE1">
        <w:trPr>
          <w:trHeight w:val="300"/>
        </w:trPr>
        <w:tc>
          <w:tcPr>
            <w:tcW w:w="2689" w:type="dxa"/>
            <w:hideMark/>
          </w:tcPr>
          <w:p w14:paraId="424FB975"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BEGA </w:t>
            </w:r>
          </w:p>
        </w:tc>
        <w:tc>
          <w:tcPr>
            <w:tcW w:w="6804" w:type="dxa"/>
            <w:hideMark/>
          </w:tcPr>
          <w:p w14:paraId="078A897C"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Bilateral Embedded Generation Agreement </w:t>
            </w:r>
          </w:p>
        </w:tc>
      </w:tr>
      <w:tr w:rsidR="00D46BE1" w:rsidRPr="00D46BE1" w14:paraId="1822A248" w14:textId="77777777" w:rsidTr="00D46BE1">
        <w:trPr>
          <w:trHeight w:val="300"/>
        </w:trPr>
        <w:tc>
          <w:tcPr>
            <w:tcW w:w="2689" w:type="dxa"/>
            <w:hideMark/>
          </w:tcPr>
          <w:p w14:paraId="0526D33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BELLA </w:t>
            </w:r>
          </w:p>
        </w:tc>
        <w:tc>
          <w:tcPr>
            <w:tcW w:w="6804" w:type="dxa"/>
            <w:hideMark/>
          </w:tcPr>
          <w:p w14:paraId="3D80FACF" w14:textId="094D03C3" w:rsidR="00D46BE1" w:rsidRPr="00D46BE1" w:rsidRDefault="00684927" w:rsidP="00D46BE1">
            <w:pPr>
              <w:textAlignment w:val="baseline"/>
              <w:rPr>
                <w:rFonts w:ascii="Segoe UI" w:eastAsia="Times New Roman" w:hAnsi="Segoe UI" w:cs="Segoe UI"/>
                <w:sz w:val="18"/>
                <w:szCs w:val="18"/>
                <w:lang w:eastAsia="en-GB"/>
              </w:rPr>
            </w:pPr>
            <w:r w:rsidRPr="00684927">
              <w:rPr>
                <w:rFonts w:ascii="Arial" w:eastAsia="Times New Roman" w:hAnsi="Arial" w:cs="Arial"/>
                <w:szCs w:val="24"/>
                <w:lang w:eastAsia="en-GB"/>
              </w:rPr>
              <w:t>Bilateral Exemptible Large Licence Exempt Generator Agreement</w:t>
            </w:r>
          </w:p>
        </w:tc>
      </w:tr>
      <w:tr w:rsidR="0046047A" w:rsidRPr="00D46BE1" w14:paraId="6798B5FD" w14:textId="77777777" w:rsidTr="00D46BE1">
        <w:trPr>
          <w:trHeight w:val="300"/>
        </w:trPr>
        <w:tc>
          <w:tcPr>
            <w:tcW w:w="2689" w:type="dxa"/>
          </w:tcPr>
          <w:p w14:paraId="4D80380C" w14:textId="738BCBEB" w:rsidR="0046047A" w:rsidRPr="00D46BE1" w:rsidRDefault="0046047A" w:rsidP="00D46BE1">
            <w:pPr>
              <w:textAlignment w:val="baseline"/>
              <w:rPr>
                <w:rFonts w:ascii="Arial" w:eastAsia="Times New Roman" w:hAnsi="Arial" w:cs="Arial"/>
                <w:szCs w:val="24"/>
                <w:lang w:eastAsia="en-GB"/>
              </w:rPr>
            </w:pPr>
            <w:r>
              <w:rPr>
                <w:rFonts w:ascii="Arial" w:eastAsia="Times New Roman" w:hAnsi="Arial" w:cs="Arial"/>
                <w:szCs w:val="24"/>
                <w:lang w:eastAsia="en-GB"/>
              </w:rPr>
              <w:t>ENCC</w:t>
            </w:r>
          </w:p>
        </w:tc>
        <w:tc>
          <w:tcPr>
            <w:tcW w:w="6804" w:type="dxa"/>
          </w:tcPr>
          <w:p w14:paraId="4AF301CB" w14:textId="312AED4A" w:rsidR="0046047A" w:rsidRPr="00D46BE1" w:rsidRDefault="0046047A" w:rsidP="00D46BE1">
            <w:pPr>
              <w:textAlignment w:val="baseline"/>
              <w:rPr>
                <w:rFonts w:ascii="Arial" w:eastAsia="Times New Roman" w:hAnsi="Arial" w:cs="Arial"/>
                <w:szCs w:val="24"/>
                <w:lang w:eastAsia="en-GB"/>
              </w:rPr>
            </w:pPr>
            <w:r>
              <w:rPr>
                <w:rFonts w:ascii="Arial" w:eastAsia="Times New Roman" w:hAnsi="Arial" w:cs="Arial"/>
                <w:szCs w:val="24"/>
                <w:lang w:eastAsia="en-GB"/>
              </w:rPr>
              <w:t>ESO National Electricity Control Centre</w:t>
            </w:r>
          </w:p>
        </w:tc>
      </w:tr>
      <w:tr w:rsidR="002B6A96" w:rsidRPr="00D46BE1" w14:paraId="38C2BDDE" w14:textId="77777777" w:rsidTr="00D46BE1">
        <w:trPr>
          <w:trHeight w:val="300"/>
        </w:trPr>
        <w:tc>
          <w:tcPr>
            <w:tcW w:w="2689" w:type="dxa"/>
          </w:tcPr>
          <w:p w14:paraId="302E2154" w14:textId="2E9EFC8A" w:rsidR="002B6A96" w:rsidRPr="00D46BE1" w:rsidRDefault="002B6A96" w:rsidP="00D46BE1">
            <w:pPr>
              <w:textAlignment w:val="baseline"/>
              <w:rPr>
                <w:rFonts w:ascii="Arial" w:eastAsia="Times New Roman" w:hAnsi="Arial" w:cs="Arial"/>
                <w:szCs w:val="24"/>
                <w:lang w:eastAsia="en-GB"/>
              </w:rPr>
            </w:pPr>
            <w:r>
              <w:rPr>
                <w:rFonts w:ascii="Arial" w:eastAsia="Times New Roman" w:hAnsi="Arial" w:cs="Arial"/>
                <w:szCs w:val="24"/>
                <w:lang w:eastAsia="en-GB"/>
              </w:rPr>
              <w:t>BETTA</w:t>
            </w:r>
          </w:p>
        </w:tc>
        <w:tc>
          <w:tcPr>
            <w:tcW w:w="6804" w:type="dxa"/>
          </w:tcPr>
          <w:p w14:paraId="74C15ABB" w14:textId="1FB346A0" w:rsidR="002B6A96" w:rsidRPr="00D46BE1" w:rsidRDefault="002B6A96" w:rsidP="00D46BE1">
            <w:pPr>
              <w:textAlignment w:val="baseline"/>
              <w:rPr>
                <w:rFonts w:ascii="Arial" w:eastAsia="Times New Roman" w:hAnsi="Arial" w:cs="Arial"/>
                <w:szCs w:val="24"/>
                <w:lang w:eastAsia="en-GB"/>
              </w:rPr>
            </w:pPr>
            <w:r w:rsidRPr="00B35DFC">
              <w:rPr>
                <w:rFonts w:ascii="Arial" w:eastAsia="Times New Roman" w:hAnsi="Arial" w:cs="Arial"/>
                <w:color w:val="000000"/>
                <w:szCs w:val="24"/>
                <w:shd w:val="clear" w:color="auto" w:fill="FFFFFF"/>
                <w:lang w:eastAsia="en-GB"/>
              </w:rPr>
              <w:t>British Electricity Transmission and Trading Arrangements</w:t>
            </w:r>
          </w:p>
        </w:tc>
      </w:tr>
      <w:tr w:rsidR="003825D5" w:rsidRPr="00D46BE1" w14:paraId="7FAE48CD" w14:textId="77777777" w:rsidTr="00D46BE1">
        <w:trPr>
          <w:trHeight w:val="300"/>
        </w:trPr>
        <w:tc>
          <w:tcPr>
            <w:tcW w:w="2689" w:type="dxa"/>
          </w:tcPr>
          <w:p w14:paraId="7272C3F8" w14:textId="5977D7EE"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BM</w:t>
            </w:r>
          </w:p>
        </w:tc>
        <w:tc>
          <w:tcPr>
            <w:tcW w:w="6804" w:type="dxa"/>
          </w:tcPr>
          <w:p w14:paraId="37D4F456" w14:textId="474CC110"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Balancing Mechanism</w:t>
            </w:r>
          </w:p>
        </w:tc>
      </w:tr>
      <w:tr w:rsidR="00C52C3C" w:rsidRPr="00D46BE1" w14:paraId="5A3DBC35" w14:textId="77777777" w:rsidTr="00D46BE1">
        <w:trPr>
          <w:trHeight w:val="300"/>
        </w:trPr>
        <w:tc>
          <w:tcPr>
            <w:tcW w:w="2689" w:type="dxa"/>
          </w:tcPr>
          <w:p w14:paraId="1B5EA467" w14:textId="4F24FD0B" w:rsidR="00C52C3C" w:rsidRDefault="00C52C3C" w:rsidP="00D46BE1">
            <w:pPr>
              <w:textAlignment w:val="baseline"/>
              <w:rPr>
                <w:rFonts w:ascii="Arial" w:eastAsia="Times New Roman" w:hAnsi="Arial" w:cs="Arial"/>
                <w:szCs w:val="24"/>
                <w:lang w:eastAsia="en-GB"/>
              </w:rPr>
            </w:pPr>
            <w:r>
              <w:rPr>
                <w:rFonts w:ascii="Arial" w:eastAsia="Times New Roman" w:hAnsi="Arial" w:cs="Arial"/>
                <w:szCs w:val="24"/>
                <w:lang w:eastAsia="en-GB"/>
              </w:rPr>
              <w:t>BSC</w:t>
            </w:r>
          </w:p>
        </w:tc>
        <w:tc>
          <w:tcPr>
            <w:tcW w:w="6804" w:type="dxa"/>
          </w:tcPr>
          <w:p w14:paraId="18D5B998" w14:textId="64D94E67" w:rsidR="00C52C3C" w:rsidRDefault="00A13536" w:rsidP="00D46BE1">
            <w:pPr>
              <w:textAlignment w:val="baseline"/>
              <w:rPr>
                <w:rFonts w:ascii="Arial" w:eastAsia="Times New Roman" w:hAnsi="Arial" w:cs="Arial"/>
                <w:szCs w:val="24"/>
                <w:lang w:eastAsia="en-GB"/>
              </w:rPr>
            </w:pPr>
            <w:r>
              <w:rPr>
                <w:rFonts w:ascii="Arial" w:eastAsia="Times New Roman" w:hAnsi="Arial" w:cs="Arial"/>
                <w:szCs w:val="24"/>
                <w:lang w:eastAsia="en-GB"/>
              </w:rPr>
              <w:t>Balancing and Settlement Code</w:t>
            </w:r>
          </w:p>
        </w:tc>
      </w:tr>
      <w:tr w:rsidR="00B00121" w:rsidRPr="00D46BE1" w14:paraId="28C74EFF" w14:textId="77777777" w:rsidTr="00D46BE1">
        <w:trPr>
          <w:trHeight w:val="300"/>
        </w:trPr>
        <w:tc>
          <w:tcPr>
            <w:tcW w:w="2689" w:type="dxa"/>
          </w:tcPr>
          <w:p w14:paraId="3DD83947" w14:textId="2BA79D79"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BA</w:t>
            </w:r>
          </w:p>
        </w:tc>
        <w:tc>
          <w:tcPr>
            <w:tcW w:w="6804" w:type="dxa"/>
          </w:tcPr>
          <w:p w14:paraId="2B1A3DF3" w14:textId="22A5B310"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ost Benefit Analysis</w:t>
            </w:r>
          </w:p>
        </w:tc>
      </w:tr>
      <w:tr w:rsidR="00D46BE1" w:rsidRPr="00D46BE1" w14:paraId="42AEC8DA" w14:textId="77777777" w:rsidTr="00D46BE1">
        <w:trPr>
          <w:trHeight w:val="300"/>
        </w:trPr>
        <w:tc>
          <w:tcPr>
            <w:tcW w:w="2689" w:type="dxa"/>
            <w:hideMark/>
          </w:tcPr>
          <w:p w14:paraId="03B857C9"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CMP </w:t>
            </w:r>
          </w:p>
        </w:tc>
        <w:tc>
          <w:tcPr>
            <w:tcW w:w="6804" w:type="dxa"/>
            <w:hideMark/>
          </w:tcPr>
          <w:p w14:paraId="520C734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Modification Proposal </w:t>
            </w:r>
          </w:p>
        </w:tc>
      </w:tr>
      <w:tr w:rsidR="00EC3835" w:rsidRPr="00D46BE1" w14:paraId="34B9B65A" w14:textId="77777777" w:rsidTr="00D46BE1">
        <w:trPr>
          <w:trHeight w:val="300"/>
        </w:trPr>
        <w:tc>
          <w:tcPr>
            <w:tcW w:w="2689" w:type="dxa"/>
          </w:tcPr>
          <w:p w14:paraId="498CB7E7" w14:textId="0E551C3E" w:rsidR="00EC3835" w:rsidRPr="00D46BE1" w:rsidRDefault="00EC3835" w:rsidP="00D46BE1">
            <w:pPr>
              <w:textAlignment w:val="baseline"/>
              <w:rPr>
                <w:rFonts w:ascii="Arial" w:eastAsia="Times New Roman" w:hAnsi="Arial" w:cs="Arial"/>
                <w:szCs w:val="24"/>
                <w:lang w:eastAsia="en-GB"/>
              </w:rPr>
            </w:pPr>
            <w:r w:rsidRPr="00EC3835">
              <w:rPr>
                <w:rFonts w:ascii="Arial" w:eastAsia="Times New Roman" w:hAnsi="Arial" w:cs="Arial"/>
                <w:szCs w:val="24"/>
                <w:lang w:eastAsia="en-GB"/>
              </w:rPr>
              <w:t>CACM</w:t>
            </w:r>
          </w:p>
        </w:tc>
        <w:tc>
          <w:tcPr>
            <w:tcW w:w="6804" w:type="dxa"/>
          </w:tcPr>
          <w:p w14:paraId="3678008B" w14:textId="69C95B66" w:rsidR="00EC3835" w:rsidRPr="00D46BE1" w:rsidRDefault="00EC3835" w:rsidP="00EC3835">
            <w:pPr>
              <w:tabs>
                <w:tab w:val="left" w:pos="4596"/>
              </w:tabs>
              <w:textAlignment w:val="baseline"/>
              <w:rPr>
                <w:rFonts w:ascii="Arial" w:eastAsia="Times New Roman" w:hAnsi="Arial" w:cs="Arial"/>
                <w:szCs w:val="24"/>
                <w:lang w:eastAsia="en-GB"/>
              </w:rPr>
            </w:pPr>
            <w:r w:rsidRPr="00EC3835">
              <w:rPr>
                <w:rFonts w:ascii="Arial" w:eastAsia="Times New Roman" w:hAnsi="Arial" w:cs="Arial"/>
                <w:szCs w:val="24"/>
                <w:lang w:eastAsia="en-GB"/>
              </w:rPr>
              <w:t>Capacity Allocation and Congestion Management</w:t>
            </w:r>
          </w:p>
        </w:tc>
      </w:tr>
      <w:tr w:rsidR="00D46BE1" w:rsidRPr="00D46BE1" w14:paraId="724893CB" w14:textId="77777777" w:rsidTr="00D46BE1">
        <w:trPr>
          <w:trHeight w:val="300"/>
        </w:trPr>
        <w:tc>
          <w:tcPr>
            <w:tcW w:w="2689" w:type="dxa"/>
            <w:hideMark/>
          </w:tcPr>
          <w:p w14:paraId="465C222B"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w:t>
            </w:r>
          </w:p>
        </w:tc>
        <w:tc>
          <w:tcPr>
            <w:tcW w:w="6804" w:type="dxa"/>
            <w:hideMark/>
          </w:tcPr>
          <w:p w14:paraId="5797B6B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Connection and Use of System Code </w:t>
            </w:r>
          </w:p>
        </w:tc>
      </w:tr>
      <w:tr w:rsidR="003C63BE" w:rsidRPr="00D46BE1" w14:paraId="4DA2183B" w14:textId="77777777" w:rsidTr="00D46BE1">
        <w:trPr>
          <w:trHeight w:val="300"/>
        </w:trPr>
        <w:tc>
          <w:tcPr>
            <w:tcW w:w="2689" w:type="dxa"/>
          </w:tcPr>
          <w:p w14:paraId="395C249E" w14:textId="002BF5F7"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DNO</w:t>
            </w:r>
          </w:p>
        </w:tc>
        <w:tc>
          <w:tcPr>
            <w:tcW w:w="6804" w:type="dxa"/>
          </w:tcPr>
          <w:p w14:paraId="1EF59000" w14:textId="2C473986"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Distribution Network Operator</w:t>
            </w:r>
          </w:p>
        </w:tc>
      </w:tr>
      <w:tr w:rsidR="005B1D18" w:rsidRPr="00D46BE1" w14:paraId="4C33EF76" w14:textId="77777777" w:rsidTr="00D46BE1">
        <w:trPr>
          <w:trHeight w:val="300"/>
        </w:trPr>
        <w:tc>
          <w:tcPr>
            <w:tcW w:w="2689" w:type="dxa"/>
          </w:tcPr>
          <w:p w14:paraId="0C4FFA7A" w14:textId="4CD6A1B5" w:rsidR="005B1D18" w:rsidRPr="00D46BE1" w:rsidRDefault="00BA6078" w:rsidP="00D46BE1">
            <w:pPr>
              <w:textAlignment w:val="baseline"/>
              <w:rPr>
                <w:rFonts w:ascii="Arial" w:eastAsia="Times New Roman" w:hAnsi="Arial" w:cs="Arial"/>
                <w:szCs w:val="24"/>
                <w:lang w:eastAsia="en-GB"/>
              </w:rPr>
            </w:pPr>
            <w:r>
              <w:rPr>
                <w:rFonts w:ascii="Arial" w:eastAsia="Times New Roman" w:hAnsi="Arial" w:cs="Arial"/>
                <w:szCs w:val="24"/>
                <w:lang w:eastAsia="en-GB"/>
              </w:rPr>
              <w:t>DCC</w:t>
            </w:r>
          </w:p>
        </w:tc>
        <w:tc>
          <w:tcPr>
            <w:tcW w:w="6804" w:type="dxa"/>
          </w:tcPr>
          <w:p w14:paraId="7348D583" w14:textId="2AE99B2D" w:rsidR="005B1D18" w:rsidRPr="00D46BE1" w:rsidRDefault="00BA6078" w:rsidP="00D46BE1">
            <w:pPr>
              <w:textAlignment w:val="baseline"/>
              <w:rPr>
                <w:rFonts w:ascii="Arial" w:eastAsia="Times New Roman" w:hAnsi="Arial" w:cs="Arial"/>
                <w:szCs w:val="24"/>
                <w:lang w:eastAsia="en-GB"/>
              </w:rPr>
            </w:pPr>
            <w:r w:rsidRPr="00BA6078">
              <w:rPr>
                <w:rFonts w:ascii="Arial" w:eastAsia="Times New Roman" w:hAnsi="Arial" w:cs="Arial"/>
                <w:szCs w:val="24"/>
                <w:lang w:eastAsia="en-GB"/>
              </w:rPr>
              <w:t>Demand Connection Code</w:t>
            </w:r>
          </w:p>
        </w:tc>
      </w:tr>
      <w:tr w:rsidR="00D46BE1" w:rsidRPr="00D46BE1" w14:paraId="14F93CC7" w14:textId="77777777" w:rsidTr="00D46BE1">
        <w:trPr>
          <w:trHeight w:val="300"/>
        </w:trPr>
        <w:tc>
          <w:tcPr>
            <w:tcW w:w="2689" w:type="dxa"/>
            <w:hideMark/>
          </w:tcPr>
          <w:p w14:paraId="655AB75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ENA </w:t>
            </w:r>
          </w:p>
        </w:tc>
        <w:tc>
          <w:tcPr>
            <w:tcW w:w="6804" w:type="dxa"/>
            <w:hideMark/>
          </w:tcPr>
          <w:p w14:paraId="6439B59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Energy Networks Association </w:t>
            </w:r>
          </w:p>
        </w:tc>
      </w:tr>
      <w:tr w:rsidR="00F059CA" w:rsidRPr="00D46BE1" w14:paraId="0A9EE1C3" w14:textId="77777777" w:rsidTr="00D46BE1">
        <w:trPr>
          <w:trHeight w:val="300"/>
        </w:trPr>
        <w:tc>
          <w:tcPr>
            <w:tcW w:w="2689" w:type="dxa"/>
          </w:tcPr>
          <w:p w14:paraId="4A2A8CCD" w14:textId="0456289B" w:rsidR="00F059CA" w:rsidRPr="00D46BE1" w:rsidRDefault="00F059CA" w:rsidP="00D46BE1">
            <w:pPr>
              <w:textAlignment w:val="baseline"/>
              <w:rPr>
                <w:rFonts w:ascii="Arial" w:eastAsia="Times New Roman" w:hAnsi="Arial" w:cs="Arial"/>
                <w:szCs w:val="24"/>
                <w:lang w:eastAsia="en-GB"/>
              </w:rPr>
            </w:pPr>
            <w:r>
              <w:rPr>
                <w:rFonts w:ascii="Arial" w:eastAsia="Times New Roman" w:hAnsi="Arial" w:cs="Arial"/>
                <w:szCs w:val="24"/>
                <w:lang w:eastAsia="en-GB"/>
              </w:rPr>
              <w:t>ESO</w:t>
            </w:r>
          </w:p>
        </w:tc>
        <w:tc>
          <w:tcPr>
            <w:tcW w:w="6804" w:type="dxa"/>
          </w:tcPr>
          <w:p w14:paraId="5D687009" w14:textId="3075C1E6" w:rsidR="00F059CA" w:rsidRPr="00D46BE1" w:rsidRDefault="00F059CA" w:rsidP="00D46BE1">
            <w:pPr>
              <w:textAlignment w:val="baseline"/>
              <w:rPr>
                <w:rFonts w:ascii="Arial" w:eastAsia="Times New Roman" w:hAnsi="Arial" w:cs="Arial"/>
                <w:szCs w:val="24"/>
                <w:lang w:eastAsia="en-GB"/>
              </w:rPr>
            </w:pPr>
            <w:r>
              <w:rPr>
                <w:rFonts w:ascii="Arial" w:eastAsia="Times New Roman" w:hAnsi="Arial" w:cs="Arial"/>
                <w:szCs w:val="24"/>
                <w:lang w:eastAsia="en-GB"/>
              </w:rPr>
              <w:t>Electricity System Operator</w:t>
            </w:r>
          </w:p>
        </w:tc>
      </w:tr>
      <w:tr w:rsidR="00AC443F" w:rsidRPr="00D46BE1" w14:paraId="2625E015" w14:textId="77777777" w:rsidTr="00D46BE1">
        <w:trPr>
          <w:trHeight w:val="300"/>
        </w:trPr>
        <w:tc>
          <w:tcPr>
            <w:tcW w:w="2689" w:type="dxa"/>
          </w:tcPr>
          <w:p w14:paraId="04317F7A" w14:textId="32CDDCF4" w:rsidR="00AC443F" w:rsidRPr="00D46BE1" w:rsidRDefault="00B266AE" w:rsidP="00D46BE1">
            <w:pPr>
              <w:textAlignment w:val="baseline"/>
              <w:rPr>
                <w:rFonts w:ascii="Arial" w:eastAsia="Times New Roman" w:hAnsi="Arial" w:cs="Arial"/>
                <w:szCs w:val="24"/>
                <w:lang w:eastAsia="en-GB"/>
              </w:rPr>
            </w:pPr>
            <w:r>
              <w:rPr>
                <w:rFonts w:ascii="Arial" w:eastAsia="Times New Roman" w:hAnsi="Arial" w:cs="Arial"/>
                <w:szCs w:val="24"/>
                <w:lang w:eastAsia="en-GB"/>
              </w:rPr>
              <w:t>DRC</w:t>
            </w:r>
          </w:p>
        </w:tc>
        <w:tc>
          <w:tcPr>
            <w:tcW w:w="6804" w:type="dxa"/>
          </w:tcPr>
          <w:p w14:paraId="79F4246A" w14:textId="4A6081B7" w:rsidR="00AC443F" w:rsidRPr="00D46BE1" w:rsidRDefault="00B266AE" w:rsidP="00D46BE1">
            <w:pPr>
              <w:textAlignment w:val="baseline"/>
              <w:rPr>
                <w:rFonts w:ascii="Arial" w:eastAsia="Times New Roman" w:hAnsi="Arial" w:cs="Arial"/>
                <w:szCs w:val="24"/>
                <w:lang w:eastAsia="en-GB"/>
              </w:rPr>
            </w:pPr>
            <w:r>
              <w:rPr>
                <w:rFonts w:cs="Arial"/>
              </w:rPr>
              <w:t>Data Registration Code</w:t>
            </w:r>
          </w:p>
        </w:tc>
      </w:tr>
      <w:tr w:rsidR="00D46BE1" w:rsidRPr="00D46BE1" w14:paraId="6D265DC4" w14:textId="77777777" w:rsidTr="00D46BE1">
        <w:trPr>
          <w:trHeight w:val="300"/>
        </w:trPr>
        <w:tc>
          <w:tcPr>
            <w:tcW w:w="2689" w:type="dxa"/>
            <w:hideMark/>
          </w:tcPr>
          <w:p w14:paraId="389D519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EBR </w:t>
            </w:r>
          </w:p>
        </w:tc>
        <w:tc>
          <w:tcPr>
            <w:tcW w:w="6804" w:type="dxa"/>
            <w:hideMark/>
          </w:tcPr>
          <w:p w14:paraId="06510480"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Electricity Balancing Guideline </w:t>
            </w:r>
          </w:p>
        </w:tc>
      </w:tr>
      <w:tr w:rsidR="001461BC" w:rsidRPr="00D46BE1" w14:paraId="5BD57164" w14:textId="77777777" w:rsidTr="00D46BE1">
        <w:trPr>
          <w:trHeight w:val="300"/>
        </w:trPr>
        <w:tc>
          <w:tcPr>
            <w:tcW w:w="2689" w:type="dxa"/>
          </w:tcPr>
          <w:p w14:paraId="2DEE7880" w14:textId="60C7C367" w:rsidR="001461BC" w:rsidRPr="00D46BE1" w:rsidRDefault="001461BC" w:rsidP="00D46BE1">
            <w:pPr>
              <w:textAlignment w:val="baseline"/>
              <w:rPr>
                <w:rFonts w:ascii="Arial" w:eastAsia="Times New Roman" w:hAnsi="Arial" w:cs="Arial"/>
                <w:szCs w:val="24"/>
                <w:lang w:eastAsia="en-GB"/>
              </w:rPr>
            </w:pPr>
            <w:r>
              <w:rPr>
                <w:rFonts w:ascii="Arial" w:eastAsia="Times New Roman" w:hAnsi="Arial" w:cs="Arial"/>
                <w:szCs w:val="24"/>
                <w:lang w:eastAsia="en-GB"/>
              </w:rPr>
              <w:t>EV</w:t>
            </w:r>
          </w:p>
        </w:tc>
        <w:tc>
          <w:tcPr>
            <w:tcW w:w="6804" w:type="dxa"/>
          </w:tcPr>
          <w:p w14:paraId="30919387" w14:textId="45233700" w:rsidR="001461BC" w:rsidRPr="00D46BE1" w:rsidRDefault="001461BC" w:rsidP="00D46BE1">
            <w:pPr>
              <w:textAlignment w:val="baseline"/>
              <w:rPr>
                <w:rFonts w:ascii="Arial" w:eastAsia="Times New Roman" w:hAnsi="Arial" w:cs="Arial"/>
                <w:szCs w:val="24"/>
                <w:lang w:eastAsia="en-GB"/>
              </w:rPr>
            </w:pPr>
            <w:r>
              <w:rPr>
                <w:rFonts w:ascii="Arial" w:eastAsia="Times New Roman" w:hAnsi="Arial" w:cs="Arial"/>
                <w:szCs w:val="24"/>
                <w:lang w:eastAsia="en-GB"/>
              </w:rPr>
              <w:t>Electric Vehicle</w:t>
            </w:r>
          </w:p>
        </w:tc>
      </w:tr>
      <w:tr w:rsidR="00EC3835" w:rsidRPr="00D46BE1" w14:paraId="67F7F41E" w14:textId="77777777" w:rsidTr="00D46BE1">
        <w:trPr>
          <w:trHeight w:val="300"/>
        </w:trPr>
        <w:tc>
          <w:tcPr>
            <w:tcW w:w="2689" w:type="dxa"/>
          </w:tcPr>
          <w:p w14:paraId="25EC0EE2" w14:textId="0CF291AD" w:rsidR="00EC3835" w:rsidRPr="00D46BE1" w:rsidRDefault="00EC3835" w:rsidP="00D46BE1">
            <w:pPr>
              <w:textAlignment w:val="baseline"/>
              <w:rPr>
                <w:rFonts w:ascii="Arial" w:eastAsia="Times New Roman" w:hAnsi="Arial" w:cs="Arial"/>
                <w:szCs w:val="24"/>
                <w:lang w:eastAsia="en-GB"/>
              </w:rPr>
            </w:pPr>
            <w:r>
              <w:rPr>
                <w:rFonts w:ascii="Arial" w:eastAsia="Times New Roman" w:hAnsi="Arial" w:cs="Arial"/>
                <w:szCs w:val="24"/>
                <w:lang w:eastAsia="en-GB"/>
              </w:rPr>
              <w:t>FCA</w:t>
            </w:r>
          </w:p>
        </w:tc>
        <w:tc>
          <w:tcPr>
            <w:tcW w:w="6804" w:type="dxa"/>
          </w:tcPr>
          <w:p w14:paraId="6C03C70B" w14:textId="03FD51A8" w:rsidR="00EC3835" w:rsidRPr="00D46BE1" w:rsidRDefault="00EC3835" w:rsidP="00D46BE1">
            <w:pPr>
              <w:textAlignment w:val="baseline"/>
              <w:rPr>
                <w:rFonts w:ascii="Arial" w:eastAsia="Times New Roman" w:hAnsi="Arial" w:cs="Arial"/>
                <w:szCs w:val="24"/>
                <w:lang w:eastAsia="en-GB"/>
              </w:rPr>
            </w:pPr>
            <w:r w:rsidRPr="00EC3835">
              <w:rPr>
                <w:rFonts w:ascii="Arial" w:eastAsia="Times New Roman" w:hAnsi="Arial" w:cs="Arial"/>
                <w:szCs w:val="24"/>
                <w:lang w:eastAsia="en-GB"/>
              </w:rPr>
              <w:t>Forward Capacity Allocation</w:t>
            </w:r>
          </w:p>
        </w:tc>
      </w:tr>
      <w:tr w:rsidR="005B1D18" w:rsidRPr="00D46BE1" w14:paraId="3A367B41" w14:textId="77777777" w:rsidTr="00D46BE1">
        <w:trPr>
          <w:trHeight w:val="300"/>
        </w:trPr>
        <w:tc>
          <w:tcPr>
            <w:tcW w:w="2689" w:type="dxa"/>
          </w:tcPr>
          <w:p w14:paraId="439026E2" w14:textId="21E52882" w:rsidR="005B1D18" w:rsidRPr="00D46BE1" w:rsidRDefault="005B1D18" w:rsidP="00D46BE1">
            <w:pPr>
              <w:textAlignment w:val="baseline"/>
              <w:rPr>
                <w:rFonts w:ascii="Arial" w:eastAsia="Times New Roman" w:hAnsi="Arial" w:cs="Arial"/>
                <w:szCs w:val="24"/>
                <w:lang w:eastAsia="en-GB"/>
              </w:rPr>
            </w:pPr>
            <w:r>
              <w:rPr>
                <w:rFonts w:ascii="Arial" w:eastAsia="Times New Roman" w:hAnsi="Arial" w:cs="Arial"/>
                <w:szCs w:val="24"/>
                <w:lang w:eastAsia="en-GB"/>
              </w:rPr>
              <w:t>EU</w:t>
            </w:r>
          </w:p>
        </w:tc>
        <w:tc>
          <w:tcPr>
            <w:tcW w:w="6804" w:type="dxa"/>
          </w:tcPr>
          <w:p w14:paraId="0C307649" w14:textId="426FC178" w:rsidR="005B1D18" w:rsidRPr="00D46BE1" w:rsidRDefault="005B1D18" w:rsidP="00D46BE1">
            <w:pPr>
              <w:textAlignment w:val="baseline"/>
              <w:rPr>
                <w:rFonts w:ascii="Arial" w:eastAsia="Times New Roman" w:hAnsi="Arial" w:cs="Arial"/>
                <w:szCs w:val="24"/>
                <w:lang w:eastAsia="en-GB"/>
              </w:rPr>
            </w:pPr>
            <w:r>
              <w:rPr>
                <w:rFonts w:ascii="Arial" w:eastAsia="Times New Roman" w:hAnsi="Arial" w:cs="Arial"/>
                <w:szCs w:val="24"/>
                <w:lang w:eastAsia="en-GB"/>
              </w:rPr>
              <w:t>European Union</w:t>
            </w:r>
          </w:p>
        </w:tc>
      </w:tr>
      <w:tr w:rsidR="000F17E3" w:rsidRPr="00D46BE1" w14:paraId="13F70CDB" w14:textId="77777777" w:rsidTr="00D46BE1">
        <w:trPr>
          <w:trHeight w:val="300"/>
        </w:trPr>
        <w:tc>
          <w:tcPr>
            <w:tcW w:w="2689" w:type="dxa"/>
          </w:tcPr>
          <w:p w14:paraId="77112C63" w14:textId="7F127A6F" w:rsidR="000F17E3" w:rsidRPr="00D46BE1" w:rsidRDefault="000F17E3" w:rsidP="00D46BE1">
            <w:pPr>
              <w:textAlignment w:val="baseline"/>
              <w:rPr>
                <w:rFonts w:ascii="Arial" w:eastAsia="Times New Roman" w:hAnsi="Arial" w:cs="Arial"/>
                <w:szCs w:val="24"/>
                <w:lang w:eastAsia="en-GB"/>
              </w:rPr>
            </w:pPr>
            <w:r>
              <w:rPr>
                <w:rFonts w:ascii="Arial" w:eastAsia="Times New Roman" w:hAnsi="Arial" w:cs="Arial"/>
                <w:szCs w:val="24"/>
                <w:lang w:eastAsia="en-GB"/>
              </w:rPr>
              <w:t>GB</w:t>
            </w:r>
          </w:p>
        </w:tc>
        <w:tc>
          <w:tcPr>
            <w:tcW w:w="6804" w:type="dxa"/>
          </w:tcPr>
          <w:p w14:paraId="68E0D277" w14:textId="32AB8FB8" w:rsidR="000F17E3" w:rsidRPr="00D46BE1" w:rsidRDefault="000F17E3" w:rsidP="00D46BE1">
            <w:pPr>
              <w:textAlignment w:val="baseline"/>
              <w:rPr>
                <w:rFonts w:ascii="Arial" w:eastAsia="Times New Roman" w:hAnsi="Arial" w:cs="Arial"/>
                <w:szCs w:val="24"/>
                <w:lang w:eastAsia="en-GB"/>
              </w:rPr>
            </w:pPr>
            <w:r>
              <w:rPr>
                <w:rFonts w:ascii="Arial" w:eastAsia="Times New Roman" w:hAnsi="Arial" w:cs="Arial"/>
                <w:szCs w:val="24"/>
                <w:lang w:eastAsia="en-GB"/>
              </w:rPr>
              <w:t>Great Britain</w:t>
            </w:r>
          </w:p>
        </w:tc>
      </w:tr>
      <w:tr w:rsidR="00C3313D" w:rsidRPr="00D46BE1" w14:paraId="0CFC8C5D" w14:textId="77777777" w:rsidTr="00D46BE1">
        <w:trPr>
          <w:trHeight w:val="300"/>
        </w:trPr>
        <w:tc>
          <w:tcPr>
            <w:tcW w:w="2689" w:type="dxa"/>
          </w:tcPr>
          <w:p w14:paraId="76BEB0EF" w14:textId="0876A5DD" w:rsidR="00C3313D" w:rsidRPr="00D46BE1" w:rsidRDefault="00C33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HVDC</w:t>
            </w:r>
          </w:p>
        </w:tc>
        <w:tc>
          <w:tcPr>
            <w:tcW w:w="6804" w:type="dxa"/>
          </w:tcPr>
          <w:p w14:paraId="0C96B724" w14:textId="76324BB0" w:rsidR="00C3313D" w:rsidRPr="00D46BE1" w:rsidRDefault="00C3313D" w:rsidP="00307FB9">
            <w:pPr>
              <w:tabs>
                <w:tab w:val="left" w:pos="2223"/>
              </w:tabs>
              <w:textAlignment w:val="baseline"/>
              <w:rPr>
                <w:rFonts w:ascii="Arial" w:eastAsia="Times New Roman" w:hAnsi="Arial" w:cs="Arial"/>
                <w:szCs w:val="24"/>
                <w:lang w:eastAsia="en-GB"/>
              </w:rPr>
            </w:pPr>
            <w:r w:rsidRPr="00C3313D">
              <w:rPr>
                <w:rFonts w:ascii="Arial" w:eastAsia="Times New Roman" w:hAnsi="Arial" w:cs="Arial"/>
                <w:szCs w:val="24"/>
                <w:lang w:eastAsia="en-GB"/>
              </w:rPr>
              <w:t>High Voltage Direct Current</w:t>
            </w:r>
          </w:p>
        </w:tc>
      </w:tr>
      <w:tr w:rsidR="00D46BE1" w:rsidRPr="00D46BE1" w14:paraId="572C8E63" w14:textId="77777777" w:rsidTr="00D46BE1">
        <w:trPr>
          <w:trHeight w:val="300"/>
        </w:trPr>
        <w:tc>
          <w:tcPr>
            <w:tcW w:w="2689" w:type="dxa"/>
            <w:hideMark/>
          </w:tcPr>
          <w:p w14:paraId="73E81C0A"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LEEMPS </w:t>
            </w:r>
          </w:p>
        </w:tc>
        <w:tc>
          <w:tcPr>
            <w:tcW w:w="6804" w:type="dxa"/>
            <w:hideMark/>
          </w:tcPr>
          <w:p w14:paraId="2A88A4F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Licence Exempt Embedded Medium Power Station </w:t>
            </w:r>
          </w:p>
        </w:tc>
      </w:tr>
      <w:tr w:rsidR="003D71DD" w:rsidRPr="00D46BE1" w14:paraId="505E9EB6" w14:textId="77777777" w:rsidTr="00D46BE1">
        <w:trPr>
          <w:trHeight w:val="300"/>
        </w:trPr>
        <w:tc>
          <w:tcPr>
            <w:tcW w:w="2689" w:type="dxa"/>
          </w:tcPr>
          <w:p w14:paraId="40FD2C62" w14:textId="6F84E17E" w:rsidR="003D71DD" w:rsidRPr="00D46BE1" w:rsidRDefault="00487718" w:rsidP="00D46BE1">
            <w:pPr>
              <w:textAlignment w:val="baseline"/>
              <w:rPr>
                <w:rFonts w:ascii="Arial" w:eastAsia="Times New Roman" w:hAnsi="Arial" w:cs="Arial"/>
                <w:szCs w:val="24"/>
                <w:lang w:eastAsia="en-GB"/>
              </w:rPr>
            </w:pPr>
            <w:r>
              <w:rPr>
                <w:rFonts w:ascii="Arial" w:eastAsia="Times New Roman" w:hAnsi="Arial" w:cs="Arial"/>
                <w:szCs w:val="24"/>
                <w:lang w:eastAsia="en-GB"/>
              </w:rPr>
              <w:t>NGET</w:t>
            </w:r>
          </w:p>
        </w:tc>
        <w:tc>
          <w:tcPr>
            <w:tcW w:w="6804" w:type="dxa"/>
          </w:tcPr>
          <w:p w14:paraId="4B9C9074" w14:textId="6624C626" w:rsidR="003D71DD" w:rsidRPr="00D46BE1" w:rsidRDefault="00B1118C" w:rsidP="00D46BE1">
            <w:pPr>
              <w:textAlignment w:val="baseline"/>
              <w:rPr>
                <w:rFonts w:ascii="Arial" w:eastAsia="Times New Roman" w:hAnsi="Arial" w:cs="Arial"/>
                <w:szCs w:val="24"/>
                <w:lang w:eastAsia="en-GB"/>
              </w:rPr>
            </w:pPr>
            <w:r>
              <w:rPr>
                <w:rFonts w:ascii="Arial" w:eastAsia="Times New Roman" w:hAnsi="Arial" w:cs="Arial"/>
                <w:szCs w:val="24"/>
                <w:lang w:eastAsia="en-GB"/>
              </w:rPr>
              <w:t>National Grid Electricity Transmission</w:t>
            </w:r>
          </w:p>
        </w:tc>
      </w:tr>
      <w:tr w:rsidR="00CE78B4" w:rsidRPr="00D46BE1" w14:paraId="1448AD06" w14:textId="77777777" w:rsidTr="00D46BE1">
        <w:trPr>
          <w:trHeight w:val="300"/>
        </w:trPr>
        <w:tc>
          <w:tcPr>
            <w:tcW w:w="2689" w:type="dxa"/>
          </w:tcPr>
          <w:p w14:paraId="6A7F72F3" w14:textId="57C40B16" w:rsidR="00CE78B4" w:rsidRPr="00D46BE1" w:rsidRDefault="00CE78B4" w:rsidP="00307FB9">
            <w:pPr>
              <w:tabs>
                <w:tab w:val="center" w:pos="1236"/>
              </w:tabs>
              <w:textAlignment w:val="baseline"/>
              <w:rPr>
                <w:rFonts w:ascii="Arial" w:eastAsia="Times New Roman" w:hAnsi="Arial" w:cs="Arial"/>
                <w:szCs w:val="24"/>
                <w:lang w:eastAsia="en-GB"/>
              </w:rPr>
            </w:pPr>
            <w:r>
              <w:rPr>
                <w:rFonts w:ascii="Arial" w:eastAsia="Times New Roman" w:hAnsi="Arial" w:cs="Arial"/>
                <w:szCs w:val="24"/>
                <w:lang w:eastAsia="en-GB"/>
              </w:rPr>
              <w:t>MW</w:t>
            </w:r>
            <w:r>
              <w:rPr>
                <w:rFonts w:ascii="Arial" w:eastAsia="Times New Roman" w:hAnsi="Arial" w:cs="Arial"/>
                <w:szCs w:val="24"/>
                <w:lang w:eastAsia="en-GB"/>
              </w:rPr>
              <w:tab/>
            </w:r>
          </w:p>
        </w:tc>
        <w:tc>
          <w:tcPr>
            <w:tcW w:w="6804" w:type="dxa"/>
          </w:tcPr>
          <w:p w14:paraId="3669CF76" w14:textId="2E528B3C" w:rsidR="00CE78B4"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Megawatt</w:t>
            </w:r>
          </w:p>
        </w:tc>
      </w:tr>
      <w:tr w:rsidR="003825D5" w:rsidRPr="00D46BE1" w14:paraId="421550D5" w14:textId="77777777" w:rsidTr="00D46BE1">
        <w:trPr>
          <w:trHeight w:val="300"/>
        </w:trPr>
        <w:tc>
          <w:tcPr>
            <w:tcW w:w="2689" w:type="dxa"/>
          </w:tcPr>
          <w:p w14:paraId="77B21A18" w14:textId="0BAD256C"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OFTO</w:t>
            </w:r>
          </w:p>
        </w:tc>
        <w:tc>
          <w:tcPr>
            <w:tcW w:w="6804" w:type="dxa"/>
          </w:tcPr>
          <w:p w14:paraId="069FF8B8" w14:textId="64370517"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Offshore Transmission Owner</w:t>
            </w:r>
          </w:p>
        </w:tc>
      </w:tr>
      <w:tr w:rsidR="003825D5" w:rsidRPr="00D46BE1" w14:paraId="511D9605" w14:textId="77777777" w:rsidTr="00D46BE1">
        <w:trPr>
          <w:trHeight w:val="300"/>
        </w:trPr>
        <w:tc>
          <w:tcPr>
            <w:tcW w:w="2689" w:type="dxa"/>
          </w:tcPr>
          <w:p w14:paraId="08EDD864" w14:textId="302574CF" w:rsidR="003825D5"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PGM</w:t>
            </w:r>
          </w:p>
        </w:tc>
        <w:tc>
          <w:tcPr>
            <w:tcW w:w="6804" w:type="dxa"/>
          </w:tcPr>
          <w:p w14:paraId="27931872" w14:textId="1E9FC151" w:rsidR="003825D5"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Power Generating Module</w:t>
            </w:r>
          </w:p>
        </w:tc>
      </w:tr>
      <w:tr w:rsidR="00D46BE1" w:rsidRPr="00D46BE1" w14:paraId="6E4A9CA9" w14:textId="77777777" w:rsidTr="00D46BE1">
        <w:trPr>
          <w:trHeight w:val="300"/>
        </w:trPr>
        <w:tc>
          <w:tcPr>
            <w:tcW w:w="2689" w:type="dxa"/>
            <w:hideMark/>
          </w:tcPr>
          <w:p w14:paraId="635F47D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RDP </w:t>
            </w:r>
          </w:p>
        </w:tc>
        <w:tc>
          <w:tcPr>
            <w:tcW w:w="6804" w:type="dxa"/>
            <w:hideMark/>
          </w:tcPr>
          <w:p w14:paraId="59535E0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Regional Development Programme </w:t>
            </w:r>
          </w:p>
        </w:tc>
      </w:tr>
      <w:tr w:rsidR="00D46BE1" w:rsidRPr="00D46BE1" w14:paraId="36A2CB10" w14:textId="77777777" w:rsidTr="00D46BE1">
        <w:trPr>
          <w:trHeight w:val="300"/>
        </w:trPr>
        <w:tc>
          <w:tcPr>
            <w:tcW w:w="2689" w:type="dxa"/>
            <w:hideMark/>
          </w:tcPr>
          <w:p w14:paraId="3F68FE19" w14:textId="77777777" w:rsidR="00D46BE1" w:rsidRPr="00D46BE1" w:rsidRDefault="00D46BE1" w:rsidP="00D46BE1">
            <w:pPr>
              <w:textAlignment w:val="baseline"/>
              <w:rPr>
                <w:rFonts w:ascii="Segoe UI" w:eastAsia="Times New Roman" w:hAnsi="Segoe UI" w:cs="Segoe UI"/>
                <w:sz w:val="18"/>
                <w:szCs w:val="18"/>
                <w:lang w:eastAsia="en-GB"/>
              </w:rPr>
            </w:pPr>
            <w:proofErr w:type="spellStart"/>
            <w:r w:rsidRPr="00D46BE1">
              <w:rPr>
                <w:rFonts w:ascii="Arial" w:eastAsia="Times New Roman" w:hAnsi="Arial" w:cs="Arial"/>
                <w:szCs w:val="24"/>
                <w:lang w:eastAsia="en-GB"/>
              </w:rPr>
              <w:t>RfG</w:t>
            </w:r>
            <w:proofErr w:type="spellEnd"/>
            <w:r w:rsidRPr="00D46BE1">
              <w:rPr>
                <w:rFonts w:ascii="Arial" w:eastAsia="Times New Roman" w:hAnsi="Arial" w:cs="Arial"/>
                <w:szCs w:val="24"/>
                <w:lang w:eastAsia="en-GB"/>
              </w:rPr>
              <w:t> </w:t>
            </w:r>
          </w:p>
        </w:tc>
        <w:tc>
          <w:tcPr>
            <w:tcW w:w="6804" w:type="dxa"/>
            <w:hideMark/>
          </w:tcPr>
          <w:p w14:paraId="39E8E4EA" w14:textId="419F3ACE" w:rsidR="00D46BE1" w:rsidRPr="00D46BE1" w:rsidRDefault="002314F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Requ</w:t>
            </w:r>
            <w:r>
              <w:rPr>
                <w:rFonts w:ascii="Arial" w:eastAsia="Times New Roman" w:hAnsi="Arial" w:cs="Arial"/>
                <w:szCs w:val="24"/>
                <w:lang w:eastAsia="en-GB"/>
              </w:rPr>
              <w:t>irements</w:t>
            </w:r>
            <w:r w:rsidRPr="00D46BE1">
              <w:rPr>
                <w:rFonts w:ascii="Arial" w:eastAsia="Times New Roman" w:hAnsi="Arial" w:cs="Arial"/>
                <w:szCs w:val="24"/>
                <w:lang w:eastAsia="en-GB"/>
              </w:rPr>
              <w:t xml:space="preserve"> </w:t>
            </w:r>
            <w:r w:rsidR="00D46BE1" w:rsidRPr="00D46BE1">
              <w:rPr>
                <w:rFonts w:ascii="Arial" w:eastAsia="Times New Roman" w:hAnsi="Arial" w:cs="Arial"/>
                <w:szCs w:val="24"/>
                <w:lang w:eastAsia="en-GB"/>
              </w:rPr>
              <w:t>for Generators </w:t>
            </w:r>
          </w:p>
        </w:tc>
      </w:tr>
      <w:tr w:rsidR="003C63BE" w:rsidRPr="00D46BE1" w14:paraId="25F5D02A" w14:textId="77777777" w:rsidTr="00D46BE1">
        <w:trPr>
          <w:trHeight w:val="300"/>
        </w:trPr>
        <w:tc>
          <w:tcPr>
            <w:tcW w:w="2689" w:type="dxa"/>
          </w:tcPr>
          <w:p w14:paraId="5FE13414" w14:textId="26D9D975"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RFI</w:t>
            </w:r>
          </w:p>
        </w:tc>
        <w:tc>
          <w:tcPr>
            <w:tcW w:w="6804" w:type="dxa"/>
          </w:tcPr>
          <w:p w14:paraId="5D97DC93" w14:textId="2031E9EC"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Request for Information</w:t>
            </w:r>
          </w:p>
        </w:tc>
      </w:tr>
      <w:tr w:rsidR="00D46BE1" w:rsidRPr="00D46BE1" w14:paraId="1EE68EE4" w14:textId="77777777" w:rsidTr="00D46BE1">
        <w:trPr>
          <w:trHeight w:val="300"/>
        </w:trPr>
        <w:tc>
          <w:tcPr>
            <w:tcW w:w="2689" w:type="dxa"/>
            <w:hideMark/>
          </w:tcPr>
          <w:p w14:paraId="1E54E76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STC </w:t>
            </w:r>
          </w:p>
        </w:tc>
        <w:tc>
          <w:tcPr>
            <w:tcW w:w="6804" w:type="dxa"/>
            <w:hideMark/>
          </w:tcPr>
          <w:p w14:paraId="3A3F06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System Operator Transmission Owner Code </w:t>
            </w:r>
          </w:p>
        </w:tc>
      </w:tr>
      <w:tr w:rsidR="004F4BFF" w:rsidRPr="00D46BE1" w14:paraId="38383ED4" w14:textId="77777777" w:rsidTr="00D46BE1">
        <w:trPr>
          <w:trHeight w:val="300"/>
        </w:trPr>
        <w:tc>
          <w:tcPr>
            <w:tcW w:w="2689" w:type="dxa"/>
          </w:tcPr>
          <w:p w14:paraId="734B106F" w14:textId="26134F86" w:rsidR="004F4BFF" w:rsidRPr="00D46BE1" w:rsidRDefault="004F4BFF" w:rsidP="00D46BE1">
            <w:pPr>
              <w:textAlignment w:val="baseline"/>
              <w:rPr>
                <w:rFonts w:ascii="Arial" w:eastAsia="Times New Roman" w:hAnsi="Arial" w:cs="Arial"/>
                <w:szCs w:val="24"/>
                <w:lang w:eastAsia="en-GB"/>
              </w:rPr>
            </w:pPr>
            <w:r>
              <w:rPr>
                <w:rFonts w:ascii="Arial" w:eastAsia="Times New Roman" w:hAnsi="Arial" w:cs="Arial"/>
                <w:szCs w:val="24"/>
                <w:lang w:eastAsia="en-GB"/>
              </w:rPr>
              <w:t>SCADA</w:t>
            </w:r>
          </w:p>
        </w:tc>
        <w:tc>
          <w:tcPr>
            <w:tcW w:w="6804" w:type="dxa"/>
          </w:tcPr>
          <w:p w14:paraId="21C25B60" w14:textId="62B8922B" w:rsidR="004F4BFF" w:rsidRPr="00D46BE1" w:rsidRDefault="00672647" w:rsidP="00D46BE1">
            <w:pPr>
              <w:textAlignment w:val="baseline"/>
              <w:rPr>
                <w:rFonts w:ascii="Arial" w:eastAsia="Times New Roman" w:hAnsi="Arial" w:cs="Arial"/>
                <w:szCs w:val="24"/>
                <w:lang w:eastAsia="en-GB"/>
              </w:rPr>
            </w:pPr>
            <w:r w:rsidRPr="00672647">
              <w:rPr>
                <w:rFonts w:ascii="Arial" w:eastAsia="Times New Roman" w:hAnsi="Arial" w:cs="Arial"/>
                <w:szCs w:val="24"/>
                <w:lang w:eastAsia="en-GB"/>
              </w:rPr>
              <w:t xml:space="preserve">Supervisory </w:t>
            </w:r>
            <w:r>
              <w:rPr>
                <w:rFonts w:ascii="Arial" w:eastAsia="Times New Roman" w:hAnsi="Arial" w:cs="Arial"/>
                <w:szCs w:val="24"/>
                <w:lang w:eastAsia="en-GB"/>
              </w:rPr>
              <w:t>C</w:t>
            </w:r>
            <w:r w:rsidRPr="00672647">
              <w:rPr>
                <w:rFonts w:ascii="Arial" w:eastAsia="Times New Roman" w:hAnsi="Arial" w:cs="Arial"/>
                <w:szCs w:val="24"/>
                <w:lang w:eastAsia="en-GB"/>
              </w:rPr>
              <w:t xml:space="preserve">ontrol and </w:t>
            </w:r>
            <w:r>
              <w:rPr>
                <w:rFonts w:ascii="Arial" w:eastAsia="Times New Roman" w:hAnsi="Arial" w:cs="Arial"/>
                <w:szCs w:val="24"/>
                <w:lang w:eastAsia="en-GB"/>
              </w:rPr>
              <w:t>D</w:t>
            </w:r>
            <w:r w:rsidRPr="00672647">
              <w:rPr>
                <w:rFonts w:ascii="Arial" w:eastAsia="Times New Roman" w:hAnsi="Arial" w:cs="Arial"/>
                <w:szCs w:val="24"/>
                <w:lang w:eastAsia="en-GB"/>
              </w:rPr>
              <w:t xml:space="preserve">ata </w:t>
            </w:r>
            <w:r>
              <w:rPr>
                <w:rFonts w:ascii="Arial" w:eastAsia="Times New Roman" w:hAnsi="Arial" w:cs="Arial"/>
                <w:szCs w:val="24"/>
                <w:lang w:eastAsia="en-GB"/>
              </w:rPr>
              <w:t>A</w:t>
            </w:r>
            <w:r w:rsidRPr="00672647">
              <w:rPr>
                <w:rFonts w:ascii="Arial" w:eastAsia="Times New Roman" w:hAnsi="Arial" w:cs="Arial"/>
                <w:szCs w:val="24"/>
                <w:lang w:eastAsia="en-GB"/>
              </w:rPr>
              <w:t>cquisition</w:t>
            </w:r>
          </w:p>
        </w:tc>
      </w:tr>
      <w:tr w:rsidR="00B1118C" w:rsidRPr="00D46BE1" w14:paraId="20ABE26D" w14:textId="77777777" w:rsidTr="00D46BE1">
        <w:trPr>
          <w:trHeight w:val="300"/>
        </w:trPr>
        <w:tc>
          <w:tcPr>
            <w:tcW w:w="2689" w:type="dxa"/>
          </w:tcPr>
          <w:p w14:paraId="62A2E82B" w14:textId="657BBAEA" w:rsidR="00B1118C" w:rsidRPr="00D46BE1" w:rsidRDefault="00B1118C" w:rsidP="00D46BE1">
            <w:pPr>
              <w:textAlignment w:val="baseline"/>
              <w:rPr>
                <w:rFonts w:ascii="Arial" w:eastAsia="Times New Roman" w:hAnsi="Arial" w:cs="Arial"/>
                <w:szCs w:val="24"/>
                <w:lang w:eastAsia="en-GB"/>
              </w:rPr>
            </w:pPr>
            <w:r>
              <w:rPr>
                <w:rFonts w:ascii="Arial" w:eastAsia="Times New Roman" w:hAnsi="Arial" w:cs="Arial"/>
                <w:szCs w:val="24"/>
                <w:lang w:eastAsia="en-GB"/>
              </w:rPr>
              <w:t>SCR</w:t>
            </w:r>
          </w:p>
        </w:tc>
        <w:tc>
          <w:tcPr>
            <w:tcW w:w="6804" w:type="dxa"/>
          </w:tcPr>
          <w:p w14:paraId="1EB1A8F8" w14:textId="07FC0D03" w:rsidR="00B1118C" w:rsidRPr="00D46BE1" w:rsidRDefault="00B1118C" w:rsidP="00D46BE1">
            <w:pPr>
              <w:textAlignment w:val="baseline"/>
              <w:rPr>
                <w:rFonts w:ascii="Arial" w:eastAsia="Times New Roman" w:hAnsi="Arial" w:cs="Arial"/>
                <w:szCs w:val="24"/>
                <w:lang w:eastAsia="en-GB"/>
              </w:rPr>
            </w:pPr>
            <w:r w:rsidRPr="00B35DFC">
              <w:rPr>
                <w:rFonts w:ascii="Arial" w:eastAsia="Times New Roman" w:hAnsi="Arial" w:cs="Arial"/>
                <w:szCs w:val="24"/>
                <w:lang w:eastAsia="en-GB"/>
              </w:rPr>
              <w:t>Significant Code Review</w:t>
            </w:r>
          </w:p>
        </w:tc>
      </w:tr>
      <w:tr w:rsidR="00D46BE1" w:rsidRPr="00D46BE1" w14:paraId="2DBB549D" w14:textId="77777777" w:rsidTr="00D46BE1">
        <w:trPr>
          <w:trHeight w:val="300"/>
        </w:trPr>
        <w:tc>
          <w:tcPr>
            <w:tcW w:w="2689" w:type="dxa"/>
            <w:hideMark/>
          </w:tcPr>
          <w:p w14:paraId="0E048E0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SQSS </w:t>
            </w:r>
          </w:p>
        </w:tc>
        <w:tc>
          <w:tcPr>
            <w:tcW w:w="6804" w:type="dxa"/>
            <w:hideMark/>
          </w:tcPr>
          <w:p w14:paraId="5FC899A6"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Security and Quality of Supply Standards </w:t>
            </w:r>
          </w:p>
        </w:tc>
      </w:tr>
      <w:tr w:rsidR="00D46BE1" w:rsidRPr="00D46BE1" w14:paraId="78EC8E1F" w14:textId="77777777" w:rsidTr="00D46BE1">
        <w:trPr>
          <w:trHeight w:val="300"/>
        </w:trPr>
        <w:tc>
          <w:tcPr>
            <w:tcW w:w="2689" w:type="dxa"/>
            <w:hideMark/>
          </w:tcPr>
          <w:p w14:paraId="06A9E6A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TEC </w:t>
            </w:r>
          </w:p>
        </w:tc>
        <w:tc>
          <w:tcPr>
            <w:tcW w:w="6804" w:type="dxa"/>
            <w:hideMark/>
          </w:tcPr>
          <w:p w14:paraId="3F0333F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Transmission Entry Capacity </w:t>
            </w:r>
          </w:p>
        </w:tc>
      </w:tr>
      <w:tr w:rsidR="00D46BE1" w:rsidRPr="00D46BE1" w14:paraId="068F9E23" w14:textId="77777777" w:rsidTr="00D46BE1">
        <w:trPr>
          <w:trHeight w:val="300"/>
        </w:trPr>
        <w:tc>
          <w:tcPr>
            <w:tcW w:w="2689" w:type="dxa"/>
            <w:hideMark/>
          </w:tcPr>
          <w:p w14:paraId="261538D8"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T&amp;Cs </w:t>
            </w:r>
          </w:p>
        </w:tc>
        <w:tc>
          <w:tcPr>
            <w:tcW w:w="6804" w:type="dxa"/>
            <w:hideMark/>
          </w:tcPr>
          <w:p w14:paraId="17327A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Terms and Conditions </w:t>
            </w:r>
          </w:p>
        </w:tc>
      </w:tr>
      <w:tr w:rsidR="00BE6CA9" w:rsidRPr="00D46BE1" w14:paraId="2BCB0484" w14:textId="77777777" w:rsidTr="00D46BE1">
        <w:trPr>
          <w:trHeight w:val="300"/>
        </w:trPr>
        <w:tc>
          <w:tcPr>
            <w:tcW w:w="2689" w:type="dxa"/>
          </w:tcPr>
          <w:p w14:paraId="38AA266A" w14:textId="1B6D7A6A" w:rsidR="00BE6CA9" w:rsidRPr="00D46BE1" w:rsidRDefault="00BE6CA9" w:rsidP="00D46BE1">
            <w:pPr>
              <w:textAlignment w:val="baseline"/>
              <w:rPr>
                <w:rFonts w:ascii="Arial" w:eastAsia="Times New Roman" w:hAnsi="Arial" w:cs="Arial"/>
                <w:szCs w:val="24"/>
                <w:lang w:eastAsia="en-GB"/>
              </w:rPr>
            </w:pPr>
            <w:r>
              <w:rPr>
                <w:rFonts w:ascii="Arial" w:eastAsia="Times New Roman" w:hAnsi="Arial" w:cs="Arial"/>
                <w:szCs w:val="24"/>
                <w:lang w:eastAsia="en-GB"/>
              </w:rPr>
              <w:t>TSOG</w:t>
            </w:r>
          </w:p>
        </w:tc>
        <w:tc>
          <w:tcPr>
            <w:tcW w:w="6804" w:type="dxa"/>
          </w:tcPr>
          <w:p w14:paraId="72907AFC" w14:textId="4BB3864D" w:rsidR="00BE6CA9" w:rsidRPr="00D46BE1" w:rsidRDefault="00BE6CA9" w:rsidP="00D46BE1">
            <w:pPr>
              <w:textAlignment w:val="baseline"/>
              <w:rPr>
                <w:rFonts w:ascii="Arial" w:eastAsia="Times New Roman" w:hAnsi="Arial" w:cs="Arial"/>
                <w:szCs w:val="24"/>
                <w:lang w:eastAsia="en-GB"/>
              </w:rPr>
            </w:pPr>
            <w:r w:rsidRPr="00BE6CA9">
              <w:rPr>
                <w:rFonts w:ascii="Arial" w:eastAsia="Times New Roman" w:hAnsi="Arial" w:cs="Arial"/>
                <w:szCs w:val="24"/>
                <w:lang w:eastAsia="en-GB"/>
              </w:rPr>
              <w:t>Transmission System Operation Guideline</w:t>
            </w:r>
          </w:p>
        </w:tc>
      </w:tr>
      <w:tr w:rsidR="00D46BE1" w:rsidRPr="00D46BE1" w14:paraId="72964072" w14:textId="77777777" w:rsidTr="00D46BE1">
        <w:trPr>
          <w:trHeight w:val="300"/>
        </w:trPr>
        <w:tc>
          <w:tcPr>
            <w:tcW w:w="2689" w:type="dxa"/>
            <w:hideMark/>
          </w:tcPr>
          <w:p w14:paraId="4EB265D4" w14:textId="149FD8EA" w:rsidR="00D46BE1" w:rsidRPr="00D46BE1" w:rsidRDefault="00CE78B4" w:rsidP="00D46BE1">
            <w:pPr>
              <w:textAlignment w:val="baseline"/>
              <w:rPr>
                <w:rFonts w:ascii="Segoe UI" w:eastAsia="Times New Roman" w:hAnsi="Segoe UI" w:cs="Segoe UI"/>
                <w:sz w:val="18"/>
                <w:szCs w:val="18"/>
                <w:lang w:eastAsia="en-GB"/>
              </w:rPr>
            </w:pPr>
            <w:r>
              <w:rPr>
                <w:rFonts w:ascii="Arial" w:eastAsia="Times New Roman" w:hAnsi="Arial" w:cs="Arial"/>
                <w:szCs w:val="24"/>
                <w:lang w:eastAsia="en-GB"/>
              </w:rPr>
              <w:t>TO</w:t>
            </w:r>
          </w:p>
        </w:tc>
        <w:tc>
          <w:tcPr>
            <w:tcW w:w="6804" w:type="dxa"/>
            <w:hideMark/>
          </w:tcPr>
          <w:p w14:paraId="2CF949F0" w14:textId="4FCA7260" w:rsidR="00D46BE1" w:rsidRPr="00D46BE1" w:rsidRDefault="00CE78B4" w:rsidP="00D46BE1">
            <w:pPr>
              <w:textAlignment w:val="baseline"/>
              <w:rPr>
                <w:rFonts w:ascii="Segoe UI" w:eastAsia="Times New Roman" w:hAnsi="Segoe UI" w:cs="Segoe UI"/>
                <w:sz w:val="18"/>
                <w:szCs w:val="18"/>
                <w:lang w:eastAsia="en-GB"/>
              </w:rPr>
            </w:pPr>
            <w:r>
              <w:rPr>
                <w:rFonts w:ascii="Arial" w:eastAsia="Times New Roman" w:hAnsi="Arial" w:cs="Arial"/>
                <w:szCs w:val="24"/>
                <w:lang w:eastAsia="en-GB"/>
              </w:rPr>
              <w:t>Transmission Owner</w:t>
            </w:r>
            <w:r w:rsidR="00D46BE1" w:rsidRPr="00D46BE1">
              <w:rPr>
                <w:rFonts w:ascii="Arial" w:eastAsia="Times New Roman" w:hAnsi="Arial" w:cs="Arial"/>
                <w:szCs w:val="24"/>
                <w:lang w:eastAsia="en-GB"/>
              </w:rPr>
              <w:t> </w:t>
            </w:r>
          </w:p>
        </w:tc>
      </w:tr>
      <w:tr w:rsidR="00CE78B4" w:rsidRPr="00D46BE1" w14:paraId="4E8FDB6D" w14:textId="77777777" w:rsidTr="00D46BE1">
        <w:trPr>
          <w:trHeight w:val="300"/>
        </w:trPr>
        <w:tc>
          <w:tcPr>
            <w:tcW w:w="2689" w:type="dxa"/>
          </w:tcPr>
          <w:p w14:paraId="2451479B" w14:textId="4C214D95" w:rsidR="00CE78B4" w:rsidRPr="00D46BE1" w:rsidRDefault="003A0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WAGCM</w:t>
            </w:r>
          </w:p>
        </w:tc>
        <w:tc>
          <w:tcPr>
            <w:tcW w:w="6804" w:type="dxa"/>
          </w:tcPr>
          <w:p w14:paraId="5D34D302" w14:textId="326D9419" w:rsidR="00CE78B4" w:rsidRPr="00D46BE1" w:rsidRDefault="003A0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Workgroup Alternative Grid Code</w:t>
            </w:r>
            <w:r w:rsidR="006837CE">
              <w:rPr>
                <w:rFonts w:ascii="Arial" w:eastAsia="Times New Roman" w:hAnsi="Arial" w:cs="Arial"/>
                <w:szCs w:val="24"/>
                <w:lang w:eastAsia="en-GB"/>
              </w:rPr>
              <w:t xml:space="preserve"> Modification</w:t>
            </w:r>
          </w:p>
        </w:tc>
      </w:tr>
    </w:tbl>
    <w:p w14:paraId="5FA2E57B" w14:textId="77777777" w:rsidR="009446C6" w:rsidRDefault="009446C6" w:rsidP="00F464CC"/>
    <w:p w14:paraId="074A84FE" w14:textId="77777777" w:rsidR="00AF0BDD" w:rsidRDefault="00AF0BDD" w:rsidP="00AF0BDD"/>
    <w:p w14:paraId="50DCA790" w14:textId="77777777" w:rsidR="00AF0BDD" w:rsidRPr="007A770E" w:rsidRDefault="00AF0BDD" w:rsidP="007A770E">
      <w:pPr>
        <w:pStyle w:val="CA7"/>
      </w:pPr>
      <w:bookmarkStart w:id="500" w:name="_Toc153972769"/>
      <w:r w:rsidRPr="007A770E">
        <w:lastRenderedPageBreak/>
        <w:t>Annexes</w:t>
      </w:r>
      <w:bookmarkEnd w:id="500"/>
    </w:p>
    <w:tbl>
      <w:tblPr>
        <w:tblStyle w:val="TableGrid1"/>
        <w:tblW w:w="9493" w:type="dxa"/>
        <w:tblLook w:val="04A0" w:firstRow="1" w:lastRow="0" w:firstColumn="1" w:lastColumn="0" w:noHBand="0" w:noVBand="1"/>
      </w:tblPr>
      <w:tblGrid>
        <w:gridCol w:w="2263"/>
        <w:gridCol w:w="7230"/>
      </w:tblGrid>
      <w:tr w:rsidR="00923426" w:rsidRPr="00B27233" w14:paraId="04E7268E" w14:textId="77777777" w:rsidTr="002B17F9">
        <w:tc>
          <w:tcPr>
            <w:tcW w:w="2263" w:type="dxa"/>
            <w:shd w:val="clear" w:color="auto" w:fill="727274" w:themeFill="text2"/>
          </w:tcPr>
          <w:p w14:paraId="3C152E5B"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13A03A3E" w14:textId="77777777" w:rsidR="00923426" w:rsidRPr="00B27233" w:rsidRDefault="00923426">
            <w:pPr>
              <w:rPr>
                <w:b/>
                <w:color w:val="FFFFFF" w:themeColor="background1"/>
              </w:rPr>
            </w:pPr>
            <w:r>
              <w:rPr>
                <w:b/>
                <w:color w:val="FFFFFF" w:themeColor="background1"/>
              </w:rPr>
              <w:t>Information</w:t>
            </w:r>
          </w:p>
        </w:tc>
      </w:tr>
      <w:tr w:rsidR="00923426" w:rsidRPr="00B27233" w14:paraId="03EAD8A3" w14:textId="77777777" w:rsidTr="002B17F9">
        <w:tc>
          <w:tcPr>
            <w:tcW w:w="2263" w:type="dxa"/>
            <w:shd w:val="clear" w:color="auto" w:fill="auto"/>
          </w:tcPr>
          <w:p w14:paraId="32BEDABF" w14:textId="77777777" w:rsidR="00923426" w:rsidRPr="006806B0" w:rsidRDefault="00923426">
            <w:r w:rsidRPr="006806B0">
              <w:t>Annex 1</w:t>
            </w:r>
          </w:p>
        </w:tc>
        <w:tc>
          <w:tcPr>
            <w:tcW w:w="7230" w:type="dxa"/>
            <w:shd w:val="clear" w:color="auto" w:fill="auto"/>
          </w:tcPr>
          <w:p w14:paraId="5EDA9DF6" w14:textId="77777777" w:rsidR="00923426" w:rsidRPr="006806B0" w:rsidRDefault="00923426">
            <w:r w:rsidRPr="006806B0">
              <w:t>Proposal form</w:t>
            </w:r>
          </w:p>
        </w:tc>
      </w:tr>
      <w:tr w:rsidR="00923426" w:rsidRPr="00B27233" w14:paraId="6AC986BC" w14:textId="77777777" w:rsidTr="003C7867">
        <w:tc>
          <w:tcPr>
            <w:tcW w:w="2263" w:type="dxa"/>
            <w:shd w:val="clear" w:color="auto" w:fill="auto"/>
          </w:tcPr>
          <w:p w14:paraId="638598C3" w14:textId="77777777" w:rsidR="00923426" w:rsidRPr="006806B0" w:rsidRDefault="00923426">
            <w:r w:rsidRPr="006806B0">
              <w:t xml:space="preserve">Annex 2 </w:t>
            </w:r>
          </w:p>
        </w:tc>
        <w:tc>
          <w:tcPr>
            <w:tcW w:w="7230" w:type="dxa"/>
            <w:shd w:val="clear" w:color="auto" w:fill="auto"/>
          </w:tcPr>
          <w:p w14:paraId="17426FD9" w14:textId="77777777" w:rsidR="00923426" w:rsidRPr="006806B0" w:rsidRDefault="00923426">
            <w:r w:rsidRPr="006806B0">
              <w:t xml:space="preserve">Terms of </w:t>
            </w:r>
            <w:r w:rsidR="008652B4">
              <w:t>r</w:t>
            </w:r>
            <w:r w:rsidRPr="006806B0">
              <w:t>eference</w:t>
            </w:r>
          </w:p>
        </w:tc>
      </w:tr>
      <w:tr w:rsidR="00923426" w:rsidRPr="00B27233" w14:paraId="1DE36FA6" w14:textId="77777777" w:rsidTr="003C7867">
        <w:tc>
          <w:tcPr>
            <w:tcW w:w="2263" w:type="dxa"/>
            <w:shd w:val="clear" w:color="auto" w:fill="auto"/>
          </w:tcPr>
          <w:p w14:paraId="5042CF42" w14:textId="2F6034FF" w:rsidR="00923426" w:rsidRPr="006806B0" w:rsidRDefault="00923426">
            <w:r w:rsidRPr="006806B0">
              <w:t xml:space="preserve">Annex </w:t>
            </w:r>
            <w:r w:rsidR="00034FA4">
              <w:t>3</w:t>
            </w:r>
          </w:p>
        </w:tc>
        <w:tc>
          <w:tcPr>
            <w:tcW w:w="7230" w:type="dxa"/>
            <w:shd w:val="clear" w:color="auto" w:fill="auto"/>
          </w:tcPr>
          <w:p w14:paraId="2E1605A6" w14:textId="4227ED33" w:rsidR="00923426" w:rsidRPr="006806B0" w:rsidRDefault="00034FA4">
            <w:r>
              <w:t>Original and WA</w:t>
            </w:r>
            <w:r w:rsidR="00C854F0">
              <w:t>G</w:t>
            </w:r>
            <w:r>
              <w:t>CM1 legal text</w:t>
            </w:r>
          </w:p>
        </w:tc>
      </w:tr>
      <w:tr w:rsidR="00923426" w:rsidRPr="00B27233" w14:paraId="616BE0E8" w14:textId="77777777" w:rsidTr="002B17F9">
        <w:tc>
          <w:tcPr>
            <w:tcW w:w="2263" w:type="dxa"/>
            <w:shd w:val="clear" w:color="auto" w:fill="auto"/>
          </w:tcPr>
          <w:p w14:paraId="393EEB94" w14:textId="4271D7AC" w:rsidR="00923426" w:rsidRPr="006806B0" w:rsidRDefault="00923426">
            <w:r w:rsidRPr="006806B0">
              <w:t xml:space="preserve">Annex </w:t>
            </w:r>
            <w:r w:rsidR="00034FA4">
              <w:t>4</w:t>
            </w:r>
          </w:p>
        </w:tc>
        <w:tc>
          <w:tcPr>
            <w:tcW w:w="7230" w:type="dxa"/>
            <w:shd w:val="clear" w:color="auto" w:fill="auto"/>
          </w:tcPr>
          <w:p w14:paraId="3DE0500D" w14:textId="7E6ABE06" w:rsidR="00923426" w:rsidRPr="006806B0" w:rsidRDefault="00034FA4">
            <w:r>
              <w:rPr>
                <w:rStyle w:val="normaltextrun"/>
                <w:rFonts w:ascii="Arial" w:hAnsi="Arial" w:cs="Arial"/>
                <w:color w:val="000000"/>
                <w:shd w:val="clear" w:color="auto" w:fill="FFFFFF"/>
              </w:rPr>
              <w:t>GC0117 Options </w:t>
            </w:r>
            <w:r>
              <w:rPr>
                <w:rStyle w:val="eop"/>
                <w:rFonts w:ascii="Arial" w:hAnsi="Arial" w:cs="Arial"/>
                <w:color w:val="000000"/>
                <w:shd w:val="clear" w:color="auto" w:fill="FFFFFF"/>
              </w:rPr>
              <w:t> </w:t>
            </w:r>
          </w:p>
        </w:tc>
      </w:tr>
      <w:tr w:rsidR="00034FA4" w:rsidRPr="00B27233" w14:paraId="5EE24DB3" w14:textId="77777777" w:rsidTr="002B17F9">
        <w:tc>
          <w:tcPr>
            <w:tcW w:w="2263" w:type="dxa"/>
            <w:shd w:val="clear" w:color="auto" w:fill="auto"/>
          </w:tcPr>
          <w:p w14:paraId="2C12B5F9" w14:textId="30E5CB6C" w:rsidR="00034FA4" w:rsidRPr="006806B0" w:rsidRDefault="00034FA4">
            <w:r>
              <w:t>Annex 5</w:t>
            </w:r>
          </w:p>
        </w:tc>
        <w:tc>
          <w:tcPr>
            <w:tcW w:w="7230" w:type="dxa"/>
            <w:shd w:val="clear" w:color="auto" w:fill="auto"/>
          </w:tcPr>
          <w:p w14:paraId="64DBCA07" w14:textId="1D8E173C"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Current, baseline, Grid Code definition of ‘Small’, ‘Medium’ and ‘Large</w:t>
            </w:r>
            <w:r w:rsidR="00681FF8">
              <w:rPr>
                <w:rStyle w:val="normaltextrun"/>
                <w:rFonts w:ascii="Arial" w:hAnsi="Arial" w:cs="Arial"/>
                <w:color w:val="000000"/>
                <w:shd w:val="clear" w:color="auto" w:fill="FFFFFF"/>
              </w:rPr>
              <w:t>’</w:t>
            </w:r>
            <w:r>
              <w:rPr>
                <w:rStyle w:val="eop"/>
                <w:rFonts w:ascii="Arial" w:hAnsi="Arial" w:cs="Arial"/>
                <w:color w:val="000000"/>
                <w:shd w:val="clear" w:color="auto" w:fill="FFFFFF"/>
              </w:rPr>
              <w:t> </w:t>
            </w:r>
          </w:p>
        </w:tc>
      </w:tr>
      <w:tr w:rsidR="00034FA4" w:rsidRPr="00B27233" w14:paraId="04DA3E76" w14:textId="77777777" w:rsidTr="002B17F9">
        <w:tc>
          <w:tcPr>
            <w:tcW w:w="2263" w:type="dxa"/>
            <w:shd w:val="clear" w:color="auto" w:fill="auto"/>
          </w:tcPr>
          <w:p w14:paraId="3132DF48" w14:textId="3ABB0F37" w:rsidR="00034FA4" w:rsidRDefault="00034FA4">
            <w:r>
              <w:t>Annex 6</w:t>
            </w:r>
          </w:p>
        </w:tc>
        <w:tc>
          <w:tcPr>
            <w:tcW w:w="7230" w:type="dxa"/>
            <w:shd w:val="clear" w:color="auto" w:fill="auto"/>
          </w:tcPr>
          <w:p w14:paraId="07ACA247" w14:textId="2A3CB95F"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ESO Refresher presentation</w:t>
            </w:r>
            <w:r>
              <w:rPr>
                <w:rStyle w:val="eop"/>
                <w:rFonts w:ascii="Arial" w:hAnsi="Arial" w:cs="Arial"/>
                <w:color w:val="000000"/>
                <w:shd w:val="clear" w:color="auto" w:fill="FFFFFF"/>
              </w:rPr>
              <w:t> </w:t>
            </w:r>
          </w:p>
        </w:tc>
      </w:tr>
      <w:tr w:rsidR="00034FA4" w:rsidRPr="00B27233" w14:paraId="071E7BAA" w14:textId="77777777" w:rsidTr="002B17F9">
        <w:tc>
          <w:tcPr>
            <w:tcW w:w="2263" w:type="dxa"/>
            <w:shd w:val="clear" w:color="auto" w:fill="auto"/>
          </w:tcPr>
          <w:p w14:paraId="43E048F9" w14:textId="34738F5B" w:rsidR="00034FA4" w:rsidRDefault="00034FA4">
            <w:r>
              <w:t>Annex 7</w:t>
            </w:r>
          </w:p>
        </w:tc>
        <w:tc>
          <w:tcPr>
            <w:tcW w:w="7230" w:type="dxa"/>
            <w:shd w:val="clear" w:color="auto" w:fill="auto"/>
          </w:tcPr>
          <w:p w14:paraId="0E5C5466" w14:textId="63ED4A3E"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 xml:space="preserve">WAGCM1 and </w:t>
            </w:r>
            <w:r w:rsidR="00AE0D53">
              <w:rPr>
                <w:rStyle w:val="normaltextrun"/>
                <w:rFonts w:ascii="Arial" w:hAnsi="Arial" w:cs="Arial"/>
                <w:color w:val="000000"/>
                <w:shd w:val="clear" w:color="auto" w:fill="FFFFFF"/>
              </w:rPr>
              <w:t>A</w:t>
            </w:r>
            <w:r>
              <w:rPr>
                <w:rStyle w:val="normaltextrun"/>
                <w:rFonts w:ascii="Arial" w:hAnsi="Arial" w:cs="Arial"/>
                <w:color w:val="000000"/>
                <w:shd w:val="clear" w:color="auto" w:fill="FFFFFF"/>
              </w:rPr>
              <w:t>lternative forms</w:t>
            </w:r>
            <w:r>
              <w:rPr>
                <w:rStyle w:val="eop"/>
                <w:rFonts w:ascii="Arial" w:hAnsi="Arial" w:cs="Arial"/>
                <w:color w:val="000000"/>
                <w:shd w:val="clear" w:color="auto" w:fill="FFFFFF"/>
              </w:rPr>
              <w:t> </w:t>
            </w:r>
          </w:p>
        </w:tc>
      </w:tr>
      <w:tr w:rsidR="00034FA4" w:rsidRPr="00B27233" w14:paraId="51AADA7A" w14:textId="77777777" w:rsidTr="002B17F9">
        <w:tc>
          <w:tcPr>
            <w:tcW w:w="2263" w:type="dxa"/>
            <w:shd w:val="clear" w:color="auto" w:fill="auto"/>
          </w:tcPr>
          <w:p w14:paraId="62BED132" w14:textId="4D72AE07" w:rsidR="00034FA4" w:rsidRDefault="00034FA4">
            <w:r>
              <w:t>Annex 8</w:t>
            </w:r>
          </w:p>
        </w:tc>
        <w:tc>
          <w:tcPr>
            <w:tcW w:w="7230" w:type="dxa"/>
            <w:shd w:val="clear" w:color="auto" w:fill="auto"/>
          </w:tcPr>
          <w:p w14:paraId="4D6C5FFA" w14:textId="54CB6CDD"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Questionnaire responses</w:t>
            </w:r>
            <w:r>
              <w:rPr>
                <w:rStyle w:val="eop"/>
                <w:rFonts w:ascii="Arial" w:hAnsi="Arial" w:cs="Arial"/>
                <w:color w:val="000000"/>
                <w:shd w:val="clear" w:color="auto" w:fill="FFFFFF"/>
              </w:rPr>
              <w:t> </w:t>
            </w:r>
            <w:r w:rsidR="00402E55">
              <w:rPr>
                <w:rStyle w:val="eop"/>
                <w:rFonts w:ascii="Arial" w:hAnsi="Arial" w:cs="Arial"/>
                <w:color w:val="000000"/>
                <w:shd w:val="clear" w:color="auto" w:fill="FFFFFF"/>
              </w:rPr>
              <w:t>a</w:t>
            </w:r>
            <w:r w:rsidR="00402E55">
              <w:rPr>
                <w:rStyle w:val="eop"/>
                <w:color w:val="000000"/>
                <w:shd w:val="clear" w:color="auto" w:fill="FFFFFF"/>
              </w:rPr>
              <w:t>nd summary</w:t>
            </w:r>
          </w:p>
        </w:tc>
      </w:tr>
      <w:tr w:rsidR="00034FA4" w:rsidRPr="00B27233" w14:paraId="4FD6259A" w14:textId="77777777" w:rsidTr="002B17F9">
        <w:tc>
          <w:tcPr>
            <w:tcW w:w="2263" w:type="dxa"/>
            <w:shd w:val="clear" w:color="auto" w:fill="auto"/>
          </w:tcPr>
          <w:p w14:paraId="720C896D" w14:textId="39DBE2CB" w:rsidR="00034FA4" w:rsidRDefault="00034FA4">
            <w:r>
              <w:t>Annex 9</w:t>
            </w:r>
          </w:p>
        </w:tc>
        <w:tc>
          <w:tcPr>
            <w:tcW w:w="7230" w:type="dxa"/>
            <w:shd w:val="clear" w:color="auto" w:fill="auto"/>
          </w:tcPr>
          <w:p w14:paraId="660102D2" w14:textId="7585C350"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ESO presentation on Ofgem’s Access and Forward-Looking Charges Significant Code Review (SCR)</w:t>
            </w:r>
            <w:r>
              <w:rPr>
                <w:rStyle w:val="eop"/>
                <w:rFonts w:ascii="Arial" w:hAnsi="Arial" w:cs="Arial"/>
                <w:color w:val="000000"/>
                <w:shd w:val="clear" w:color="auto" w:fill="FFFFFF"/>
              </w:rPr>
              <w:t> </w:t>
            </w:r>
          </w:p>
        </w:tc>
      </w:tr>
      <w:tr w:rsidR="00D33823" w:rsidRPr="00B27233" w14:paraId="65968A7D" w14:textId="77777777" w:rsidTr="002B17F9">
        <w:tc>
          <w:tcPr>
            <w:tcW w:w="2263" w:type="dxa"/>
            <w:shd w:val="clear" w:color="auto" w:fill="auto"/>
          </w:tcPr>
          <w:p w14:paraId="417D4F08" w14:textId="464572AE" w:rsidR="00D33823" w:rsidRDefault="00D33823">
            <w:r>
              <w:t>Annex 10</w:t>
            </w:r>
          </w:p>
        </w:tc>
        <w:tc>
          <w:tcPr>
            <w:tcW w:w="7230" w:type="dxa"/>
            <w:shd w:val="clear" w:color="auto" w:fill="auto"/>
          </w:tcPr>
          <w:p w14:paraId="7F4DC549" w14:textId="07DC7969" w:rsidR="00D33823" w:rsidRDefault="00AE0D53">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Summary table of Original, WAGCM1 and Alternatives</w:t>
            </w:r>
          </w:p>
        </w:tc>
      </w:tr>
      <w:tr w:rsidR="00034FA4" w:rsidRPr="00B27233" w14:paraId="53B116BC" w14:textId="77777777" w:rsidTr="002B17F9">
        <w:tc>
          <w:tcPr>
            <w:tcW w:w="2263" w:type="dxa"/>
            <w:shd w:val="clear" w:color="auto" w:fill="auto"/>
          </w:tcPr>
          <w:p w14:paraId="0B2A9BFB" w14:textId="2A2B34A2" w:rsidR="00034FA4" w:rsidRDefault="00034FA4">
            <w:r>
              <w:t>Annex 11</w:t>
            </w:r>
          </w:p>
        </w:tc>
        <w:tc>
          <w:tcPr>
            <w:tcW w:w="7230" w:type="dxa"/>
            <w:shd w:val="clear" w:color="auto" w:fill="auto"/>
          </w:tcPr>
          <w:p w14:paraId="7CAEA9B2" w14:textId="680A6270" w:rsidR="00034FA4" w:rsidRDefault="00034FA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 xml:space="preserve">ESO estimated delivery timeframes and costs for </w:t>
            </w:r>
            <w:r w:rsidR="004A39EB">
              <w:rPr>
                <w:rStyle w:val="normaltextrun"/>
                <w:rFonts w:ascii="Arial" w:hAnsi="Arial" w:cs="Arial"/>
                <w:color w:val="000000"/>
                <w:shd w:val="clear" w:color="auto" w:fill="FFFFFF"/>
                <w:lang w:val="en-US"/>
              </w:rPr>
              <w:t>Proposed solutions</w:t>
            </w:r>
            <w:r>
              <w:rPr>
                <w:rStyle w:val="eop"/>
                <w:rFonts w:ascii="Arial" w:hAnsi="Arial" w:cs="Arial"/>
                <w:color w:val="000000"/>
                <w:shd w:val="clear" w:color="auto" w:fill="FFFFFF"/>
              </w:rPr>
              <w:t> </w:t>
            </w:r>
          </w:p>
        </w:tc>
      </w:tr>
      <w:tr w:rsidR="00034FA4" w:rsidRPr="00B27233" w14:paraId="54F3F702" w14:textId="77777777" w:rsidTr="002B17F9">
        <w:tc>
          <w:tcPr>
            <w:tcW w:w="2263" w:type="dxa"/>
            <w:shd w:val="clear" w:color="auto" w:fill="auto"/>
          </w:tcPr>
          <w:p w14:paraId="5678B36C" w14:textId="6A8B3A58" w:rsidR="00034FA4" w:rsidRDefault="007A1D14">
            <w:r>
              <w:t>Annex 12</w:t>
            </w:r>
          </w:p>
        </w:tc>
        <w:tc>
          <w:tcPr>
            <w:tcW w:w="7230" w:type="dxa"/>
            <w:shd w:val="clear" w:color="auto" w:fill="auto"/>
          </w:tcPr>
          <w:p w14:paraId="6F8824AD" w14:textId="41DAC4BF" w:rsidR="00034FA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Open Networks Project presentation</w:t>
            </w:r>
            <w:r>
              <w:rPr>
                <w:rStyle w:val="eop"/>
                <w:rFonts w:ascii="Arial" w:hAnsi="Arial" w:cs="Arial"/>
                <w:color w:val="000000"/>
                <w:shd w:val="clear" w:color="auto" w:fill="FFFFFF"/>
              </w:rPr>
              <w:t> </w:t>
            </w:r>
          </w:p>
        </w:tc>
      </w:tr>
      <w:tr w:rsidR="007A1D14" w:rsidRPr="00B27233" w14:paraId="5308FF9C" w14:textId="77777777" w:rsidTr="002B17F9">
        <w:tc>
          <w:tcPr>
            <w:tcW w:w="2263" w:type="dxa"/>
            <w:shd w:val="clear" w:color="auto" w:fill="auto"/>
          </w:tcPr>
          <w:p w14:paraId="46E046E0" w14:textId="3AE6C9B5" w:rsidR="007A1D14" w:rsidRDefault="007A1D14">
            <w:r>
              <w:t>Annex 13</w:t>
            </w:r>
          </w:p>
        </w:tc>
        <w:tc>
          <w:tcPr>
            <w:tcW w:w="7230" w:type="dxa"/>
            <w:shd w:val="clear" w:color="auto" w:fill="auto"/>
          </w:tcPr>
          <w:p w14:paraId="250BDC23" w14:textId="23A92A47"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Threshold Matrix</w:t>
            </w:r>
            <w:r>
              <w:rPr>
                <w:rStyle w:val="eop"/>
                <w:rFonts w:ascii="Arial" w:hAnsi="Arial" w:cs="Arial"/>
                <w:color w:val="000000"/>
                <w:shd w:val="clear" w:color="auto" w:fill="FFFFFF"/>
              </w:rPr>
              <w:t> </w:t>
            </w:r>
          </w:p>
        </w:tc>
      </w:tr>
      <w:tr w:rsidR="007A1D14" w:rsidRPr="00B27233" w14:paraId="5D5EDB31" w14:textId="77777777" w:rsidTr="002B17F9">
        <w:tc>
          <w:tcPr>
            <w:tcW w:w="2263" w:type="dxa"/>
            <w:shd w:val="clear" w:color="auto" w:fill="auto"/>
          </w:tcPr>
          <w:p w14:paraId="0C667A8B" w14:textId="6D504D7F" w:rsidR="007A1D14" w:rsidRDefault="007A1D14">
            <w:r>
              <w:t>Annex 14</w:t>
            </w:r>
          </w:p>
        </w:tc>
        <w:tc>
          <w:tcPr>
            <w:tcW w:w="7230" w:type="dxa"/>
            <w:shd w:val="clear" w:color="auto" w:fill="auto"/>
          </w:tcPr>
          <w:p w14:paraId="5277EA28" w14:textId="6847D65A"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Retrospective considerations</w:t>
            </w:r>
            <w:r>
              <w:rPr>
                <w:rStyle w:val="eop"/>
                <w:rFonts w:ascii="Arial" w:hAnsi="Arial" w:cs="Arial"/>
                <w:color w:val="000000"/>
                <w:shd w:val="clear" w:color="auto" w:fill="FFFFFF"/>
              </w:rPr>
              <w:t> </w:t>
            </w:r>
          </w:p>
        </w:tc>
      </w:tr>
      <w:tr w:rsidR="007A1D14" w:rsidRPr="00B27233" w14:paraId="68154647" w14:textId="32715B85" w:rsidTr="003C7867">
        <w:tc>
          <w:tcPr>
            <w:tcW w:w="2263" w:type="dxa"/>
            <w:shd w:val="clear" w:color="auto" w:fill="auto"/>
          </w:tcPr>
          <w:p w14:paraId="57A2779D" w14:textId="7AF651A5" w:rsidR="007A1D14" w:rsidRDefault="007A1D14">
            <w:r>
              <w:t>Annex 15</w:t>
            </w:r>
          </w:p>
        </w:tc>
        <w:tc>
          <w:tcPr>
            <w:tcW w:w="7230" w:type="dxa"/>
            <w:shd w:val="clear" w:color="auto" w:fill="auto"/>
          </w:tcPr>
          <w:p w14:paraId="0ED3A2B2" w14:textId="6D322AE1" w:rsidR="007A1D14" w:rsidRDefault="007A1D14">
            <w:pPr>
              <w:rPr>
                <w:rStyle w:val="normaltextrun"/>
                <w:rFonts w:ascii="Arial" w:hAnsi="Arial" w:cs="Arial"/>
                <w:color w:val="000000"/>
                <w:shd w:val="clear" w:color="auto" w:fill="FFFFFF"/>
                <w:lang w:val="en-US"/>
              </w:rPr>
            </w:pPr>
            <w:r w:rsidRPr="006D255A">
              <w:t xml:space="preserve">Registered Capacity </w:t>
            </w:r>
            <w:r w:rsidR="009C5478">
              <w:t xml:space="preserve">draft </w:t>
            </w:r>
            <w:r w:rsidRPr="006D255A">
              <w:t>legal Text </w:t>
            </w:r>
          </w:p>
        </w:tc>
      </w:tr>
      <w:tr w:rsidR="007A1D14" w:rsidRPr="00B27233" w14:paraId="43ACD740" w14:textId="77777777" w:rsidTr="002B17F9">
        <w:tc>
          <w:tcPr>
            <w:tcW w:w="2263" w:type="dxa"/>
            <w:shd w:val="clear" w:color="auto" w:fill="auto"/>
          </w:tcPr>
          <w:p w14:paraId="166F04F0" w14:textId="6D10BFD2" w:rsidR="007A1D14" w:rsidRDefault="007A1D14">
            <w:r>
              <w:t>Annex 16</w:t>
            </w:r>
          </w:p>
        </w:tc>
        <w:tc>
          <w:tcPr>
            <w:tcW w:w="7230" w:type="dxa"/>
            <w:shd w:val="clear" w:color="auto" w:fill="auto"/>
          </w:tcPr>
          <w:p w14:paraId="3C1D1B4B" w14:textId="4B98B8EB" w:rsidR="007A1D14" w:rsidRDefault="007A1D1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Registered Capacity presentation</w:t>
            </w:r>
            <w:r>
              <w:rPr>
                <w:rStyle w:val="eop"/>
                <w:rFonts w:ascii="Arial" w:hAnsi="Arial" w:cs="Arial"/>
                <w:color w:val="000000"/>
                <w:shd w:val="clear" w:color="auto" w:fill="FFFFFF"/>
              </w:rPr>
              <w:t> </w:t>
            </w:r>
          </w:p>
        </w:tc>
      </w:tr>
      <w:tr w:rsidR="00923426" w:rsidRPr="00B27233" w14:paraId="4B93362D" w14:textId="77777777" w:rsidTr="002B17F9">
        <w:tc>
          <w:tcPr>
            <w:tcW w:w="2263" w:type="dxa"/>
            <w:shd w:val="clear" w:color="auto" w:fill="auto"/>
          </w:tcPr>
          <w:p w14:paraId="02A00A7D" w14:textId="69501AEE" w:rsidR="00923426" w:rsidRPr="006806B0" w:rsidRDefault="00923426">
            <w:r w:rsidRPr="006806B0">
              <w:t xml:space="preserve">Annex </w:t>
            </w:r>
            <w:r w:rsidR="007A1D14">
              <w:t>17</w:t>
            </w:r>
          </w:p>
        </w:tc>
        <w:tc>
          <w:tcPr>
            <w:tcW w:w="7230" w:type="dxa"/>
            <w:shd w:val="clear" w:color="auto" w:fill="auto"/>
          </w:tcPr>
          <w:p w14:paraId="50BF0798" w14:textId="42532327" w:rsidR="00923426" w:rsidRPr="006806B0" w:rsidRDefault="00923426">
            <w:r w:rsidRPr="006806B0">
              <w:t xml:space="preserve">Workgroup </w:t>
            </w:r>
            <w:r w:rsidR="008652B4">
              <w:t>c</w:t>
            </w:r>
            <w:r w:rsidRPr="006806B0">
              <w:t xml:space="preserve">onsultation responses </w:t>
            </w:r>
            <w:r w:rsidR="00C300C2">
              <w:t>and summary</w:t>
            </w:r>
            <w:r w:rsidRPr="006806B0">
              <w:t xml:space="preserve"> </w:t>
            </w:r>
          </w:p>
        </w:tc>
      </w:tr>
      <w:tr w:rsidR="00923426" w:rsidRPr="00B27233" w14:paraId="4A8517B3" w14:textId="77777777" w:rsidTr="003C7867">
        <w:tc>
          <w:tcPr>
            <w:tcW w:w="2263" w:type="dxa"/>
            <w:shd w:val="clear" w:color="auto" w:fill="auto"/>
          </w:tcPr>
          <w:p w14:paraId="699232AA" w14:textId="29A503C6" w:rsidR="00923426" w:rsidRPr="006622C7" w:rsidRDefault="00923426">
            <w:r w:rsidRPr="006622C7">
              <w:t xml:space="preserve">Annex </w:t>
            </w:r>
            <w:r w:rsidR="007A1D14" w:rsidRPr="006622C7">
              <w:t>18</w:t>
            </w:r>
          </w:p>
        </w:tc>
        <w:tc>
          <w:tcPr>
            <w:tcW w:w="7230" w:type="dxa"/>
            <w:shd w:val="clear" w:color="auto" w:fill="auto"/>
          </w:tcPr>
          <w:p w14:paraId="28AE8730" w14:textId="70FEEC7F" w:rsidR="00923426" w:rsidRPr="006622C7" w:rsidRDefault="00923426">
            <w:r w:rsidRPr="006622C7">
              <w:t xml:space="preserve">Workgroup </w:t>
            </w:r>
            <w:r w:rsidR="00A13BCC" w:rsidRPr="006622C7">
              <w:t>V</w:t>
            </w:r>
            <w:r w:rsidRPr="006622C7">
              <w:t>ote</w:t>
            </w:r>
          </w:p>
        </w:tc>
      </w:tr>
      <w:tr w:rsidR="00923426" w:rsidRPr="00B27233" w14:paraId="335D16D7" w14:textId="77777777" w:rsidTr="003C7867">
        <w:tc>
          <w:tcPr>
            <w:tcW w:w="2263" w:type="dxa"/>
            <w:shd w:val="clear" w:color="auto" w:fill="auto"/>
          </w:tcPr>
          <w:p w14:paraId="6EEB1101" w14:textId="2AB7C0CC" w:rsidR="00923426" w:rsidRPr="006622C7" w:rsidRDefault="00923426">
            <w:r w:rsidRPr="006622C7">
              <w:t xml:space="preserve">Annex </w:t>
            </w:r>
            <w:r w:rsidR="007A1D14" w:rsidRPr="006622C7">
              <w:t>19</w:t>
            </w:r>
          </w:p>
        </w:tc>
        <w:tc>
          <w:tcPr>
            <w:tcW w:w="7230" w:type="dxa"/>
            <w:shd w:val="clear" w:color="auto" w:fill="auto"/>
          </w:tcPr>
          <w:p w14:paraId="4AF8518B" w14:textId="4688310C" w:rsidR="00923426" w:rsidRPr="006622C7" w:rsidRDefault="006B792D">
            <w:r w:rsidRPr="006622C7">
              <w:t>ESO CBA results</w:t>
            </w:r>
          </w:p>
        </w:tc>
      </w:tr>
      <w:tr w:rsidR="006B792D" w:rsidRPr="00B27233" w14:paraId="5E59281D" w14:textId="77777777" w:rsidTr="003C7867">
        <w:tc>
          <w:tcPr>
            <w:tcW w:w="2263" w:type="dxa"/>
            <w:shd w:val="clear" w:color="auto" w:fill="auto"/>
          </w:tcPr>
          <w:p w14:paraId="15420BAD" w14:textId="34AC7DDD" w:rsidR="006B792D" w:rsidRPr="006622C7" w:rsidRDefault="006B792D" w:rsidP="006B792D">
            <w:r w:rsidRPr="006622C7">
              <w:t xml:space="preserve">Annex </w:t>
            </w:r>
            <w:r w:rsidR="007A1D14" w:rsidRPr="006622C7">
              <w:t>20</w:t>
            </w:r>
          </w:p>
        </w:tc>
        <w:tc>
          <w:tcPr>
            <w:tcW w:w="7230" w:type="dxa"/>
            <w:shd w:val="clear" w:color="auto" w:fill="auto"/>
          </w:tcPr>
          <w:p w14:paraId="21C6AFF6" w14:textId="04725857" w:rsidR="006B792D" w:rsidRPr="006622C7" w:rsidRDefault="006B792D" w:rsidP="006B792D">
            <w:r w:rsidRPr="006622C7">
              <w:t xml:space="preserve">ESO Industry </w:t>
            </w:r>
            <w:r w:rsidR="009153B6" w:rsidRPr="006622C7">
              <w:t>Impact Cost Assessment</w:t>
            </w:r>
          </w:p>
        </w:tc>
      </w:tr>
      <w:tr w:rsidR="006B792D" w:rsidRPr="00B27233" w14:paraId="38F18A61" w14:textId="77777777" w:rsidTr="003C7867">
        <w:tc>
          <w:tcPr>
            <w:tcW w:w="2263" w:type="dxa"/>
            <w:shd w:val="clear" w:color="auto" w:fill="auto"/>
          </w:tcPr>
          <w:p w14:paraId="1D64BFC5" w14:textId="094ED6ED" w:rsidR="006B792D" w:rsidRPr="006622C7" w:rsidRDefault="009D6287" w:rsidP="006B792D">
            <w:r w:rsidRPr="006622C7">
              <w:t>Annex 21</w:t>
            </w:r>
          </w:p>
        </w:tc>
        <w:tc>
          <w:tcPr>
            <w:tcW w:w="7230" w:type="dxa"/>
            <w:shd w:val="clear" w:color="auto" w:fill="auto"/>
          </w:tcPr>
          <w:p w14:paraId="3D1DBD3C" w14:textId="2E43A090" w:rsidR="006B792D" w:rsidRPr="006622C7" w:rsidRDefault="009D6287" w:rsidP="006B792D">
            <w:r w:rsidRPr="006622C7">
              <w:t xml:space="preserve">SSEN </w:t>
            </w:r>
            <w:r w:rsidR="003A7FF0" w:rsidRPr="006622C7">
              <w:t>Concerns email</w:t>
            </w:r>
          </w:p>
        </w:tc>
      </w:tr>
      <w:tr w:rsidR="00CE6C82" w:rsidRPr="00B27233" w14:paraId="3C8353EB" w14:textId="77777777" w:rsidTr="000D2661">
        <w:tc>
          <w:tcPr>
            <w:tcW w:w="2263" w:type="dxa"/>
            <w:shd w:val="clear" w:color="auto" w:fill="auto"/>
          </w:tcPr>
          <w:p w14:paraId="1CD4B86D" w14:textId="2A9B338F" w:rsidR="00CE6C82" w:rsidRPr="000D2661" w:rsidRDefault="00CE6C82" w:rsidP="006B792D">
            <w:r w:rsidRPr="000D2661">
              <w:t>Annex 22</w:t>
            </w:r>
          </w:p>
        </w:tc>
        <w:tc>
          <w:tcPr>
            <w:tcW w:w="7230" w:type="dxa"/>
            <w:shd w:val="clear" w:color="auto" w:fill="auto"/>
          </w:tcPr>
          <w:p w14:paraId="27B3EC77" w14:textId="75D34D52" w:rsidR="00CE6C82" w:rsidRPr="000D2661" w:rsidRDefault="00DA42EB" w:rsidP="006B792D">
            <w:r w:rsidRPr="000D2661">
              <w:t>ESO CBA Ad</w:t>
            </w:r>
            <w:r w:rsidR="007F7210" w:rsidRPr="000D2661">
              <w:t xml:space="preserve">ditional </w:t>
            </w:r>
            <w:r w:rsidR="00F722EB" w:rsidRPr="000D2661">
              <w:t>Anal</w:t>
            </w:r>
            <w:r w:rsidR="00C41EB6" w:rsidRPr="000D2661">
              <w:t>ysis</w:t>
            </w:r>
          </w:p>
        </w:tc>
      </w:tr>
      <w:tr w:rsidR="00CE6C82" w:rsidRPr="00B27233" w14:paraId="758D9534" w14:textId="77777777" w:rsidTr="000D2661">
        <w:tc>
          <w:tcPr>
            <w:tcW w:w="2263" w:type="dxa"/>
            <w:shd w:val="clear" w:color="auto" w:fill="auto"/>
          </w:tcPr>
          <w:p w14:paraId="5E294721" w14:textId="681812F5" w:rsidR="00CE6C82" w:rsidRPr="000D2661" w:rsidRDefault="00CE6C82" w:rsidP="006B792D">
            <w:r w:rsidRPr="000D2661">
              <w:t>Annex 23</w:t>
            </w:r>
          </w:p>
        </w:tc>
        <w:tc>
          <w:tcPr>
            <w:tcW w:w="7230" w:type="dxa"/>
            <w:shd w:val="clear" w:color="auto" w:fill="auto"/>
          </w:tcPr>
          <w:p w14:paraId="709A9686" w14:textId="6D9E2747" w:rsidR="00CE6C82" w:rsidRPr="000D2661" w:rsidRDefault="00C41EB6" w:rsidP="006B792D">
            <w:r w:rsidRPr="000D2661">
              <w:t>ESO Quali</w:t>
            </w:r>
            <w:r w:rsidR="00092C80" w:rsidRPr="000D2661">
              <w:t>tative Ana</w:t>
            </w:r>
            <w:r w:rsidR="0003644C" w:rsidRPr="000D2661">
              <w:t>lysis</w:t>
            </w:r>
          </w:p>
        </w:tc>
      </w:tr>
      <w:tr w:rsidR="006A0513" w:rsidRPr="00B27233" w14:paraId="3619AA62" w14:textId="77777777" w:rsidTr="000D2661">
        <w:tc>
          <w:tcPr>
            <w:tcW w:w="2263" w:type="dxa"/>
            <w:shd w:val="clear" w:color="auto" w:fill="auto"/>
          </w:tcPr>
          <w:p w14:paraId="6CE82795" w14:textId="61F9DA52" w:rsidR="006A0513" w:rsidRPr="000D2661" w:rsidRDefault="006A0513" w:rsidP="006B792D">
            <w:r w:rsidRPr="000D2661">
              <w:t>Annex 24</w:t>
            </w:r>
          </w:p>
        </w:tc>
        <w:tc>
          <w:tcPr>
            <w:tcW w:w="7230" w:type="dxa"/>
            <w:shd w:val="clear" w:color="auto" w:fill="auto"/>
          </w:tcPr>
          <w:p w14:paraId="21438388" w14:textId="397458DE" w:rsidR="006A0513" w:rsidRPr="000D2661" w:rsidRDefault="006A0513" w:rsidP="006B792D">
            <w:r w:rsidRPr="000D2661">
              <w:t>DNO Analysis</w:t>
            </w:r>
          </w:p>
        </w:tc>
      </w:tr>
      <w:tr w:rsidR="0011761A" w:rsidRPr="00B27233" w14:paraId="38E68A80" w14:textId="77777777" w:rsidTr="000D2661">
        <w:tc>
          <w:tcPr>
            <w:tcW w:w="2263" w:type="dxa"/>
            <w:shd w:val="clear" w:color="auto" w:fill="auto"/>
          </w:tcPr>
          <w:p w14:paraId="229F187F" w14:textId="761FC168" w:rsidR="0011761A" w:rsidRPr="000D2661" w:rsidRDefault="0011761A" w:rsidP="006B792D">
            <w:r w:rsidRPr="000D2661">
              <w:t>Annex 2</w:t>
            </w:r>
            <w:r w:rsidR="006A0513" w:rsidRPr="000D2661">
              <w:t>5</w:t>
            </w:r>
          </w:p>
        </w:tc>
        <w:tc>
          <w:tcPr>
            <w:tcW w:w="7230" w:type="dxa"/>
            <w:shd w:val="clear" w:color="auto" w:fill="auto"/>
          </w:tcPr>
          <w:p w14:paraId="4C7B7FE6" w14:textId="1D53B9B4" w:rsidR="0011761A" w:rsidRPr="000D2661" w:rsidRDefault="00BA34A5" w:rsidP="006B792D">
            <w:r w:rsidRPr="000D2661">
              <w:t xml:space="preserve">Summary of </w:t>
            </w:r>
            <w:proofErr w:type="spellStart"/>
            <w:r w:rsidRPr="000D2661">
              <w:t>DCode</w:t>
            </w:r>
            <w:proofErr w:type="spellEnd"/>
            <w:r w:rsidRPr="000D2661">
              <w:t xml:space="preserve"> changes required </w:t>
            </w:r>
            <w:proofErr w:type="gramStart"/>
            <w:r w:rsidRPr="000D2661">
              <w:t>as a result of</w:t>
            </w:r>
            <w:proofErr w:type="gramEnd"/>
            <w:r w:rsidRPr="000D2661">
              <w:t xml:space="preserve"> GC0117</w:t>
            </w:r>
          </w:p>
        </w:tc>
      </w:tr>
      <w:tr w:rsidR="001A28FB" w:rsidRPr="00B27233" w14:paraId="2AC7DB7C" w14:textId="77777777" w:rsidTr="000D2661">
        <w:tc>
          <w:tcPr>
            <w:tcW w:w="2263" w:type="dxa"/>
            <w:shd w:val="clear" w:color="auto" w:fill="auto"/>
          </w:tcPr>
          <w:p w14:paraId="3F173BB8" w14:textId="191BA32E" w:rsidR="001A28FB" w:rsidRPr="000D2661" w:rsidRDefault="001A28FB" w:rsidP="006B792D">
            <w:r w:rsidRPr="000D2661">
              <w:t>Annex 26</w:t>
            </w:r>
          </w:p>
        </w:tc>
        <w:tc>
          <w:tcPr>
            <w:tcW w:w="7230" w:type="dxa"/>
            <w:shd w:val="clear" w:color="auto" w:fill="auto"/>
          </w:tcPr>
          <w:p w14:paraId="795AC86C" w14:textId="7A3D1477" w:rsidR="001A28FB" w:rsidRPr="000D2661" w:rsidRDefault="001A28FB" w:rsidP="006B792D">
            <w:r w:rsidRPr="000D2661">
              <w:t>ENA Letter</w:t>
            </w:r>
          </w:p>
        </w:tc>
      </w:tr>
    </w:tbl>
    <w:p w14:paraId="0BC6E214" w14:textId="77777777" w:rsidR="00923426" w:rsidRPr="00923426" w:rsidRDefault="00923426" w:rsidP="00923426"/>
    <w:sectPr w:rsidR="00923426" w:rsidRPr="00923426" w:rsidSect="006826A8">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Vincent, Graeme" w:date="2023-11-22T11:34:00Z" w:initials="VG">
    <w:p w14:paraId="235245AB" w14:textId="54A17822" w:rsidR="00D3540B" w:rsidRDefault="00D3540B">
      <w:pPr>
        <w:pStyle w:val="CommentText"/>
      </w:pPr>
      <w:r>
        <w:rPr>
          <w:rStyle w:val="CommentReference"/>
        </w:rPr>
        <w:annotationRef/>
      </w:r>
      <w:r>
        <w:t>I thought the Grid Code only applied technical requirements</w:t>
      </w:r>
    </w:p>
  </w:comment>
  <w:comment w:id="9" w:author="Antony Johnson (ESO)" w:date="2023-11-30T15:20:00Z" w:initials="AJ(">
    <w:p w14:paraId="6846F7FC" w14:textId="77777777" w:rsidR="00516C67" w:rsidRDefault="00516C67" w:rsidP="00D40C50">
      <w:pPr>
        <w:pStyle w:val="CommentText"/>
      </w:pPr>
      <w:r>
        <w:rPr>
          <w:rStyle w:val="CommentReference"/>
        </w:rPr>
        <w:annotationRef/>
      </w:r>
      <w:r>
        <w:t>The Grid Code whilst largely covering technical requirements does spill over into connection arrangements - eg requiring technical facilities on parties to participate in the BM.</w:t>
      </w:r>
    </w:p>
  </w:comment>
  <w:comment w:id="11" w:author="Lizzie Timmins (ESO)" w:date="2023-12-20T09:07:00Z" w:initials="LT(">
    <w:p w14:paraId="5ACE02FE" w14:textId="4640DCE0" w:rsidR="007833C8" w:rsidRDefault="007833C8">
      <w:pPr>
        <w:pStyle w:val="CommentText"/>
      </w:pPr>
      <w:r>
        <w:rPr>
          <w:rStyle w:val="CommentReference"/>
        </w:rPr>
        <w:annotationRef/>
      </w:r>
      <w:r>
        <w:t xml:space="preserve">AC: </w:t>
      </w:r>
      <w:r>
        <w:rPr>
          <w:rStyle w:val="CommentReference"/>
        </w:rPr>
        <w:annotationRef/>
      </w:r>
      <w:r>
        <w:t>Isn't this the date of implementation rather than the date pf approval?</w:t>
      </w:r>
    </w:p>
  </w:comment>
  <w:comment w:id="12" w:author="David Halford (ESO)" w:date="2023-12-20T10:24:00Z" w:initials="DH(">
    <w:p w14:paraId="70D8C2FE" w14:textId="77777777" w:rsidR="00DD05F6" w:rsidRDefault="00DD05F6">
      <w:pPr>
        <w:pStyle w:val="CommentText"/>
      </w:pPr>
      <w:r>
        <w:rPr>
          <w:rStyle w:val="CommentReference"/>
        </w:rPr>
        <w:annotationRef/>
      </w:r>
      <w:r>
        <w:t xml:space="preserve">The date of approval will be used as the 'line in the sand' i.e., generators who have submitted a connections application prior to the date of approval would not be impacted by GC0117. If a generator submits a connections application after the date of approval then they could be impacted by GC0117 dependant on when they due to sign contracts for their main plant and apparatus. </w:t>
      </w:r>
    </w:p>
  </w:comment>
  <w:comment w:id="16" w:author="Lizzie Timmins (ESO)" w:date="2023-12-20T09:07:00Z" w:initials="LT(">
    <w:p w14:paraId="7022B4E8" w14:textId="5699387F" w:rsidR="00374417" w:rsidRDefault="00374417">
      <w:pPr>
        <w:pStyle w:val="CommentText"/>
      </w:pPr>
      <w:r>
        <w:rPr>
          <w:rStyle w:val="CommentReference"/>
        </w:rPr>
        <w:annotationRef/>
      </w:r>
      <w:r>
        <w:t xml:space="preserve">AC: </w:t>
      </w:r>
      <w:r>
        <w:rPr>
          <w:rStyle w:val="CommentReference"/>
        </w:rPr>
        <w:annotationRef/>
      </w:r>
      <w:r>
        <w:t>Isn’t the 2027 date related to plant contracts rather then connection?</w:t>
      </w:r>
    </w:p>
  </w:comment>
  <w:comment w:id="17" w:author="David Halford (ESO)" w:date="2023-12-20T10:29:00Z" w:initials="DH(">
    <w:p w14:paraId="38D5886F" w14:textId="77777777" w:rsidR="008006AD" w:rsidRDefault="008006AD">
      <w:pPr>
        <w:pStyle w:val="CommentText"/>
      </w:pPr>
      <w:r>
        <w:rPr>
          <w:rStyle w:val="CommentReference"/>
        </w:rPr>
        <w:annotationRef/>
      </w:r>
      <w:r>
        <w:t xml:space="preserve">I propose to remove this as it doesn't really add anything. Basically, if you have submitted a connections application prior to the approval of the modification then you would not be impacted by GC0117.  </w:t>
      </w:r>
    </w:p>
  </w:comment>
  <w:comment w:id="24" w:author="Lizzie Timmins (ESO)" w:date="2023-12-20T09:08:00Z" w:initials="LT(">
    <w:p w14:paraId="4C51ABED" w14:textId="4333757F" w:rsidR="00EF17B1" w:rsidRDefault="00EF17B1">
      <w:pPr>
        <w:pStyle w:val="CommentText"/>
      </w:pPr>
      <w:r>
        <w:rPr>
          <w:rStyle w:val="CommentReference"/>
        </w:rPr>
        <w:annotationRef/>
      </w:r>
      <w:r>
        <w:t xml:space="preserve">AC: </w:t>
      </w:r>
      <w:r>
        <w:rPr>
          <w:rStyle w:val="CommentReference"/>
        </w:rPr>
        <w:annotationRef/>
      </w:r>
      <w:r>
        <w:t>Should this be the implementation date?</w:t>
      </w:r>
    </w:p>
  </w:comment>
  <w:comment w:id="25" w:author="David Halford (ESO)" w:date="2023-12-20T12:35:00Z" w:initials="DH(">
    <w:p w14:paraId="7B65E1C7" w14:textId="77777777" w:rsidR="00166FF6" w:rsidRDefault="00166FF6">
      <w:pPr>
        <w:pStyle w:val="CommentText"/>
      </w:pPr>
      <w:r>
        <w:rPr>
          <w:rStyle w:val="CommentReference"/>
        </w:rPr>
        <w:annotationRef/>
      </w:r>
      <w:r>
        <w:t>The implementation date will be same date as the Authority's decision.</w:t>
      </w:r>
    </w:p>
  </w:comment>
  <w:comment w:id="26" w:author="Lizzie Timmins (ESO)" w:date="2023-12-20T13:38:00Z" w:initials="LT(">
    <w:p w14:paraId="615483EE" w14:textId="7E4287C5" w:rsidR="00D563D1" w:rsidRDefault="00D563D1">
      <w:pPr>
        <w:pStyle w:val="CommentText"/>
      </w:pPr>
      <w:r>
        <w:rPr>
          <w:rStyle w:val="CommentReference"/>
        </w:rPr>
        <w:annotationRef/>
      </w:r>
      <w:r>
        <w:fldChar w:fldCharType="begin"/>
      </w:r>
      <w:r>
        <w:instrText xml:space="preserve"> HYPERLINK "mailto:David.Halford@nationalgrideso.com" </w:instrText>
      </w:r>
      <w:bookmarkStart w:id="27" w:name="_@_8C931B58DC1F400EB333FDA1E8E00876Z"/>
      <w:r>
        <w:rPr>
          <w:rStyle w:val="Mention"/>
        </w:rPr>
        <w:fldChar w:fldCharType="separate"/>
      </w:r>
      <w:bookmarkEnd w:id="27"/>
      <w:r w:rsidRPr="00D563D1">
        <w:rPr>
          <w:rStyle w:val="Mention"/>
          <w:noProof/>
        </w:rPr>
        <w:t>@David Halford (ESO)</w:t>
      </w:r>
      <w:r>
        <w:fldChar w:fldCharType="end"/>
      </w:r>
      <w:r>
        <w:t xml:space="preserve"> they won’t be the same?</w:t>
      </w:r>
    </w:p>
  </w:comment>
  <w:comment w:id="28" w:author="Lizzie Timmins (ESO)" w:date="2023-12-20T09:10:00Z" w:initials="LT(">
    <w:p w14:paraId="6414DA5C" w14:textId="16E9FCC9" w:rsidR="00772144" w:rsidRDefault="00772144">
      <w:pPr>
        <w:pStyle w:val="CommentText"/>
      </w:pPr>
      <w:r>
        <w:rPr>
          <w:rStyle w:val="CommentReference"/>
        </w:rPr>
        <w:annotationRef/>
      </w:r>
      <w:r>
        <w:t>AC: implementation date?</w:t>
      </w:r>
    </w:p>
  </w:comment>
  <w:comment w:id="29" w:author="David Halford (ESO)" w:date="2023-12-20T12:35:00Z" w:initials="DH(">
    <w:p w14:paraId="1C893CE2" w14:textId="77777777" w:rsidR="00166FF6" w:rsidRDefault="00166FF6">
      <w:pPr>
        <w:pStyle w:val="CommentText"/>
      </w:pPr>
      <w:r>
        <w:rPr>
          <w:rStyle w:val="CommentReference"/>
        </w:rPr>
        <w:annotationRef/>
      </w:r>
      <w:r>
        <w:t>As above</w:t>
      </w:r>
    </w:p>
  </w:comment>
  <w:comment w:id="30" w:author="Lizzie Timmins (ESO)" w:date="2023-12-20T09:10:00Z" w:initials="LT(">
    <w:p w14:paraId="645FE7F7" w14:textId="1D298B59" w:rsidR="00772144" w:rsidRDefault="00772144">
      <w:pPr>
        <w:pStyle w:val="CommentText"/>
      </w:pPr>
      <w:r>
        <w:rPr>
          <w:rStyle w:val="CommentReference"/>
        </w:rPr>
        <w:annotationRef/>
      </w:r>
      <w:r>
        <w:t>AC: ditto</w:t>
      </w:r>
    </w:p>
  </w:comment>
  <w:comment w:id="31" w:author="David Halford (ESO)" w:date="2023-12-20T12:35:00Z" w:initials="DH(">
    <w:p w14:paraId="610275B8" w14:textId="77777777" w:rsidR="00166FF6" w:rsidRDefault="00166FF6">
      <w:pPr>
        <w:pStyle w:val="CommentText"/>
      </w:pPr>
      <w:r>
        <w:rPr>
          <w:rStyle w:val="CommentReference"/>
        </w:rPr>
        <w:annotationRef/>
      </w:r>
      <w:r>
        <w:t>As above</w:t>
      </w:r>
    </w:p>
  </w:comment>
  <w:comment w:id="33" w:author="Lizzie Timmins (ESO)" w:date="2023-12-20T09:08:00Z" w:initials="LT(">
    <w:p w14:paraId="0234B742" w14:textId="77777777" w:rsidR="00CD00F1" w:rsidRDefault="00CD00F1" w:rsidP="00CD00F1">
      <w:pPr>
        <w:pStyle w:val="CommentText"/>
      </w:pPr>
      <w:r>
        <w:rPr>
          <w:rStyle w:val="CommentReference"/>
        </w:rPr>
        <w:annotationRef/>
      </w:r>
      <w:r>
        <w:t xml:space="preserve">AC: </w:t>
      </w:r>
      <w:r>
        <w:rPr>
          <w:rStyle w:val="CommentReference"/>
        </w:rPr>
        <w:annotationRef/>
      </w:r>
      <w:r>
        <w:t>Does the clarification of Registered Capacity have a different implementation date for the Original and WAGCM?  Need to make sure that in flight projects don't change power station category.</w:t>
      </w:r>
    </w:p>
  </w:comment>
  <w:comment w:id="34" w:author="David Halford (ESO)" w:date="2023-12-20T11:14:00Z" w:initials="DH(">
    <w:p w14:paraId="3B671C1E" w14:textId="77777777" w:rsidR="00CD00F1" w:rsidRDefault="00CD00F1" w:rsidP="00CD00F1">
      <w:pPr>
        <w:pStyle w:val="CommentText"/>
      </w:pPr>
      <w:r>
        <w:rPr>
          <w:rStyle w:val="CommentReference"/>
        </w:rPr>
        <w:annotationRef/>
      </w:r>
      <w:r>
        <w:t xml:space="preserve">The dates will align to ensure in flight projects are not impacted. </w:t>
      </w:r>
    </w:p>
  </w:comment>
  <w:comment w:id="39" w:author="Lizzie Timmins (ESO)" w:date="2023-12-20T09:08:00Z" w:initials="LT(">
    <w:p w14:paraId="7DAE8D21" w14:textId="77777777" w:rsidR="00CD00F1" w:rsidRDefault="00CD00F1" w:rsidP="00CD00F1">
      <w:pPr>
        <w:pStyle w:val="CommentText"/>
      </w:pPr>
      <w:r>
        <w:rPr>
          <w:rStyle w:val="CommentReference"/>
        </w:rPr>
        <w:annotationRef/>
      </w:r>
      <w:r>
        <w:t>AC: Isn't this section related to the timeline for the Proposers Solution - so there is only one relevant option in Annex 11?</w:t>
      </w:r>
    </w:p>
  </w:comment>
  <w:comment w:id="40" w:author="David Halford (ESO)" w:date="2023-12-20T10:37:00Z" w:initials="DH(">
    <w:p w14:paraId="2C6920DA" w14:textId="77777777" w:rsidR="00CD00F1" w:rsidRDefault="00CD00F1" w:rsidP="00CD00F1">
      <w:pPr>
        <w:pStyle w:val="CommentText"/>
      </w:pPr>
      <w:r>
        <w:rPr>
          <w:rStyle w:val="CommentReference"/>
        </w:rPr>
        <w:annotationRef/>
      </w:r>
      <w:r>
        <w:t>The Annex covered all of the options that were being disucssed at the time.</w:t>
      </w:r>
    </w:p>
  </w:comment>
  <w:comment w:id="47" w:author="Lizzie Timmins (ESO)" w:date="2023-12-20T13:39:00Z" w:initials="LT(">
    <w:p w14:paraId="30CDEF4F" w14:textId="42F14289" w:rsidR="009C5E4B" w:rsidRDefault="009C5E4B">
      <w:pPr>
        <w:pStyle w:val="CommentText"/>
      </w:pPr>
      <w:r>
        <w:rPr>
          <w:rStyle w:val="CommentReference"/>
        </w:rPr>
        <w:annotationRef/>
      </w:r>
      <w:r>
        <w:t>Not needed in exec summary</w:t>
      </w:r>
    </w:p>
  </w:comment>
  <w:comment w:id="51" w:author="Lizzie Timmins (ESO)" w:date="2023-10-09T13:32:00Z" w:initials="LT(">
    <w:p w14:paraId="4421358B" w14:textId="51DAD1B7" w:rsidR="00F015B4" w:rsidRDefault="00F015B4">
      <w:pPr>
        <w:pStyle w:val="CommentText"/>
      </w:pPr>
      <w:r>
        <w:rPr>
          <w:rStyle w:val="CommentReference"/>
        </w:rPr>
        <w:annotationRef/>
      </w:r>
      <w:r>
        <w:t>Update following Workgroup Vote</w:t>
      </w:r>
    </w:p>
  </w:comment>
  <w:comment w:id="52" w:author="Lizzie Timmins (ESO)" w:date="2023-12-20T09:10:00Z" w:initials="LT(">
    <w:p w14:paraId="7A62F8AF" w14:textId="77777777" w:rsidR="00A154D0" w:rsidRDefault="00A154D0" w:rsidP="00A154D0">
      <w:pPr>
        <w:pStyle w:val="CommentText"/>
      </w:pPr>
      <w:r>
        <w:rPr>
          <w:rStyle w:val="CommentReference"/>
        </w:rPr>
        <w:annotationRef/>
      </w:r>
      <w:r>
        <w:t>AC: In the opening sentence we refer to consistent access and connection arrangements.</w:t>
      </w:r>
    </w:p>
    <w:p w14:paraId="41EB3A53" w14:textId="77777777" w:rsidR="00A154D0" w:rsidRDefault="00A154D0" w:rsidP="00A154D0">
      <w:pPr>
        <w:pStyle w:val="CommentText"/>
      </w:pPr>
    </w:p>
    <w:p w14:paraId="79D152F4" w14:textId="73BEC314" w:rsidR="00A154D0" w:rsidRDefault="00A154D0">
      <w:pPr>
        <w:pStyle w:val="CommentText"/>
      </w:pPr>
      <w:r>
        <w:t>Consistency</w:t>
      </w:r>
    </w:p>
  </w:comment>
  <w:comment w:id="53" w:author="David Halford (ESO)" w:date="2023-12-20T12:36:00Z" w:initials="DH(">
    <w:p w14:paraId="1A473FE3" w14:textId="77777777" w:rsidR="00FB382B" w:rsidRDefault="00FB382B">
      <w:pPr>
        <w:pStyle w:val="CommentText"/>
      </w:pPr>
      <w:r>
        <w:rPr>
          <w:rStyle w:val="CommentReference"/>
        </w:rPr>
        <w:annotationRef/>
      </w:r>
      <w:r>
        <w:t>Corrected</w:t>
      </w:r>
    </w:p>
  </w:comment>
  <w:comment w:id="56" w:author="Lizzie Timmins (ESO)" w:date="2023-12-20T09:11:00Z" w:initials="LT(">
    <w:p w14:paraId="2272DFA4" w14:textId="48E2EFA3" w:rsidR="00FF0BA6" w:rsidRDefault="00FF0BA6">
      <w:pPr>
        <w:pStyle w:val="CommentText"/>
      </w:pPr>
      <w:r>
        <w:rPr>
          <w:rStyle w:val="CommentReference"/>
        </w:rPr>
        <w:annotationRef/>
      </w:r>
      <w:r>
        <w:t>AC: Technic al arrangements in the parag above</w:t>
      </w:r>
    </w:p>
  </w:comment>
  <w:comment w:id="58" w:author="Lizzie Timmins (ESO)" w:date="2023-12-20T09:11:00Z" w:initials="LT(">
    <w:p w14:paraId="30BB9F96" w14:textId="59980B9D" w:rsidR="004148C5" w:rsidRDefault="004148C5">
      <w:pPr>
        <w:pStyle w:val="CommentText"/>
      </w:pPr>
      <w:r>
        <w:rPr>
          <w:rStyle w:val="CommentReference"/>
        </w:rPr>
        <w:annotationRef/>
      </w:r>
      <w:r>
        <w:t>AC: Is it not Power Station requirements that may not be common?</w:t>
      </w:r>
    </w:p>
  </w:comment>
  <w:comment w:id="59" w:author="David Halford (ESO)" w:date="2023-12-20T12:39:00Z" w:initials="DH(">
    <w:p w14:paraId="6916979D" w14:textId="77777777" w:rsidR="0049101E" w:rsidRDefault="0049101E">
      <w:pPr>
        <w:pStyle w:val="CommentText"/>
      </w:pPr>
      <w:r>
        <w:rPr>
          <w:rStyle w:val="CommentReference"/>
        </w:rPr>
        <w:annotationRef/>
      </w:r>
      <w:r>
        <w:t>As above.</w:t>
      </w:r>
    </w:p>
  </w:comment>
  <w:comment w:id="60" w:author="Creighton, Alan (Northern Powergrid)" w:date="2023-11-21T12:13:00Z" w:initials="CA(P">
    <w:p w14:paraId="61E714C2" w14:textId="48D4B743" w:rsidR="00A944C3" w:rsidRDefault="008000E8" w:rsidP="00D40C50">
      <w:pPr>
        <w:pStyle w:val="CommentText"/>
      </w:pPr>
      <w:r>
        <w:rPr>
          <w:rStyle w:val="CommentReference"/>
        </w:rPr>
        <w:annotationRef/>
      </w:r>
      <w:r w:rsidR="00A944C3">
        <w:t>Is it not Power Station requirements that may not be common?</w:t>
      </w:r>
    </w:p>
  </w:comment>
  <w:comment w:id="61" w:author="Antony Johnson (ESO)" w:date="2023-11-30T15:27:00Z" w:initials="AJ(">
    <w:p w14:paraId="1F163CDF" w14:textId="77777777" w:rsidR="00326BFB" w:rsidRDefault="00326BFB" w:rsidP="00D40C50">
      <w:pPr>
        <w:pStyle w:val="CommentText"/>
      </w:pPr>
      <w:r>
        <w:rPr>
          <w:rStyle w:val="CommentReference"/>
        </w:rPr>
        <w:annotationRef/>
      </w:r>
      <w:r>
        <w:t>We think this should simply refer to Power Stations though Garth as proposer would need to agree with any revised text here.</w:t>
      </w:r>
    </w:p>
  </w:comment>
  <w:comment w:id="62" w:author="Lizzie Timmins (ESO)" w:date="2023-12-20T09:11:00Z" w:initials="LT(">
    <w:p w14:paraId="706C7CD0" w14:textId="34070786" w:rsidR="000C70A4" w:rsidRDefault="000C70A4">
      <w:pPr>
        <w:pStyle w:val="CommentText"/>
      </w:pPr>
      <w:r>
        <w:rPr>
          <w:rStyle w:val="CommentReference"/>
        </w:rPr>
        <w:annotationRef/>
      </w:r>
      <w:r>
        <w:t xml:space="preserve">AC: </w:t>
      </w:r>
      <w:r>
        <w:rPr>
          <w:rStyle w:val="CommentReference"/>
        </w:rPr>
        <w:annotationRef/>
      </w:r>
      <w:r>
        <w:t>Space before 'in'</w:t>
      </w:r>
    </w:p>
  </w:comment>
  <w:comment w:id="63" w:author="Mike Kay" w:date="2023-06-05T04:46:00Z" w:initials="MK">
    <w:p w14:paraId="43CFF3E4" w14:textId="0CCB478A" w:rsidR="004B0ACA" w:rsidRDefault="004B0ACA">
      <w:pPr>
        <w:pStyle w:val="CommentText"/>
      </w:pPr>
      <w:r>
        <w:rPr>
          <w:rStyle w:val="CommentReference"/>
        </w:rPr>
        <w:annotationRef/>
      </w:r>
      <w:r>
        <w:t>This is an issue where</w:t>
      </w:r>
      <w:r w:rsidR="00222124">
        <w:t xml:space="preserve"> ever a threshold is drawn</w:t>
      </w:r>
      <w:r w:rsidR="00211676">
        <w:t xml:space="preserve">  </w:t>
      </w:r>
      <w:r w:rsidR="00211676" w:rsidRPr="00211676">
        <w:rPr>
          <w:color w:val="0000FF"/>
        </w:rPr>
        <w:t>AJ Comment – Agree but I do not think we will ever get away from this issue irrespective of where the threshold is set.</w:t>
      </w:r>
    </w:p>
  </w:comment>
  <w:comment w:id="64" w:author="Creighton, Alan (Northern Powergrid)" w:date="2023-11-21T12:16:00Z" w:initials="CA(P">
    <w:p w14:paraId="1535A7E2" w14:textId="77777777" w:rsidR="00434A02" w:rsidRDefault="00434A02">
      <w:pPr>
        <w:pStyle w:val="CommentText"/>
      </w:pPr>
      <w:r>
        <w:rPr>
          <w:rStyle w:val="CommentReference"/>
        </w:rPr>
        <w:annotationRef/>
      </w:r>
      <w:r>
        <w:t>Agree, so the whilst there are thresholds this issue will persist - so if none of the modifications address this issue why mention it?</w:t>
      </w:r>
    </w:p>
    <w:p w14:paraId="467651EF" w14:textId="77777777" w:rsidR="00434A02" w:rsidRDefault="00434A02">
      <w:pPr>
        <w:pStyle w:val="CommentText"/>
      </w:pPr>
    </w:p>
    <w:p w14:paraId="7372F6B9" w14:textId="77777777" w:rsidR="00434A02" w:rsidRDefault="00434A02" w:rsidP="00D40C50">
      <w:pPr>
        <w:pStyle w:val="CommentText"/>
      </w:pPr>
      <w:r>
        <w:t>Isn’t the defect that the different technical / commercial requirements across GB could impact on the potential benefits associated with economies of scale?</w:t>
      </w:r>
    </w:p>
  </w:comment>
  <w:comment w:id="65" w:author="Antony Johnson (ESO)" w:date="2023-11-30T15:29:00Z" w:initials="AJ(">
    <w:p w14:paraId="64292FDF" w14:textId="77777777" w:rsidR="00A955F2" w:rsidRDefault="00A955F2" w:rsidP="00D40C50">
      <w:pPr>
        <w:pStyle w:val="CommentText"/>
      </w:pPr>
      <w:r>
        <w:rPr>
          <w:rStyle w:val="CommentReference"/>
        </w:rPr>
        <w:annotationRef/>
      </w:r>
      <w:r>
        <w:t>This is based on original defect raised by Garth so propose we leave it to SSE to update.</w:t>
      </w:r>
    </w:p>
  </w:comment>
  <w:comment w:id="66" w:author="Mike Kay" w:date="2023-06-05T04:47:00Z" w:initials="MK">
    <w:p w14:paraId="44DA1EAB" w14:textId="25574335" w:rsidR="00222124" w:rsidRDefault="00222124">
      <w:pPr>
        <w:pStyle w:val="CommentText"/>
      </w:pPr>
      <w:r>
        <w:rPr>
          <w:rStyle w:val="CommentReference"/>
        </w:rPr>
        <w:annotationRef/>
      </w:r>
      <w:r>
        <w:t>So, moving to 10MW will just make the undersizing more pervasive leading to greater loss of economies of scale?</w:t>
      </w:r>
      <w:r w:rsidR="00211676">
        <w:t xml:space="preserve"> </w:t>
      </w:r>
      <w:r w:rsidR="00211676" w:rsidRPr="000E0D00">
        <w:rPr>
          <w:color w:val="0000FF"/>
        </w:rPr>
        <w:t xml:space="preserve"> </w:t>
      </w:r>
      <w:r w:rsidR="000E0D00" w:rsidRPr="000E0D00">
        <w:rPr>
          <w:color w:val="0000FF"/>
        </w:rPr>
        <w:t xml:space="preserve">AJ Comment </w:t>
      </w:r>
      <w:r w:rsidR="000E0D00">
        <w:rPr>
          <w:color w:val="0000FF"/>
        </w:rPr>
        <w:t>–</w:t>
      </w:r>
      <w:r w:rsidR="000E0D00" w:rsidRPr="000E0D00">
        <w:rPr>
          <w:color w:val="0000FF"/>
        </w:rPr>
        <w:t xml:space="preserve"> </w:t>
      </w:r>
      <w:r w:rsidR="000E0D00">
        <w:rPr>
          <w:color w:val="0000FF"/>
        </w:rPr>
        <w:t xml:space="preserve">This is not quite true </w:t>
      </w:r>
      <w:r w:rsidR="001F64E5">
        <w:rPr>
          <w:color w:val="0000FF"/>
        </w:rPr>
        <w:t>–</w:t>
      </w:r>
      <w:r w:rsidR="000E0D00">
        <w:rPr>
          <w:color w:val="0000FF"/>
        </w:rPr>
        <w:t xml:space="preserve"> </w:t>
      </w:r>
      <w:r w:rsidR="001F64E5">
        <w:rPr>
          <w:color w:val="0000FF"/>
        </w:rPr>
        <w:t xml:space="preserve">The mod was raised by SSE and the direction of travel is smaller generators </w:t>
      </w:r>
      <w:r w:rsidR="00757059">
        <w:rPr>
          <w:color w:val="0000FF"/>
        </w:rPr>
        <w:t xml:space="preserve">connecting at a DNO level which would also align with RfG.  </w:t>
      </w:r>
      <w:r w:rsidR="006E7744">
        <w:rPr>
          <w:color w:val="0000FF"/>
        </w:rPr>
        <w:t>That said there is little that can be done here as this was taken from the original proposal.</w:t>
      </w:r>
    </w:p>
  </w:comment>
  <w:comment w:id="68" w:author="Mike Kay" w:date="2023-06-05T04:48:00Z" w:initials="MK">
    <w:p w14:paraId="4117BC97" w14:textId="5104D4D1" w:rsidR="001218E1" w:rsidRDefault="001218E1" w:rsidP="001218E1">
      <w:pPr>
        <w:pStyle w:val="CommentText"/>
      </w:pPr>
      <w:r>
        <w:rPr>
          <w:rStyle w:val="CommentReference"/>
        </w:rPr>
        <w:annotationRef/>
      </w:r>
      <w:r>
        <w:rPr>
          <w:rStyle w:val="CommentReference"/>
        </w:rPr>
        <w:annotationRef/>
      </w:r>
      <w:r>
        <w:t>Is the anecdote relevant?  Does it add any value?  What is the issue?</w:t>
      </w:r>
      <w:r w:rsidR="0023268A">
        <w:t xml:space="preserve"> </w:t>
      </w:r>
      <w:r w:rsidR="0023268A" w:rsidRPr="00CA78B6">
        <w:rPr>
          <w:color w:val="0000FF"/>
        </w:rPr>
        <w:t>AJ Comment  - I think this again has come from Garth’s original proposal so</w:t>
      </w:r>
      <w:r w:rsidR="00CA78B6" w:rsidRPr="00CA78B6">
        <w:rPr>
          <w:color w:val="0000FF"/>
        </w:rPr>
        <w:t xml:space="preserve"> I am not sure we can correct it.</w:t>
      </w:r>
    </w:p>
    <w:p w14:paraId="7911C580" w14:textId="46AAB9CF" w:rsidR="001218E1" w:rsidRDefault="001218E1">
      <w:pPr>
        <w:pStyle w:val="CommentText"/>
      </w:pPr>
    </w:p>
  </w:comment>
  <w:comment w:id="69" w:author="Creighton, Alan (Northern Powergrid)" w:date="2023-11-21T12:19:00Z" w:initials="CA(P">
    <w:p w14:paraId="28B57E9C" w14:textId="77777777" w:rsidR="00434A02" w:rsidRDefault="00434A02" w:rsidP="00D40C50">
      <w:pPr>
        <w:pStyle w:val="CommentText"/>
      </w:pPr>
      <w:r>
        <w:rPr>
          <w:rStyle w:val="CommentReference"/>
        </w:rPr>
        <w:annotationRef/>
      </w:r>
      <w:r>
        <w:t>If its anecdotal we can really say that 'it will have' knock on consequences.</w:t>
      </w:r>
    </w:p>
  </w:comment>
  <w:comment w:id="70" w:author="Vincent, Graeme" w:date="2023-11-22T11:35:00Z" w:initials="VG">
    <w:p w14:paraId="690A30DB" w14:textId="20D103E7" w:rsidR="00D3540B" w:rsidRDefault="00D3540B">
      <w:pPr>
        <w:pStyle w:val="CommentText"/>
      </w:pPr>
      <w:r>
        <w:rPr>
          <w:rStyle w:val="CommentReference"/>
        </w:rPr>
        <w:annotationRef/>
      </w:r>
      <w:r>
        <w:t>Is there a lot of small scale thermal being built in E+W?  Surely this needs to be counter balanced.</w:t>
      </w:r>
    </w:p>
  </w:comment>
  <w:comment w:id="71" w:author="Antony Johnson (ESO)" w:date="2023-11-30T15:32:00Z" w:initials="AJ(">
    <w:p w14:paraId="134ED29C" w14:textId="77777777" w:rsidR="003D614A" w:rsidRDefault="003D614A" w:rsidP="00D40C50">
      <w:pPr>
        <w:pStyle w:val="CommentText"/>
      </w:pPr>
      <w:r>
        <w:rPr>
          <w:rStyle w:val="CommentReference"/>
        </w:rPr>
        <w:annotationRef/>
      </w:r>
      <w:r>
        <w:t>Propose to delete but this text I think originally was Garth's so will leave to him to have the final say.</w:t>
      </w:r>
    </w:p>
  </w:comment>
  <w:comment w:id="78" w:author="Creighton, Alan (Northern Powergrid)" w:date="2023-11-21T12:20:00Z" w:initials="CA(P">
    <w:p w14:paraId="2623F5D3" w14:textId="36252915" w:rsidR="00434A02" w:rsidRDefault="00434A02" w:rsidP="00D40C50">
      <w:pPr>
        <w:pStyle w:val="CommentText"/>
      </w:pPr>
      <w:r>
        <w:rPr>
          <w:rStyle w:val="CommentReference"/>
        </w:rPr>
        <w:annotationRef/>
      </w:r>
      <w:r>
        <w:t>Is it this code?</w:t>
      </w:r>
    </w:p>
  </w:comment>
  <w:comment w:id="79" w:author="David Halford (ESO)" w:date="2023-11-28T11:11:00Z" w:initials="DH(">
    <w:p w14:paraId="01AAE917" w14:textId="77777777" w:rsidR="006B3BBF" w:rsidRDefault="006B3BBF" w:rsidP="00D40C50">
      <w:pPr>
        <w:pStyle w:val="CommentText"/>
      </w:pPr>
      <w:r>
        <w:rPr>
          <w:rStyle w:val="CommentReference"/>
        </w:rPr>
        <w:annotationRef/>
      </w:r>
      <w:r>
        <w:t xml:space="preserve">Ofgem refer to it as a 'network code' so have amended accordingly. </w:t>
      </w:r>
    </w:p>
  </w:comment>
  <w:comment w:id="80" w:author="Creighton, Alan (Northern Powergrid)" w:date="2023-11-21T12:21:00Z" w:initials="CA(P">
    <w:p w14:paraId="7CF5D921" w14:textId="60CC3EDF" w:rsidR="00434A02" w:rsidRDefault="00434A02" w:rsidP="00D40C50">
      <w:pPr>
        <w:pStyle w:val="CommentText"/>
      </w:pPr>
      <w:r>
        <w:rPr>
          <w:rStyle w:val="CommentReference"/>
        </w:rPr>
        <w:annotationRef/>
      </w:r>
      <w:r>
        <w:t>I thought that the issue related to Power Stations not PGMs?</w:t>
      </w:r>
    </w:p>
  </w:comment>
  <w:comment w:id="81" w:author="David Halford (ESO)" w:date="2023-12-20T12:39:00Z" w:initials="DH(">
    <w:p w14:paraId="4231A28F" w14:textId="77777777" w:rsidR="003B0E14" w:rsidRDefault="003B0E14">
      <w:pPr>
        <w:pStyle w:val="CommentText"/>
      </w:pPr>
      <w:r>
        <w:rPr>
          <w:rStyle w:val="CommentReference"/>
        </w:rPr>
        <w:annotationRef/>
      </w:r>
      <w:r>
        <w:t xml:space="preserve">This is taken from the Proposers proposal. </w:t>
      </w:r>
    </w:p>
  </w:comment>
  <w:comment w:id="82" w:author="Creighton, Alan (Northern Powergrid)" w:date="2023-11-21T12:22:00Z" w:initials="CA(P">
    <w:p w14:paraId="15BAE1B2" w14:textId="24C8BA0D" w:rsidR="00434A02" w:rsidRDefault="00434A02" w:rsidP="00D40C50">
      <w:pPr>
        <w:pStyle w:val="CommentText"/>
      </w:pPr>
      <w:r>
        <w:rPr>
          <w:rStyle w:val="CommentReference"/>
        </w:rPr>
        <w:annotationRef/>
      </w:r>
      <w:r>
        <w:t>Check footnote formatting.</w:t>
      </w:r>
    </w:p>
  </w:comment>
  <w:comment w:id="83" w:author="Antony Johnson (ESO)" w:date="2023-11-30T15:39:00Z" w:initials="AJ(">
    <w:p w14:paraId="26CD19FC" w14:textId="77777777" w:rsidR="001C4DE8" w:rsidRDefault="001C4DE8" w:rsidP="00D40C50">
      <w:pPr>
        <w:pStyle w:val="CommentText"/>
      </w:pPr>
      <w:r>
        <w:rPr>
          <w:rStyle w:val="CommentReference"/>
        </w:rPr>
        <w:annotationRef/>
      </w:r>
      <w:r>
        <w:t>Corrected</w:t>
      </w:r>
    </w:p>
  </w:comment>
  <w:comment w:id="88" w:author="Creighton, Alan (Northern Powergrid)" w:date="2023-11-21T12:28:00Z" w:initials="CA(P">
    <w:p w14:paraId="72AA9718" w14:textId="54D1F3B3" w:rsidR="00F50BBB" w:rsidRDefault="00F50BBB">
      <w:pPr>
        <w:pStyle w:val="CommentText"/>
      </w:pPr>
      <w:r>
        <w:rPr>
          <w:rStyle w:val="CommentReference"/>
        </w:rPr>
        <w:annotationRef/>
      </w:r>
      <w:r>
        <w:t>Can I just clarify in the case of the Proposal if this would be 10 days after the Authority decision or 2027?</w:t>
      </w:r>
    </w:p>
    <w:p w14:paraId="15737366" w14:textId="77777777" w:rsidR="00F50BBB" w:rsidRDefault="00F50BBB">
      <w:pPr>
        <w:pStyle w:val="CommentText"/>
      </w:pPr>
    </w:p>
    <w:p w14:paraId="52F1519C" w14:textId="77777777" w:rsidR="00F50BBB" w:rsidRDefault="00F50BBB" w:rsidP="00D40C50">
      <w:pPr>
        <w:pStyle w:val="CommentText"/>
      </w:pPr>
      <w:r>
        <w:t>Wouldn’t this need a CUSC change - so the removal of BELLAs as a possibility must depend on a CUSC change?</w:t>
      </w:r>
    </w:p>
  </w:comment>
  <w:comment w:id="89" w:author="Vincent, Graeme" w:date="2023-11-22T15:42:00Z" w:initials="VG">
    <w:p w14:paraId="240F32F1" w14:textId="73E1149D" w:rsidR="00D748B3" w:rsidRDefault="00D748B3">
      <w:pPr>
        <w:pStyle w:val="CommentText"/>
      </w:pPr>
      <w:r>
        <w:rPr>
          <w:rStyle w:val="CommentReference"/>
        </w:rPr>
        <w:annotationRef/>
      </w:r>
      <w:r>
        <w:t>Have we explained why the BELLA will no longer be available?</w:t>
      </w:r>
    </w:p>
  </w:comment>
  <w:comment w:id="90" w:author="David Halford (ESO)" w:date="2023-11-29T13:25:00Z" w:initials="DH(">
    <w:p w14:paraId="415C20B0" w14:textId="77777777" w:rsidR="00EC6BF1" w:rsidRDefault="00EC6BF1" w:rsidP="00D40C50">
      <w:pPr>
        <w:pStyle w:val="CommentText"/>
      </w:pPr>
      <w:r>
        <w:rPr>
          <w:rStyle w:val="CommentReference"/>
        </w:rPr>
        <w:annotationRef/>
      </w:r>
      <w:r>
        <w:t xml:space="preserve">BELLAs would still exist for existing customers or those who have submitted a Connections Application prior to the approval of the modification. </w:t>
      </w:r>
    </w:p>
  </w:comment>
  <w:comment w:id="91" w:author="Creighton, Alan (Northern Powergrid)" w:date="2023-11-21T12:31:00Z" w:initials="CA(P">
    <w:p w14:paraId="600CDF01" w14:textId="2D0F0BD7" w:rsidR="00F50BBB" w:rsidRDefault="00F50BBB" w:rsidP="00D40C50">
      <w:pPr>
        <w:pStyle w:val="CommentText"/>
      </w:pPr>
      <w:r>
        <w:rPr>
          <w:rStyle w:val="CommentReference"/>
        </w:rPr>
        <w:annotationRef/>
      </w:r>
      <w:r>
        <w:t>Don't the definitions of LMS apply to directly connected generation as well as embedded?</w:t>
      </w:r>
    </w:p>
  </w:comment>
  <w:comment w:id="92" w:author="David Halford (ESO)" w:date="2023-11-28T11:15:00Z" w:initials="DH(">
    <w:p w14:paraId="7975E5F1" w14:textId="77777777" w:rsidR="008A58D6" w:rsidRDefault="008A58D6" w:rsidP="00D40C50">
      <w:pPr>
        <w:pStyle w:val="CommentText"/>
      </w:pPr>
      <w:r>
        <w:rPr>
          <w:rStyle w:val="CommentReference"/>
        </w:rPr>
        <w:annotationRef/>
      </w:r>
      <w:r>
        <w:t>It does apply to both, but directly connected generators already need to participate in the BM.</w:t>
      </w:r>
    </w:p>
  </w:comment>
  <w:comment w:id="93" w:author="Lizzie Timmins (ESO)" w:date="2023-12-20T09:12:00Z" w:initials="LT(">
    <w:p w14:paraId="465D2BBE" w14:textId="77777777" w:rsidR="004C0CCA" w:rsidRDefault="004C0CCA" w:rsidP="004C0CCA">
      <w:pPr>
        <w:pStyle w:val="CommentText"/>
      </w:pPr>
      <w:r>
        <w:rPr>
          <w:rStyle w:val="CommentReference"/>
        </w:rPr>
        <w:annotationRef/>
      </w:r>
      <w:r>
        <w:t xml:space="preserve">AC: </w:t>
      </w:r>
      <w:r>
        <w:rPr>
          <w:rStyle w:val="CommentReference"/>
        </w:rPr>
        <w:annotationRef/>
      </w:r>
      <w:r>
        <w:t>The legal text refers to submitting a connection application rather than signing a connection agreement etc.</w:t>
      </w:r>
    </w:p>
    <w:p w14:paraId="7F63FEBF" w14:textId="77777777" w:rsidR="004C0CCA" w:rsidRDefault="004C0CCA" w:rsidP="004C0CCA">
      <w:pPr>
        <w:pStyle w:val="CommentText"/>
      </w:pPr>
    </w:p>
    <w:p w14:paraId="08D7E49F" w14:textId="6FAC17B8" w:rsidR="004C0CCA" w:rsidRDefault="004C0CCA">
      <w:pPr>
        <w:pStyle w:val="CommentText"/>
      </w:pPr>
      <w:r>
        <w:t>The implementation parag refers to the Authority Decision date as being key rather than the Implementation Date.  Consistency.</w:t>
      </w:r>
    </w:p>
  </w:comment>
  <w:comment w:id="94" w:author="David Halford (ESO)" w:date="2023-12-20T12:42:00Z" w:initials="DH(">
    <w:p w14:paraId="6A7121DE" w14:textId="77777777" w:rsidR="00143A2C" w:rsidRDefault="00143A2C">
      <w:pPr>
        <w:pStyle w:val="CommentText"/>
      </w:pPr>
      <w:r>
        <w:rPr>
          <w:rStyle w:val="CommentReference"/>
        </w:rPr>
        <w:annotationRef/>
      </w:r>
      <w:r>
        <w:t>Text updated to reflect Legal Text</w:t>
      </w:r>
    </w:p>
  </w:comment>
  <w:comment w:id="95" w:author="Lizzie Timmins (ESO)" w:date="2023-12-20T09:13:00Z" w:initials="LT(">
    <w:p w14:paraId="74F018D7" w14:textId="5F85FBB0" w:rsidR="00A22504" w:rsidRDefault="00A22504">
      <w:pPr>
        <w:pStyle w:val="CommentText"/>
      </w:pPr>
      <w:r>
        <w:rPr>
          <w:rStyle w:val="CommentReference"/>
        </w:rPr>
        <w:annotationRef/>
      </w:r>
      <w:r>
        <w:t xml:space="preserve">AC: </w:t>
      </w:r>
      <w:r>
        <w:rPr>
          <w:rStyle w:val="CommentReference"/>
        </w:rPr>
        <w:annotationRef/>
      </w:r>
      <w:r>
        <w:t>As per previous comment this required further thought.</w:t>
      </w:r>
    </w:p>
  </w:comment>
  <w:comment w:id="96" w:author="David Halford (ESO)" w:date="2023-12-20T12:43:00Z" w:initials="DH(">
    <w:p w14:paraId="12DEB12A" w14:textId="77777777" w:rsidR="008A2FE8" w:rsidRDefault="008A2FE8">
      <w:pPr>
        <w:pStyle w:val="CommentText"/>
      </w:pPr>
      <w:r>
        <w:rPr>
          <w:rStyle w:val="CommentReference"/>
        </w:rPr>
        <w:annotationRef/>
      </w:r>
      <w:r>
        <w:t xml:space="preserve">This statement is correct and is reflected in the latest legal drafting. </w:t>
      </w:r>
    </w:p>
  </w:comment>
  <w:comment w:id="97" w:author="Lizzie Timmins (ESO)" w:date="2023-12-20T09:13:00Z" w:initials="LT(">
    <w:p w14:paraId="728E2DB0" w14:textId="6039B333" w:rsidR="009A5DF9" w:rsidRDefault="009A5DF9">
      <w:pPr>
        <w:pStyle w:val="CommentText"/>
      </w:pPr>
      <w:r>
        <w:rPr>
          <w:rStyle w:val="CommentReference"/>
        </w:rPr>
        <w:annotationRef/>
      </w:r>
      <w:r>
        <w:t xml:space="preserve">AC: </w:t>
      </w:r>
      <w:r>
        <w:rPr>
          <w:rStyle w:val="CommentReference"/>
        </w:rPr>
        <w:annotationRef/>
      </w:r>
      <w:r>
        <w:t>Might this be the Implementation Date?</w:t>
      </w:r>
    </w:p>
  </w:comment>
  <w:comment w:id="98" w:author="David Halford (ESO)" w:date="2023-12-20T12:44:00Z" w:initials="DH(">
    <w:p w14:paraId="4C5F16BE" w14:textId="77777777" w:rsidR="009008CA" w:rsidRDefault="009008CA">
      <w:pPr>
        <w:pStyle w:val="CommentText"/>
      </w:pPr>
      <w:r>
        <w:rPr>
          <w:rStyle w:val="CommentReference"/>
        </w:rPr>
        <w:annotationRef/>
      </w:r>
      <w:r>
        <w:t xml:space="preserve">This is the implementation date. </w:t>
      </w:r>
    </w:p>
  </w:comment>
  <w:comment w:id="99" w:author="Lizzie Timmins (ESO)" w:date="2023-12-20T13:45:00Z" w:initials="LT(">
    <w:p w14:paraId="6A71027D" w14:textId="7C8465F1" w:rsidR="00A677B0" w:rsidRDefault="00A677B0">
      <w:pPr>
        <w:pStyle w:val="CommentText"/>
      </w:pPr>
      <w:r>
        <w:rPr>
          <w:rStyle w:val="CommentReference"/>
        </w:rPr>
        <w:annotationRef/>
      </w:r>
      <w:r>
        <w:t>Implementation date will not be the same date as Authority decision</w:t>
      </w:r>
    </w:p>
  </w:comment>
  <w:comment w:id="100" w:author="Lizzie Timmins (ESO)" w:date="2023-12-20T09:13:00Z" w:initials="LT(">
    <w:p w14:paraId="16930C98" w14:textId="077B371A" w:rsidR="00BE7F3D" w:rsidRDefault="00BE7F3D">
      <w:pPr>
        <w:pStyle w:val="CommentText"/>
      </w:pPr>
      <w:r>
        <w:rPr>
          <w:rStyle w:val="CommentReference"/>
        </w:rPr>
        <w:annotationRef/>
      </w:r>
      <w:r w:rsidR="00370C94">
        <w:t xml:space="preserve">AC: </w:t>
      </w:r>
      <w:r w:rsidR="00370C94">
        <w:rPr>
          <w:rStyle w:val="CommentReference"/>
        </w:rPr>
        <w:annotationRef/>
      </w:r>
      <w:r w:rsidR="00370C94">
        <w:t>??</w:t>
      </w:r>
    </w:p>
  </w:comment>
  <w:comment w:id="101" w:author="Lizzie Timmins (ESO)" w:date="2023-12-20T09:13:00Z" w:initials="LT(">
    <w:p w14:paraId="56B9D823" w14:textId="1A7F5FAB" w:rsidR="00E94D55" w:rsidRDefault="00E94D55">
      <w:pPr>
        <w:pStyle w:val="CommentText"/>
      </w:pPr>
      <w:r>
        <w:rPr>
          <w:rStyle w:val="CommentReference"/>
        </w:rPr>
        <w:annotationRef/>
      </w:r>
      <w:r>
        <w:t xml:space="preserve">AC: </w:t>
      </w:r>
      <w:r>
        <w:rPr>
          <w:rStyle w:val="CommentReference"/>
        </w:rPr>
        <w:annotationRef/>
      </w:r>
      <w:r>
        <w:t>I didn't follow this - wouldn't the contracts need to be concluded before he modification is implemented?</w:t>
      </w:r>
    </w:p>
  </w:comment>
  <w:comment w:id="102" w:author="David Halford (ESO)" w:date="2023-12-20T12:48:00Z" w:initials="DH(">
    <w:p w14:paraId="441521DB" w14:textId="77777777" w:rsidR="00A10A6F" w:rsidRDefault="00A10A6F">
      <w:pPr>
        <w:pStyle w:val="CommentText"/>
      </w:pPr>
      <w:r>
        <w:rPr>
          <w:rStyle w:val="CommentReference"/>
        </w:rPr>
        <w:annotationRef/>
      </w:r>
      <w:r>
        <w:t>Text updated</w:t>
      </w:r>
    </w:p>
  </w:comment>
  <w:comment w:id="106" w:author="Mike Kay" w:date="2023-06-05T05:07:00Z" w:initials="MK">
    <w:p w14:paraId="0078D35A" w14:textId="0D73DA8C" w:rsidR="00AD17A0" w:rsidRPr="00DD24BD" w:rsidRDefault="00AD17A0">
      <w:pPr>
        <w:pStyle w:val="CommentText"/>
        <w:rPr>
          <w:color w:val="0000FF"/>
        </w:rPr>
      </w:pPr>
      <w:r>
        <w:rPr>
          <w:rStyle w:val="CommentReference"/>
        </w:rPr>
        <w:annotationRef/>
      </w:r>
      <w:r>
        <w:t xml:space="preserve">Is this really relevant to the </w:t>
      </w:r>
      <w:r w:rsidR="0031697E">
        <w:t>report?</w:t>
      </w:r>
      <w:r w:rsidR="00B50806">
        <w:t xml:space="preserve"> </w:t>
      </w:r>
      <w:r w:rsidR="00B50806" w:rsidRPr="00DD24BD">
        <w:rPr>
          <w:color w:val="0000FF"/>
        </w:rPr>
        <w:t xml:space="preserve">AJ Comment – yes I think </w:t>
      </w:r>
      <w:r w:rsidR="00DD24BD" w:rsidRPr="00DD24BD">
        <w:rPr>
          <w:color w:val="0000FF"/>
        </w:rPr>
        <w:t>so.</w:t>
      </w:r>
    </w:p>
  </w:comment>
  <w:comment w:id="107" w:author="Creighton, Alan (Northern Powergrid)" w:date="2023-11-21T12:40:00Z" w:initials="CA(P">
    <w:p w14:paraId="40728ADA" w14:textId="77777777" w:rsidR="00A024ED" w:rsidRDefault="00A024ED" w:rsidP="00D40C50">
      <w:pPr>
        <w:pStyle w:val="CommentText"/>
      </w:pPr>
      <w:r>
        <w:rPr>
          <w:rStyle w:val="CommentReference"/>
        </w:rPr>
        <w:annotationRef/>
      </w:r>
      <w:r>
        <w:t>Might it help to summarise the 'need for harmonisation' here? I've had a look through the material in Annex 6 and can't see anything setting out the need.  Am I looking in the wrong Annex?</w:t>
      </w:r>
    </w:p>
  </w:comment>
  <w:comment w:id="108" w:author="David Halford (ESO)" w:date="2023-11-29T13:49:00Z" w:initials="DH(">
    <w:p w14:paraId="35395321" w14:textId="77777777" w:rsidR="005878A9" w:rsidRDefault="005878A9" w:rsidP="00D40C50">
      <w:pPr>
        <w:pStyle w:val="CommentText"/>
      </w:pPr>
      <w:r>
        <w:rPr>
          <w:rStyle w:val="CommentReference"/>
        </w:rPr>
        <w:annotationRef/>
      </w:r>
      <w:r>
        <w:t xml:space="preserve">I have amended this to reflect the content of the presentation. </w:t>
      </w:r>
    </w:p>
  </w:comment>
  <w:comment w:id="109" w:author="Lizzie Timmins (ESO)" w:date="2023-12-20T09:16:00Z" w:initials="LT(">
    <w:p w14:paraId="383E2CBA" w14:textId="2958216B" w:rsidR="00C20E4A" w:rsidRDefault="00C20E4A">
      <w:pPr>
        <w:pStyle w:val="CommentText"/>
      </w:pPr>
      <w:r>
        <w:rPr>
          <w:rStyle w:val="CommentReference"/>
        </w:rPr>
        <w:annotationRef/>
      </w:r>
      <w:r>
        <w:t xml:space="preserve">AC: </w:t>
      </w:r>
      <w:r>
        <w:rPr>
          <w:rStyle w:val="CommentReference"/>
        </w:rPr>
        <w:annotationRef/>
      </w:r>
      <w:r>
        <w:t>Consistent capitalisation of Generators?</w:t>
      </w:r>
    </w:p>
  </w:comment>
  <w:comment w:id="110" w:author="Vincent, Graeme" w:date="2023-11-22T11:36:00Z" w:initials="VG">
    <w:p w14:paraId="78CBF48F" w14:textId="0A5F2284" w:rsidR="00D3540B" w:rsidRDefault="00D3540B">
      <w:pPr>
        <w:pStyle w:val="CommentText"/>
      </w:pPr>
      <w:r>
        <w:rPr>
          <w:rStyle w:val="CommentReference"/>
        </w:rPr>
        <w:annotationRef/>
      </w:r>
      <w:r>
        <w:t>Should these terns be capitalised ie Power Stations</w:t>
      </w:r>
    </w:p>
  </w:comment>
  <w:comment w:id="111" w:author="David Halford (ESO)" w:date="2023-11-28T11:18:00Z" w:initials="DH(">
    <w:p w14:paraId="1B98ACB0" w14:textId="77777777" w:rsidR="00B52098" w:rsidRDefault="00B52098" w:rsidP="00D40C50">
      <w:pPr>
        <w:pStyle w:val="CommentText"/>
      </w:pPr>
      <w:r>
        <w:rPr>
          <w:rStyle w:val="CommentReference"/>
        </w:rPr>
        <w:annotationRef/>
      </w:r>
      <w:r>
        <w:t>Agree</w:t>
      </w:r>
    </w:p>
  </w:comment>
  <w:comment w:id="112" w:author="Vincent, Graeme" w:date="2023-11-22T11:37:00Z" w:initials="VG">
    <w:p w14:paraId="3CCFE7B0" w14:textId="487C2BB9" w:rsidR="00D3540B" w:rsidRDefault="00D3540B">
      <w:pPr>
        <w:pStyle w:val="CommentText"/>
      </w:pPr>
      <w:r>
        <w:rPr>
          <w:rStyle w:val="CommentReference"/>
        </w:rPr>
        <w:annotationRef/>
      </w:r>
      <w:r>
        <w:t>but for LEEMPs doesn’t the DCode point to certain Grid Code requirements?</w:t>
      </w:r>
      <w:r w:rsidR="00205E54">
        <w:t xml:space="preserve">  </w:t>
      </w:r>
      <w:r w:rsidR="00D748B3">
        <w:t>DPC7.5.2 “</w:t>
      </w:r>
      <w:r w:rsidR="00205E54" w:rsidRPr="00205E54">
        <w:t>It is incumbent on Medium Power Stations to comply with the relevant Grid Code requirements listed in CC3.4 of the Grid Code as part of compliance with this Distribution Code.</w:t>
      </w:r>
      <w:r w:rsidR="00D748B3">
        <w:t>”</w:t>
      </w:r>
    </w:p>
  </w:comment>
  <w:comment w:id="113" w:author="Antony Johnson (ESO)" w:date="2023-11-30T15:50:00Z" w:initials="AJ(">
    <w:p w14:paraId="7893EC07" w14:textId="77777777" w:rsidR="00800D16" w:rsidRDefault="00800D16" w:rsidP="00D40C50">
      <w:pPr>
        <w:pStyle w:val="CommentText"/>
      </w:pPr>
      <w:r>
        <w:rPr>
          <w:rStyle w:val="CommentReference"/>
        </w:rPr>
        <w:annotationRef/>
      </w:r>
      <w:r>
        <w:t>Yes this is correct but the obligation in in the D Code and it is that D Code obligation that requires the Generator to meet specific obligations of the Grid Code so I think the drafting still works.</w:t>
      </w:r>
    </w:p>
  </w:comment>
  <w:comment w:id="114" w:author="Vincent, Graeme" w:date="2023-11-22T11:38:00Z" w:initials="VG">
    <w:p w14:paraId="74BAC013" w14:textId="39B6235B" w:rsidR="00D3540B" w:rsidRDefault="00D3540B">
      <w:pPr>
        <w:pStyle w:val="CommentText"/>
      </w:pPr>
      <w:r>
        <w:rPr>
          <w:rStyle w:val="CommentReference"/>
        </w:rPr>
        <w:annotationRef/>
      </w:r>
      <w:r>
        <w:t>I didn’t think that a Medium Power Station could have a BELLA (by definition</w:t>
      </w:r>
      <w:r w:rsidR="00AD7EBC">
        <w:t xml:space="preserve"> its only for </w:t>
      </w:r>
      <w:r w:rsidR="00AD7EBC" w:rsidRPr="00AD7EBC">
        <w:t>Embedded Licence Exemptible Large Power Station</w:t>
      </w:r>
      <w:r w:rsidR="00AD7EBC">
        <w:t>s</w:t>
      </w:r>
      <w:r>
        <w:t>)</w:t>
      </w:r>
      <w:r w:rsidR="008A4731">
        <w:t xml:space="preserve"> so not sure</w:t>
      </w:r>
      <w:r w:rsidR="00AD7EBC">
        <w:t xml:space="preserve"> t</w:t>
      </w:r>
      <w:r w:rsidR="008A4731">
        <w:t xml:space="preserve">hat this comment </w:t>
      </w:r>
      <w:r w:rsidR="00AD7EBC">
        <w:t>makes sense</w:t>
      </w:r>
    </w:p>
  </w:comment>
  <w:comment w:id="115" w:author="Antony Johnson (ESO)" w:date="2023-11-30T15:56:00Z" w:initials="AJ(">
    <w:p w14:paraId="3645F618" w14:textId="77777777" w:rsidR="00117E79" w:rsidRDefault="00117E79" w:rsidP="00D40C50">
      <w:pPr>
        <w:pStyle w:val="CommentText"/>
      </w:pPr>
      <w:r>
        <w:rPr>
          <w:rStyle w:val="CommentReference"/>
        </w:rPr>
        <w:annotationRef/>
      </w:r>
      <w:r>
        <w:t>This is correct but unfortunately we are unable to change it as it was a direct stakeholder questionnaire feedback</w:t>
      </w:r>
    </w:p>
  </w:comment>
  <w:comment w:id="116" w:author="Creighton, Alan (Northern Powergrid)" w:date="2023-11-21T12:55:00Z" w:initials="CA(P">
    <w:p w14:paraId="2A7C740E" w14:textId="7C81917A" w:rsidR="00C03269" w:rsidRDefault="00C03269" w:rsidP="00D40C50">
      <w:pPr>
        <w:pStyle w:val="CommentText"/>
      </w:pPr>
      <w:r>
        <w:rPr>
          <w:rStyle w:val="CommentReference"/>
        </w:rPr>
        <w:annotationRef/>
      </w:r>
      <w:r>
        <w:t>This gives the impression that BELLAs don’t really have any value.  Might it help to indicate the number / proportion of generators in Scotland with  BELLA.  I thought they were quite popular.</w:t>
      </w:r>
    </w:p>
  </w:comment>
  <w:comment w:id="117" w:author="Antony Johnson (ESO)" w:date="2023-11-30T15:55:00Z" w:initials="AJ(">
    <w:p w14:paraId="2D488820" w14:textId="77777777" w:rsidR="000717DD" w:rsidRDefault="000717DD" w:rsidP="00D40C50">
      <w:pPr>
        <w:pStyle w:val="CommentText"/>
      </w:pPr>
      <w:r>
        <w:rPr>
          <w:rStyle w:val="CommentReference"/>
        </w:rPr>
        <w:annotationRef/>
      </w:r>
      <w:r>
        <w:t xml:space="preserve">No - these are extracts of comments from the questionnaire that was issued in 2021 questionnaire so we are unable to change them.  </w:t>
      </w:r>
    </w:p>
  </w:comment>
  <w:comment w:id="118" w:author="Lizzie Timmins (ESO)" w:date="2023-12-20T09:25:00Z" w:initials="LT(">
    <w:p w14:paraId="381DD6B0" w14:textId="7DADABBA" w:rsidR="0060663F" w:rsidRDefault="0060663F">
      <w:pPr>
        <w:pStyle w:val="CommentText"/>
      </w:pPr>
      <w:r>
        <w:rPr>
          <w:rStyle w:val="CommentReference"/>
        </w:rPr>
        <w:annotationRef/>
      </w:r>
      <w:r>
        <w:t xml:space="preserve">AC: </w:t>
      </w:r>
      <w:r>
        <w:rPr>
          <w:rStyle w:val="CommentReference"/>
        </w:rPr>
        <w:annotationRef/>
      </w:r>
      <w:r>
        <w:t>OK, if it’s a response from a stakeholder.</w:t>
      </w:r>
    </w:p>
  </w:comment>
  <w:comment w:id="125" w:author="Lizzie Timmins (ESO)" w:date="2023-12-20T09:26:00Z" w:initials="LT(">
    <w:p w14:paraId="336C026C" w14:textId="77777777" w:rsidR="006545B2" w:rsidRDefault="006545B2" w:rsidP="006545B2">
      <w:pPr>
        <w:pStyle w:val="CommentText"/>
      </w:pPr>
      <w:r>
        <w:rPr>
          <w:rStyle w:val="CommentReference"/>
        </w:rPr>
        <w:annotationRef/>
      </w:r>
      <w:r>
        <w:t>AC: Can I now make reference to the ESOs DER Visibility programme?</w:t>
      </w:r>
    </w:p>
    <w:p w14:paraId="51A5A879" w14:textId="77777777" w:rsidR="006545B2" w:rsidRDefault="006545B2" w:rsidP="006545B2">
      <w:pPr>
        <w:pStyle w:val="CommentText"/>
      </w:pPr>
    </w:p>
    <w:p w14:paraId="31BD56EF" w14:textId="4EB30AB0" w:rsidR="006545B2" w:rsidRDefault="006545B2">
      <w:pPr>
        <w:pStyle w:val="CommentText"/>
      </w:pPr>
      <w:r>
        <w:t>...current Open Network initiatives and the ESO DER Visibility (and Control) Programme which are looking….</w:t>
      </w:r>
    </w:p>
  </w:comment>
  <w:comment w:id="126" w:author="David Halford (ESO)" w:date="2023-12-20T12:54:00Z" w:initials="DH(">
    <w:p w14:paraId="0844F9EF" w14:textId="77777777" w:rsidR="0042678C" w:rsidRDefault="002F64A9">
      <w:pPr>
        <w:pStyle w:val="CommentText"/>
      </w:pPr>
      <w:r>
        <w:rPr>
          <w:rStyle w:val="CommentReference"/>
        </w:rPr>
        <w:annotationRef/>
      </w:r>
      <w:r w:rsidR="0042678C">
        <w:t xml:space="preserve">Our view is that the current text is valid. Recognising that the  DER Visibility and Control Programme is on-going, we do not believe that it would be appropriate to include this within the WG Report. </w:t>
      </w:r>
    </w:p>
  </w:comment>
  <w:comment w:id="131" w:author="Creighton, Alan (Northern Powergrid)" w:date="2023-11-21T13:31:00Z" w:initials="CA(P">
    <w:p w14:paraId="15FE70DA" w14:textId="46C7009C" w:rsidR="00A944C3" w:rsidRDefault="00934B7B" w:rsidP="00D40C50">
      <w:pPr>
        <w:pStyle w:val="CommentText"/>
      </w:pPr>
      <w:r>
        <w:rPr>
          <w:rStyle w:val="CommentReference"/>
        </w:rPr>
        <w:annotationRef/>
      </w:r>
      <w:r w:rsidR="00A944C3">
        <w:t>Consistent capitalisation of Power Station etc throughout the document</w:t>
      </w:r>
    </w:p>
  </w:comment>
  <w:comment w:id="132" w:author="David Halford (ESO)" w:date="2023-11-28T11:24:00Z" w:initials="DH(">
    <w:p w14:paraId="24B7437E" w14:textId="77777777" w:rsidR="006046AE" w:rsidRDefault="006046AE" w:rsidP="00D40C50">
      <w:pPr>
        <w:pStyle w:val="CommentText"/>
      </w:pPr>
      <w:r>
        <w:rPr>
          <w:rStyle w:val="CommentReference"/>
        </w:rPr>
        <w:annotationRef/>
      </w:r>
      <w:r>
        <w:t>Done</w:t>
      </w:r>
    </w:p>
  </w:comment>
  <w:comment w:id="133" w:author="Lizzie Timmins (ESO)" w:date="2023-12-18T15:05:00Z" w:initials="LT(">
    <w:p w14:paraId="19FF940B" w14:textId="47A8EE87" w:rsidR="00101A5C" w:rsidRDefault="00101A5C">
      <w:pPr>
        <w:pStyle w:val="CommentText"/>
      </w:pPr>
      <w:r>
        <w:rPr>
          <w:rStyle w:val="CommentReference"/>
        </w:rPr>
        <w:annotationRef/>
      </w:r>
      <w:r>
        <w:t xml:space="preserve">Which solutions? </w:t>
      </w:r>
      <w:r>
        <w:fldChar w:fldCharType="begin"/>
      </w:r>
      <w:r>
        <w:instrText xml:space="preserve"> HYPERLINK "mailto:David.Halford@nationalgrideso.com" </w:instrText>
      </w:r>
      <w:bookmarkStart w:id="135" w:name="_@_710E2C9F3ED34DA58434CD03E662229AZ"/>
      <w:r>
        <w:rPr>
          <w:rStyle w:val="Mention"/>
        </w:rPr>
        <w:fldChar w:fldCharType="separate"/>
      </w:r>
      <w:bookmarkEnd w:id="135"/>
      <w:r w:rsidRPr="00101A5C">
        <w:rPr>
          <w:rStyle w:val="Mention"/>
          <w:noProof/>
        </w:rPr>
        <w:t>@David Halford (ESO)</w:t>
      </w:r>
      <w:r>
        <w:fldChar w:fldCharType="end"/>
      </w:r>
    </w:p>
  </w:comment>
  <w:comment w:id="134" w:author="David Halford (ESO)" w:date="2023-12-21T12:05:00Z" w:initials="DH(">
    <w:p w14:paraId="4931C590" w14:textId="77777777" w:rsidR="00582F71" w:rsidRDefault="00582F71">
      <w:pPr>
        <w:pStyle w:val="CommentText"/>
      </w:pPr>
      <w:r>
        <w:rPr>
          <w:rStyle w:val="CommentReference"/>
        </w:rPr>
        <w:annotationRef/>
      </w:r>
      <w:r>
        <w:t>Suggest we remove this as Tony and I don't understand what it is saying.</w:t>
      </w:r>
    </w:p>
  </w:comment>
  <w:comment w:id="136" w:author="Creighton, Alan (Northern Powergrid)" w:date="2023-11-21T14:55:00Z" w:initials="CA(P">
    <w:p w14:paraId="0F602153" w14:textId="65071C23" w:rsidR="00F02DD7" w:rsidRDefault="00F02DD7" w:rsidP="00D40C50">
      <w:pPr>
        <w:pStyle w:val="CommentText"/>
      </w:pPr>
      <w:r>
        <w:rPr>
          <w:rStyle w:val="CommentReference"/>
        </w:rPr>
        <w:annotationRef/>
      </w:r>
      <w:r>
        <w:t>Is this included in the document forming Annex 13?</w:t>
      </w:r>
    </w:p>
  </w:comment>
  <w:comment w:id="137" w:author="David Halford (ESO)" w:date="2023-11-28T12:55:00Z" w:initials="DH(">
    <w:p w14:paraId="6708805B" w14:textId="77777777" w:rsidR="00D33BDA" w:rsidRDefault="00D33BDA" w:rsidP="00D40C50">
      <w:pPr>
        <w:pStyle w:val="CommentText"/>
      </w:pPr>
      <w:r>
        <w:rPr>
          <w:rStyle w:val="CommentReference"/>
        </w:rPr>
        <w:annotationRef/>
      </w:r>
      <w:r>
        <w:t xml:space="preserve">Yes. The Threshold Matrix covers analysis for WAGCM 1 which would retain Medium Power Stations and also introduce them into Scotland. </w:t>
      </w:r>
    </w:p>
  </w:comment>
  <w:comment w:id="138" w:author="Lizzie Timmins (ESO)" w:date="2023-12-20T09:28:00Z" w:initials="LT(">
    <w:p w14:paraId="37B93496" w14:textId="735E617C" w:rsidR="00B80205" w:rsidRDefault="00B80205">
      <w:pPr>
        <w:pStyle w:val="CommentText"/>
      </w:pPr>
      <w:r>
        <w:rPr>
          <w:rStyle w:val="CommentReference"/>
        </w:rPr>
        <w:annotationRef/>
      </w:r>
      <w:r>
        <w:t>AC: Not sure Annex 13 does this (or not clearly) as Annex 1 just considered the large threshold being at 10MW or 100MW</w:t>
      </w:r>
    </w:p>
  </w:comment>
  <w:comment w:id="139" w:author="David Halford (ESO)" w:date="2023-12-20T14:05:00Z" w:initials="DH(">
    <w:p w14:paraId="05F6AC18" w14:textId="77777777" w:rsidR="00476B8F" w:rsidRDefault="00476B8F">
      <w:pPr>
        <w:pStyle w:val="CommentText"/>
      </w:pPr>
      <w:r>
        <w:rPr>
          <w:rStyle w:val="CommentReference"/>
        </w:rPr>
        <w:annotationRef/>
      </w:r>
      <w:r>
        <w:t xml:space="preserve">Table 3 in Annex 13 cover WAGCM1 which includes retaining the Medium Threshold. </w:t>
      </w:r>
    </w:p>
  </w:comment>
  <w:comment w:id="140" w:author="Lizzie Timmins (ESO)" w:date="2023-10-17T14:01:00Z" w:initials="LT(">
    <w:p w14:paraId="3B1C6802" w14:textId="78AFE684" w:rsidR="004370AF" w:rsidRDefault="004370AF">
      <w:pPr>
        <w:pStyle w:val="CommentText"/>
      </w:pPr>
      <w:r>
        <w:rPr>
          <w:rStyle w:val="CommentReference"/>
        </w:rPr>
        <w:annotationRef/>
      </w:r>
      <w:r w:rsidR="00181EA1">
        <w:t>Clarification required on discussions post Consultation.</w:t>
      </w:r>
    </w:p>
  </w:comment>
  <w:comment w:id="141" w:author="David Halford (ESO)" w:date="2023-11-14T12:12:00Z" w:initials="DH(">
    <w:p w14:paraId="5BD2C60B" w14:textId="77777777" w:rsidR="00D629F8" w:rsidRDefault="00D629F8" w:rsidP="00A16EAC">
      <w:pPr>
        <w:pStyle w:val="CommentText"/>
      </w:pPr>
      <w:r>
        <w:rPr>
          <w:rStyle w:val="CommentReference"/>
        </w:rPr>
        <w:annotationRef/>
      </w:r>
      <w:r>
        <w:t>Does this not summarise the outcome? Propose to retain paragraph as is.</w:t>
      </w:r>
    </w:p>
  </w:comment>
  <w:comment w:id="142" w:author="Mike Kay" w:date="2023-11-16T11:13:00Z" w:initials="MK">
    <w:p w14:paraId="10BA8AE6" w14:textId="45DD9E6D" w:rsidR="00153691" w:rsidRDefault="00153691">
      <w:pPr>
        <w:pStyle w:val="CommentText"/>
      </w:pPr>
      <w:r>
        <w:rPr>
          <w:rStyle w:val="CommentReference"/>
        </w:rPr>
        <w:annotationRef/>
      </w:r>
      <w:r>
        <w:t>Lines up with my memory of what we agreed.</w:t>
      </w:r>
    </w:p>
  </w:comment>
  <w:comment w:id="143" w:author="Creighton, Alan (Northern Powergrid)" w:date="2023-11-21T14:57:00Z" w:initials="CA(P">
    <w:p w14:paraId="4E896AF5" w14:textId="77777777" w:rsidR="00F02DD7" w:rsidRDefault="00F02DD7" w:rsidP="00D40C50">
      <w:pPr>
        <w:pStyle w:val="CommentText"/>
      </w:pPr>
      <w:r>
        <w:rPr>
          <w:rStyle w:val="CommentReference"/>
        </w:rPr>
        <w:annotationRef/>
      </w:r>
    </w:p>
  </w:comment>
  <w:comment w:id="145" w:author="Mike Kay" w:date="2023-11-16T11:19:00Z" w:initials="MK">
    <w:p w14:paraId="10BAAC4C" w14:textId="5FD529CA" w:rsidR="00F57766" w:rsidRDefault="00F57766">
      <w:pPr>
        <w:pStyle w:val="CommentText"/>
      </w:pPr>
      <w:r>
        <w:rPr>
          <w:rStyle w:val="CommentReference"/>
        </w:rPr>
        <w:annotationRef/>
      </w:r>
      <w:r>
        <w:t xml:space="preserve">Whilst true, this is disingenuous.  They are effectively the same </w:t>
      </w:r>
      <w:r w:rsidR="005811C0">
        <w:t>for non-renewable sources and batteries.</w:t>
      </w:r>
    </w:p>
  </w:comment>
  <w:comment w:id="146" w:author="Antony Johnson (ESO)" w:date="2023-11-30T16:05:00Z" w:initials="AJ(">
    <w:p w14:paraId="569C6EED" w14:textId="77777777" w:rsidR="00BD4B77" w:rsidRDefault="00BD4B77" w:rsidP="00D40C50">
      <w:pPr>
        <w:pStyle w:val="CommentText"/>
      </w:pPr>
      <w:r>
        <w:rPr>
          <w:rStyle w:val="CommentReference"/>
        </w:rPr>
        <w:annotationRef/>
      </w:r>
      <w:r>
        <w:t>We have checked this with legal and believe it to be a statement of fact so propose to leave as is.</w:t>
      </w:r>
    </w:p>
  </w:comment>
  <w:comment w:id="151" w:author="Creighton, Alan (Northern Powergrid)" w:date="2023-11-21T15:06:00Z" w:initials="CA(P">
    <w:p w14:paraId="60F18BA9" w14:textId="3A86678C" w:rsidR="00263A93" w:rsidRDefault="00263A93" w:rsidP="00D40C50">
      <w:pPr>
        <w:pStyle w:val="CommentText"/>
      </w:pPr>
      <w:r>
        <w:rPr>
          <w:rStyle w:val="CommentReference"/>
        </w:rPr>
        <w:annotationRef/>
      </w:r>
      <w:r>
        <w:t>Just wondering how this maps onto the Primacy rules whereby a BM instruction to an embedded power station behind an ANM scheme may not be implemented.</w:t>
      </w:r>
    </w:p>
  </w:comment>
  <w:comment w:id="152" w:author="Antony Johnson (ESO)" w:date="2023-11-30T16:09:00Z" w:initials="AJ(">
    <w:p w14:paraId="3B32B4F7" w14:textId="77777777" w:rsidR="007636E5" w:rsidRDefault="007636E5" w:rsidP="00D40C50">
      <w:pPr>
        <w:pStyle w:val="CommentText"/>
      </w:pPr>
      <w:r>
        <w:rPr>
          <w:rStyle w:val="CommentReference"/>
        </w:rPr>
        <w:annotationRef/>
      </w:r>
      <w:r>
        <w:t xml:space="preserve">We discussed this in the November 2023 Workgroup.  The ESO will not issue an instruction to an Embedded Generator which would contravene a constraint behind an ANM.  It is for the DNO to make the ESO aware of the constraint so that the limit is not exceeded.  The same logic would apply for a current large Power Station (eg 100MW plus) embedded in the DNO network - eg Shoreham, Kings Lynn, Enfield etc </w:t>
      </w:r>
    </w:p>
  </w:comment>
  <w:comment w:id="153" w:author="Lizzie Timmins (ESO)" w:date="2023-12-20T09:28:00Z" w:initials="LT(">
    <w:p w14:paraId="06A2F80C" w14:textId="65C60A70" w:rsidR="00345936" w:rsidRDefault="00345936">
      <w:pPr>
        <w:pStyle w:val="CommentText"/>
      </w:pPr>
      <w:r>
        <w:rPr>
          <w:rStyle w:val="CommentReference"/>
        </w:rPr>
        <w:annotationRef/>
      </w:r>
      <w:r w:rsidR="000B5BCA">
        <w:t>AC: Thanks for the clarity.  Is there a GCode obligation requiring a DNO to provide (real time) information about constraints.  We're reviewing our specification for an ANM scheme so this is a timely debate.</w:t>
      </w:r>
      <w:r w:rsidR="007017E3">
        <w:t xml:space="preserve"> </w:t>
      </w:r>
      <w:r w:rsidR="007017E3">
        <w:fldChar w:fldCharType="begin"/>
      </w:r>
      <w:r w:rsidR="007017E3">
        <w:instrText xml:space="preserve"> HYPERLINK "mailto:David.Halford@nationalgrideso.com" </w:instrText>
      </w:r>
      <w:bookmarkStart w:id="155" w:name="_@_1692D0228C4847C989854A81E519982EZ"/>
      <w:r w:rsidR="007017E3">
        <w:rPr>
          <w:rStyle w:val="Mention"/>
        </w:rPr>
        <w:fldChar w:fldCharType="separate"/>
      </w:r>
      <w:bookmarkEnd w:id="155"/>
      <w:r w:rsidR="007017E3" w:rsidRPr="007017E3">
        <w:rPr>
          <w:rStyle w:val="Mention"/>
          <w:noProof/>
        </w:rPr>
        <w:t>@David Halford (ESO)</w:t>
      </w:r>
      <w:r w:rsidR="007017E3">
        <w:fldChar w:fldCharType="end"/>
      </w:r>
    </w:p>
  </w:comment>
  <w:comment w:id="154" w:author="David Halford (ESO)" w:date="2023-12-21T12:16:00Z" w:initials="DH(">
    <w:p w14:paraId="381E3773" w14:textId="77777777" w:rsidR="005642EC" w:rsidRDefault="005642EC">
      <w:pPr>
        <w:pStyle w:val="CommentText"/>
      </w:pPr>
      <w:r>
        <w:rPr>
          <w:rStyle w:val="CommentReference"/>
        </w:rPr>
        <w:annotationRef/>
      </w:r>
      <w:r>
        <w:t xml:space="preserve">Th relevant Grid Code clauses relating to constraints are covered in BC1.6.1, </w:t>
      </w:r>
      <w:r>
        <w:rPr>
          <w:i/>
          <w:iCs/>
        </w:rPr>
        <w:t>OC2.4.2.2, BC2.5.2.5, BC2.6.3 and BC2.9.2.3. </w:t>
      </w:r>
      <w:r>
        <w:t>This was included in an email to the WG on the 1st December 2023. These relate to instructions that are issued by the ESO to Users. These obligations are quite different to those of an ANM scheme which will be set out in Appendix F of the bilateral connection agreement between the ESO and DNO.</w:t>
      </w:r>
    </w:p>
  </w:comment>
  <w:comment w:id="157" w:author="Mike Kay" w:date="2023-12-11T07:37:00Z" w:initials="MK">
    <w:p w14:paraId="46AE7EE9" w14:textId="27F14C22" w:rsidR="00530692" w:rsidRDefault="00530692">
      <w:pPr>
        <w:pStyle w:val="CommentText"/>
      </w:pPr>
      <w:r>
        <w:rPr>
          <w:rStyle w:val="CommentReference"/>
        </w:rPr>
        <w:annotationRef/>
      </w:r>
      <w:r>
        <w:t xml:space="preserve">So we agreed it’s necessary – but NGESO has decided to only do a </w:t>
      </w:r>
      <w:r w:rsidR="0036191B">
        <w:t>visibility benefits analysis</w:t>
      </w:r>
      <w:r w:rsidR="00C660FB">
        <w:t>?  Does this become the “benefit analysis” of the next section?  Maybe we could tighten up this terminology?</w:t>
      </w:r>
    </w:p>
  </w:comment>
  <w:comment w:id="158" w:author="Lizzie Timmins (ESO)" w:date="2023-12-18T15:12:00Z" w:initials="LT(">
    <w:p w14:paraId="7EA15087" w14:textId="28133F13" w:rsidR="008C5EEA" w:rsidRDefault="008C5EEA">
      <w:pPr>
        <w:pStyle w:val="CommentText"/>
      </w:pPr>
      <w:r>
        <w:rPr>
          <w:rStyle w:val="CommentReference"/>
        </w:rPr>
        <w:annotationRef/>
      </w:r>
      <w:r>
        <w:fldChar w:fldCharType="begin"/>
      </w:r>
      <w:r>
        <w:instrText xml:space="preserve"> HYPERLINK "mailto:David.Halford@nationalgrideso.com" </w:instrText>
      </w:r>
      <w:bookmarkStart w:id="160" w:name="_@_480FD0D66BD642BCA8B274EC5EBC42C2Z"/>
      <w:r>
        <w:rPr>
          <w:rStyle w:val="Mention"/>
        </w:rPr>
        <w:fldChar w:fldCharType="separate"/>
      </w:r>
      <w:bookmarkEnd w:id="160"/>
      <w:r w:rsidRPr="008C5EEA">
        <w:rPr>
          <w:rStyle w:val="Mention"/>
          <w:noProof/>
        </w:rPr>
        <w:t>@David Halford (ESO)</w:t>
      </w:r>
      <w:r>
        <w:fldChar w:fldCharType="end"/>
      </w:r>
      <w:r>
        <w:t xml:space="preserve"> please can you confirm this / amend wording?</w:t>
      </w:r>
    </w:p>
  </w:comment>
  <w:comment w:id="159" w:author="David Halford (ESO)" w:date="2023-12-21T11:49:00Z" w:initials="DH(">
    <w:p w14:paraId="302F6139" w14:textId="77777777" w:rsidR="00223A6E" w:rsidRDefault="00223A6E">
      <w:pPr>
        <w:pStyle w:val="CommentText"/>
      </w:pPr>
      <w:r>
        <w:rPr>
          <w:rStyle w:val="CommentReference"/>
        </w:rPr>
        <w:annotationRef/>
      </w:r>
      <w:r>
        <w:t xml:space="preserve">Alan has added 'visibility benefits assessment' and removed 'Cost' when referencing the CBA which I think might have confused things here. </w:t>
      </w:r>
    </w:p>
    <w:p w14:paraId="7B95B53E" w14:textId="77777777" w:rsidR="00223A6E" w:rsidRDefault="00223A6E">
      <w:pPr>
        <w:pStyle w:val="CommentText"/>
      </w:pPr>
      <w:r>
        <w:t>I'm suggesting some amends here.</w:t>
      </w:r>
    </w:p>
  </w:comment>
  <w:comment w:id="267" w:author="Mike Kay" w:date="2023-12-11T07:40:00Z" w:initials="MK">
    <w:p w14:paraId="4142CCBD" w14:textId="73F1C90B" w:rsidR="00A44550" w:rsidRDefault="00A44550">
      <w:pPr>
        <w:pStyle w:val="CommentText"/>
      </w:pPr>
      <w:r>
        <w:rPr>
          <w:rStyle w:val="CommentReference"/>
        </w:rPr>
        <w:annotationRef/>
      </w:r>
      <w:r>
        <w:t>Is this WAGCM1?</w:t>
      </w:r>
    </w:p>
  </w:comment>
  <w:comment w:id="283" w:author="Vincent, Graeme" w:date="2023-11-22T11:41:00Z" w:initials="VG">
    <w:p w14:paraId="693E1A1E" w14:textId="3105B3C2" w:rsidR="00D3540B" w:rsidRDefault="00D3540B">
      <w:pPr>
        <w:pStyle w:val="CommentText"/>
      </w:pPr>
      <w:r>
        <w:rPr>
          <w:rStyle w:val="CommentReference"/>
        </w:rPr>
        <w:annotationRef/>
      </w:r>
      <w:r>
        <w:t>Is it legitimate for these</w:t>
      </w:r>
      <w:r w:rsidR="00AD7EBC">
        <w:t xml:space="preserve"> costs/cost savings</w:t>
      </w:r>
      <w:r>
        <w:t xml:space="preserve"> to be included when the ESO is taking this work via its DER Visibility Programme</w:t>
      </w:r>
      <w:r w:rsidR="00AD7EBC">
        <w:t>?</w:t>
      </w:r>
    </w:p>
  </w:comment>
  <w:comment w:id="284" w:author="David Halford (ESO)" w:date="2023-11-28T13:09:00Z" w:initials="DH(">
    <w:p w14:paraId="62AE698A" w14:textId="77777777" w:rsidR="009D071A" w:rsidRDefault="009D071A" w:rsidP="00D40C50">
      <w:pPr>
        <w:pStyle w:val="CommentText"/>
      </w:pPr>
      <w:r>
        <w:rPr>
          <w:rStyle w:val="CommentReference"/>
        </w:rPr>
        <w:annotationRef/>
      </w:r>
      <w:r>
        <w:t xml:space="preserve">The CBA was based on impacts of both the Original Proposal and WAGCM1 which include the impacts on Demand Forecast errors. These work packages were agreed prior to the full commencement of the analysis. </w:t>
      </w:r>
    </w:p>
  </w:comment>
  <w:comment w:id="285" w:author="Mike Kay" w:date="2023-12-11T07:42:00Z" w:initials="MK">
    <w:p w14:paraId="7832C919" w14:textId="3735352D" w:rsidR="00CD05D3" w:rsidRDefault="00CD05D3">
      <w:pPr>
        <w:pStyle w:val="CommentText"/>
      </w:pPr>
      <w:r>
        <w:rPr>
          <w:rStyle w:val="CommentReference"/>
        </w:rPr>
        <w:annotationRef/>
      </w:r>
      <w:r>
        <w:t xml:space="preserve">What </w:t>
      </w:r>
      <w:r w:rsidR="0028382F">
        <w:t>does this mean?</w:t>
      </w:r>
      <w:r w:rsidR="002F22F7">
        <w:t xml:space="preserve">  Probably in the wrong order.  Corrected.</w:t>
      </w:r>
    </w:p>
  </w:comment>
  <w:comment w:id="291" w:author="Lizzie Timmins (ESO)" w:date="2023-12-18T15:16:00Z" w:initials="LT(">
    <w:p w14:paraId="25C19F31" w14:textId="004A132E" w:rsidR="00B0369A" w:rsidRDefault="00B0369A">
      <w:pPr>
        <w:pStyle w:val="CommentText"/>
      </w:pPr>
      <w:r>
        <w:rPr>
          <w:rStyle w:val="CommentReference"/>
        </w:rPr>
        <w:annotationRef/>
      </w:r>
      <w:r>
        <w:fldChar w:fldCharType="begin"/>
      </w:r>
      <w:r>
        <w:instrText xml:space="preserve"> HYPERLINK "mailto:David.Halford@nationalgrideso.com" </w:instrText>
      </w:r>
      <w:bookmarkStart w:id="295" w:name="_@_E78CAE3F18E74957B8A02B75DD29503DZ"/>
      <w:r>
        <w:rPr>
          <w:rStyle w:val="Mention"/>
        </w:rPr>
        <w:fldChar w:fldCharType="separate"/>
      </w:r>
      <w:bookmarkEnd w:id="295"/>
      <w:r w:rsidRPr="00B0369A">
        <w:rPr>
          <w:rStyle w:val="Mention"/>
          <w:noProof/>
        </w:rPr>
        <w:t>@David Halford (ESO)</w:t>
      </w:r>
      <w:r>
        <w:fldChar w:fldCharType="end"/>
      </w:r>
      <w:r>
        <w:t xml:space="preserve"> please confirm which figure is correct</w:t>
      </w:r>
    </w:p>
  </w:comment>
  <w:comment w:id="315" w:author="Mike Kay" w:date="2023-11-16T11:26:00Z" w:initials="MK">
    <w:p w14:paraId="0BBF6060" w14:textId="399A692E" w:rsidR="00CD3508" w:rsidRDefault="00CD3508">
      <w:pPr>
        <w:pStyle w:val="CommentText"/>
      </w:pPr>
      <w:r>
        <w:rPr>
          <w:rStyle w:val="CommentReference"/>
        </w:rPr>
        <w:annotationRef/>
      </w:r>
      <w:r>
        <w:t>What happened to these suggestions?</w:t>
      </w:r>
    </w:p>
  </w:comment>
  <w:comment w:id="316" w:author="Creighton, Alan (Northern Powergrid)" w:date="2023-11-21T16:50:00Z" w:initials="CA(P">
    <w:p w14:paraId="4D235F89" w14:textId="77777777" w:rsidR="004E256B" w:rsidRDefault="004E256B" w:rsidP="00D40C50">
      <w:pPr>
        <w:pStyle w:val="CommentText"/>
      </w:pPr>
      <w:r>
        <w:rPr>
          <w:rStyle w:val="CommentReference"/>
        </w:rPr>
        <w:annotationRef/>
      </w:r>
      <w:r>
        <w:t>Good question</w:t>
      </w:r>
    </w:p>
  </w:comment>
  <w:comment w:id="317" w:author="David Halford (ESO)" w:date="2023-11-28T13:15:00Z" w:initials="DH(">
    <w:p w14:paraId="21839A08" w14:textId="77777777" w:rsidR="00B77C65" w:rsidRDefault="007A66D5">
      <w:pPr>
        <w:pStyle w:val="CommentText"/>
      </w:pPr>
      <w:r>
        <w:rPr>
          <w:rStyle w:val="CommentReference"/>
        </w:rPr>
        <w:annotationRef/>
      </w:r>
      <w:r w:rsidR="00B77C65">
        <w:t>The Control Room fed into some of the additional CBA analysis.</w:t>
      </w:r>
    </w:p>
    <w:p w14:paraId="50B8F2FB" w14:textId="77777777" w:rsidR="00B77C65" w:rsidRDefault="00B77C65">
      <w:pPr>
        <w:pStyle w:val="CommentText"/>
      </w:pPr>
      <w:r>
        <w:t xml:space="preserve">The layout and Work Packages were reviewed and agreed prior to the commencement. </w:t>
      </w:r>
    </w:p>
    <w:p w14:paraId="406771C5" w14:textId="77777777" w:rsidR="00B77C65" w:rsidRDefault="00B77C65">
      <w:pPr>
        <w:pStyle w:val="CommentText"/>
      </w:pPr>
      <w:r>
        <w:t>The outline of costs from changes on industry parties is documented in the Industry Cost Impact Assessment</w:t>
      </w:r>
    </w:p>
  </w:comment>
  <w:comment w:id="345" w:author="Creighton, Alan (Northern Powergrid)" w:date="2023-11-21T14:49:00Z" w:initials="CA(P">
    <w:p w14:paraId="671526D6" w14:textId="77777777" w:rsidR="00543FA0" w:rsidRDefault="00543FA0" w:rsidP="00543FA0">
      <w:pPr>
        <w:pStyle w:val="CommentText"/>
      </w:pPr>
      <w:r>
        <w:rPr>
          <w:rStyle w:val="CommentReference"/>
        </w:rPr>
        <w:annotationRef/>
      </w:r>
      <w:r>
        <w:t>I'm just wondering when this comment was made - had it been before t the ESOs Visibility benefits document  why wasn't 'control' referenced in the CBA?</w:t>
      </w:r>
    </w:p>
  </w:comment>
  <w:comment w:id="346" w:author="Antony Johnson (ESO)" w:date="2023-11-30T16:02:00Z" w:initials="AJ(">
    <w:p w14:paraId="317FC5B9" w14:textId="77777777" w:rsidR="00543FA0" w:rsidRDefault="00543FA0" w:rsidP="00543FA0">
      <w:pPr>
        <w:pStyle w:val="CommentText"/>
      </w:pPr>
      <w:r>
        <w:rPr>
          <w:rStyle w:val="CommentReference"/>
        </w:rPr>
        <w:annotationRef/>
      </w:r>
      <w:r>
        <w:t xml:space="preserve">This comment was made after the first CBA had been presented to the workgroup.  The text has therefore been deleted and moved to page 22 </w:t>
      </w:r>
    </w:p>
  </w:comment>
  <w:comment w:id="347" w:author="Lizzie Timmins (ESO)" w:date="2023-12-20T09:27:00Z" w:initials="LT(">
    <w:p w14:paraId="0DD11151" w14:textId="77777777" w:rsidR="00543FA0" w:rsidRDefault="00543FA0" w:rsidP="00543FA0">
      <w:pPr>
        <w:pStyle w:val="CommentText"/>
      </w:pPr>
      <w:r>
        <w:t xml:space="preserve">AC: </w:t>
      </w:r>
      <w:r>
        <w:rPr>
          <w:rStyle w:val="CommentReference"/>
        </w:rPr>
        <w:annotationRef/>
      </w:r>
      <w:r>
        <w:rPr>
          <w:rStyle w:val="CommentReference"/>
        </w:rPr>
        <w:annotationRef/>
      </w:r>
      <w:r>
        <w:t>Is the move to page 22 still to be done?</w:t>
      </w:r>
    </w:p>
  </w:comment>
  <w:comment w:id="348" w:author="David Halford (ESO)" w:date="2023-12-21T11:55:00Z" w:initials="DH(">
    <w:p w14:paraId="12D6728E" w14:textId="77777777" w:rsidR="0071623E" w:rsidRDefault="0071623E">
      <w:pPr>
        <w:pStyle w:val="CommentText"/>
      </w:pPr>
      <w:r>
        <w:rPr>
          <w:rStyle w:val="CommentReference"/>
        </w:rPr>
        <w:annotationRef/>
      </w:r>
      <w:r>
        <w:t>Done</w:t>
      </w:r>
    </w:p>
  </w:comment>
  <w:comment w:id="355" w:author="Mike Kay" w:date="2023-11-16T11:29:00Z" w:initials="MK">
    <w:p w14:paraId="593924F5" w14:textId="67309309" w:rsidR="003B7DC0" w:rsidRDefault="003B7DC0">
      <w:pPr>
        <w:pStyle w:val="CommentText"/>
      </w:pPr>
      <w:r>
        <w:rPr>
          <w:rStyle w:val="CommentReference"/>
        </w:rPr>
        <w:annotationRef/>
      </w:r>
      <w:r>
        <w:t>Where/what is this?</w:t>
      </w:r>
    </w:p>
  </w:comment>
  <w:comment w:id="356" w:author="Antony Johnson (ESO)" w:date="2023-11-30T16:14:00Z" w:initials="AJ(">
    <w:p w14:paraId="3C47C8A3" w14:textId="77777777" w:rsidR="00B6102E" w:rsidRDefault="00B6102E" w:rsidP="00D40C50">
      <w:pPr>
        <w:pStyle w:val="CommentText"/>
      </w:pPr>
      <w:r>
        <w:rPr>
          <w:rStyle w:val="CommentReference"/>
        </w:rPr>
        <w:annotationRef/>
      </w:r>
      <w:r>
        <w:t>We will investigate this.</w:t>
      </w:r>
    </w:p>
  </w:comment>
  <w:comment w:id="362" w:author="Lizzie Timmins (ESO)" w:date="2023-10-17T15:37:00Z" w:initials="LT(">
    <w:p w14:paraId="258EB795" w14:textId="4FA43EDF" w:rsidR="006676EE" w:rsidRDefault="006676EE">
      <w:pPr>
        <w:pStyle w:val="CommentText"/>
      </w:pPr>
      <w:r>
        <w:rPr>
          <w:rStyle w:val="CommentReference"/>
        </w:rPr>
        <w:annotationRef/>
      </w:r>
      <w:r>
        <w:t>Requires update on WAGCM1.</w:t>
      </w:r>
    </w:p>
  </w:comment>
  <w:comment w:id="363" w:author="Creighton, Alan (Northern Powergrid)" w:date="2023-11-21T16:56:00Z" w:initials="CA(P">
    <w:p w14:paraId="6B436F41" w14:textId="77777777" w:rsidR="007237E1" w:rsidRDefault="007237E1" w:rsidP="00D40C50">
      <w:pPr>
        <w:pStyle w:val="CommentText"/>
      </w:pPr>
      <w:r>
        <w:rPr>
          <w:rStyle w:val="CommentReference"/>
        </w:rPr>
        <w:annotationRef/>
      </w:r>
      <w:r>
        <w:t>Update provided</w:t>
      </w:r>
    </w:p>
  </w:comment>
  <w:comment w:id="387" w:author="Lizzie Timmins (ESO)" w:date="2023-12-20T09:30:00Z" w:initials="LT(">
    <w:p w14:paraId="45378273" w14:textId="77CEB94A" w:rsidR="0029153B" w:rsidRDefault="0029153B">
      <w:pPr>
        <w:pStyle w:val="CommentText"/>
      </w:pPr>
      <w:r>
        <w:rPr>
          <w:rStyle w:val="CommentReference"/>
        </w:rPr>
        <w:annotationRef/>
      </w:r>
      <w:r w:rsidR="0086589F">
        <w:t xml:space="preserve">AC: </w:t>
      </w:r>
      <w:r w:rsidR="0086589F">
        <w:rPr>
          <w:rStyle w:val="CommentReference"/>
        </w:rPr>
        <w:annotationRef/>
      </w:r>
      <w:r w:rsidR="0086589F">
        <w:t>Is the intention to include the responses in Annex 26?</w:t>
      </w:r>
    </w:p>
  </w:comment>
  <w:comment w:id="388" w:author="Lizzie Timmins (ESO)" w:date="2023-12-20T13:50:00Z" w:initials="LT(">
    <w:p w14:paraId="00648030" w14:textId="60A370D6" w:rsidR="000670BE" w:rsidRDefault="000670BE">
      <w:pPr>
        <w:pStyle w:val="CommentText"/>
      </w:pPr>
      <w:r>
        <w:rPr>
          <w:rStyle w:val="CommentReference"/>
        </w:rPr>
        <w:annotationRef/>
      </w:r>
      <w:r>
        <w:t>Summary below.</w:t>
      </w:r>
    </w:p>
  </w:comment>
  <w:comment w:id="390" w:author="Lizzie Timmins (ESO)" w:date="2023-12-18T15:20:00Z" w:initials="LT(">
    <w:p w14:paraId="2AACEE8F" w14:textId="3D45A910" w:rsidR="00975AF9" w:rsidRDefault="00975AF9">
      <w:pPr>
        <w:pStyle w:val="CommentText"/>
      </w:pPr>
      <w:r>
        <w:rPr>
          <w:rStyle w:val="CommentReference"/>
        </w:rPr>
        <w:annotationRef/>
      </w:r>
      <w:r>
        <w:t>Need to add letter as an annex</w:t>
      </w:r>
    </w:p>
  </w:comment>
  <w:comment w:id="469" w:author="Vincent, Graeme" w:date="2023-11-22T11:41:00Z" w:initials="VG">
    <w:p w14:paraId="5B7126D5" w14:textId="7DFE9AA3" w:rsidR="00D3540B" w:rsidRDefault="00D3540B">
      <w:pPr>
        <w:pStyle w:val="CommentText"/>
      </w:pPr>
      <w:r>
        <w:rPr>
          <w:rStyle w:val="CommentReference"/>
        </w:rPr>
        <w:annotationRef/>
      </w:r>
      <w:r>
        <w:t>Future Embedded Large Power Stations i.e. clarify this requirement will not be applied retrospectively.</w:t>
      </w:r>
    </w:p>
  </w:comment>
  <w:comment w:id="470" w:author="David Halford (ESO)" w:date="2023-11-28T13:21:00Z" w:initials="DH(">
    <w:p w14:paraId="4542D673" w14:textId="77777777" w:rsidR="005357DB" w:rsidRDefault="005357DB" w:rsidP="00D40C50">
      <w:pPr>
        <w:pStyle w:val="CommentText"/>
      </w:pPr>
      <w:r>
        <w:rPr>
          <w:rStyle w:val="CommentReference"/>
        </w:rPr>
        <w:annotationRef/>
      </w:r>
      <w:r>
        <w:t>Have added 'future' which should hopefully clarify this?</w:t>
      </w:r>
    </w:p>
  </w:comment>
  <w:comment w:id="471" w:author="Mike Kay" w:date="2023-11-16T11:37:00Z" w:initials="MK">
    <w:p w14:paraId="24B281FA" w14:textId="41A1A6DD" w:rsidR="00966A12" w:rsidRDefault="00966A12">
      <w:pPr>
        <w:pStyle w:val="CommentText"/>
      </w:pPr>
      <w:r>
        <w:rPr>
          <w:rStyle w:val="CommentReference"/>
        </w:rPr>
        <w:annotationRef/>
      </w:r>
      <w:r>
        <w:t>Existing LEEMPS may exist in perpetuity.</w:t>
      </w:r>
    </w:p>
  </w:comment>
  <w:comment w:id="472" w:author="David Halford (ESO)" w:date="2023-12-05T12:16:00Z" w:initials="DH(">
    <w:p w14:paraId="62936176" w14:textId="77777777" w:rsidR="00AB35C5" w:rsidRDefault="00AB35C5">
      <w:pPr>
        <w:pStyle w:val="CommentText"/>
      </w:pPr>
      <w:r>
        <w:rPr>
          <w:rStyle w:val="CommentReference"/>
        </w:rPr>
        <w:annotationRef/>
      </w:r>
      <w:r>
        <w:t>That is correct Mike. We do not see a reason to change this statement.</w:t>
      </w:r>
    </w:p>
  </w:comment>
  <w:comment w:id="473" w:author="Vincent, Graeme" w:date="2023-11-22T11:41:00Z" w:initials="VG">
    <w:p w14:paraId="36AD465A" w14:textId="47C2F49A" w:rsidR="00D3540B" w:rsidRDefault="00D3540B">
      <w:pPr>
        <w:pStyle w:val="CommentText"/>
      </w:pPr>
      <w:r>
        <w:rPr>
          <w:rStyle w:val="CommentReference"/>
        </w:rPr>
        <w:annotationRef/>
      </w:r>
      <w:r>
        <w:t>Is it clear that these are ESO costs only and not wider industry IT costs.</w:t>
      </w:r>
    </w:p>
  </w:comment>
  <w:comment w:id="474" w:author="David Halford (ESO)" w:date="2023-11-28T14:59:00Z" w:initials="DH(">
    <w:p w14:paraId="1860F142" w14:textId="77777777" w:rsidR="00932459" w:rsidRDefault="00932459" w:rsidP="00D40C50">
      <w:pPr>
        <w:pStyle w:val="CommentText"/>
      </w:pPr>
      <w:r>
        <w:rPr>
          <w:rStyle w:val="CommentReference"/>
        </w:rPr>
        <w:annotationRef/>
      </w:r>
      <w:r>
        <w:t>This has been made clear in terms of what these IT costs relate to. The Industry Cost Impact Assessment is a separate part of the report.</w:t>
      </w:r>
    </w:p>
  </w:comment>
  <w:comment w:id="475" w:author="Lizzie Timmins (ESO)" w:date="2023-12-20T09:32:00Z" w:initials="LT(">
    <w:p w14:paraId="518AE92B" w14:textId="4D468167" w:rsidR="003A52D4" w:rsidRDefault="003A52D4">
      <w:pPr>
        <w:pStyle w:val="CommentText"/>
      </w:pPr>
      <w:r>
        <w:rPr>
          <w:rStyle w:val="CommentReference"/>
        </w:rPr>
        <w:annotationRef/>
      </w:r>
      <w:r>
        <w:t xml:space="preserve">AC: </w:t>
      </w:r>
      <w:r>
        <w:rPr>
          <w:rStyle w:val="CommentReference"/>
        </w:rPr>
        <w:annotationRef/>
      </w:r>
      <w:r>
        <w:t>As above, need to confirm if this the key data is the Authority decision date or the implementation date</w:t>
      </w:r>
    </w:p>
  </w:comment>
  <w:comment w:id="476" w:author="Lizzie Timmins (ESO)" w:date="2023-12-20T13:50:00Z" w:initials="LT(">
    <w:p w14:paraId="7291DF6B" w14:textId="4B4ECFF4" w:rsidR="00E9330F" w:rsidRDefault="00E9330F">
      <w:pPr>
        <w:pStyle w:val="CommentText"/>
      </w:pPr>
      <w:r>
        <w:rPr>
          <w:rStyle w:val="CommentReference"/>
        </w:rPr>
        <w:annotationRef/>
      </w:r>
      <w:r>
        <w:fldChar w:fldCharType="begin"/>
      </w:r>
      <w:r>
        <w:instrText xml:space="preserve"> HYPERLINK "mailto:David.Halford@nationalgrideso.com" </w:instrText>
      </w:r>
      <w:bookmarkStart w:id="478" w:name="_@_AB23DACEDE6E4372AA6B9C969923EB22Z"/>
      <w:r>
        <w:rPr>
          <w:rStyle w:val="Mention"/>
        </w:rPr>
        <w:fldChar w:fldCharType="separate"/>
      </w:r>
      <w:bookmarkEnd w:id="478"/>
      <w:r w:rsidRPr="00E9330F">
        <w:rPr>
          <w:rStyle w:val="Mention"/>
          <w:noProof/>
        </w:rPr>
        <w:t>@David Halford (ESO)</w:t>
      </w:r>
      <w:r>
        <w:fldChar w:fldCharType="end"/>
      </w:r>
    </w:p>
  </w:comment>
  <w:comment w:id="477" w:author="David Halford (ESO)" w:date="2023-12-21T12:37:00Z" w:initials="DH(">
    <w:p w14:paraId="382E6709" w14:textId="77777777" w:rsidR="001E6FB1" w:rsidRDefault="001E6FB1">
      <w:pPr>
        <w:pStyle w:val="CommentText"/>
      </w:pPr>
      <w:r>
        <w:rPr>
          <w:rStyle w:val="CommentReference"/>
        </w:rPr>
        <w:annotationRef/>
      </w:r>
      <w:r>
        <w:t xml:space="preserve">The date of approval will be used as the 'line in the sand' i.e., generators who have submitted a connections application prior to the date of approval would not be impacted by GC0117. If a generator submits a connections application after the date of approval then they could be impacted by GC0117 dependant on when they due to sign contracts for their main plant and apparatus. </w:t>
      </w:r>
    </w:p>
  </w:comment>
  <w:comment w:id="479" w:author="Lizzie Timmins (ESO)" w:date="2023-12-20T09:33:00Z" w:initials="LT(">
    <w:p w14:paraId="1C88A6D9" w14:textId="409AC160" w:rsidR="00C95756" w:rsidRDefault="00C95756" w:rsidP="00C95756">
      <w:pPr>
        <w:pStyle w:val="CommentText"/>
      </w:pPr>
      <w:r>
        <w:rPr>
          <w:rStyle w:val="CommentReference"/>
        </w:rPr>
        <w:annotationRef/>
      </w:r>
      <w:r>
        <w:t>AC: Does this mean more modifications to the GCode?</w:t>
      </w:r>
    </w:p>
    <w:p w14:paraId="4175869C" w14:textId="77777777" w:rsidR="00C95756" w:rsidRDefault="00C95756" w:rsidP="00C95756">
      <w:pPr>
        <w:pStyle w:val="CommentText"/>
      </w:pPr>
    </w:p>
    <w:p w14:paraId="1E212272" w14:textId="733B0991" w:rsidR="00C95756" w:rsidRDefault="00C95756">
      <w:pPr>
        <w:pStyle w:val="CommentText"/>
      </w:pPr>
      <w:r>
        <w:t>I'd understood that there woould be consequential implications for other codes, but shouldn't all the implications for the GCode form an integral part of GC0117?</w:t>
      </w:r>
    </w:p>
  </w:comment>
  <w:comment w:id="480" w:author="Lizzie Timmins (ESO)" w:date="2023-12-20T13:50:00Z" w:initials="LT(">
    <w:p w14:paraId="5A22CE13" w14:textId="6FDB6F64" w:rsidR="00E9330F" w:rsidRDefault="00E9330F">
      <w:pPr>
        <w:pStyle w:val="CommentText"/>
      </w:pPr>
      <w:r>
        <w:rPr>
          <w:rStyle w:val="CommentReference"/>
        </w:rPr>
        <w:annotationRef/>
      </w:r>
      <w:r>
        <w:fldChar w:fldCharType="begin"/>
      </w:r>
      <w:r>
        <w:instrText xml:space="preserve"> HYPERLINK "mailto:David.Halford@nationalgrideso.com" </w:instrText>
      </w:r>
      <w:bookmarkStart w:id="482" w:name="_@_07F4EA7F017A4DC592398EF9BBEB00F4Z"/>
      <w:r>
        <w:rPr>
          <w:rStyle w:val="Mention"/>
        </w:rPr>
        <w:fldChar w:fldCharType="separate"/>
      </w:r>
      <w:bookmarkEnd w:id="482"/>
      <w:r w:rsidRPr="00E9330F">
        <w:rPr>
          <w:rStyle w:val="Mention"/>
          <w:noProof/>
        </w:rPr>
        <w:t>@David Halford (ESO)</w:t>
      </w:r>
      <w:r>
        <w:fldChar w:fldCharType="end"/>
      </w:r>
    </w:p>
  </w:comment>
  <w:comment w:id="481" w:author="David Halford (ESO)" w:date="2023-12-21T12:41:00Z" w:initials="DH(">
    <w:p w14:paraId="615F2F4D" w14:textId="77777777" w:rsidR="008E205E" w:rsidRDefault="008E205E">
      <w:pPr>
        <w:pStyle w:val="CommentText"/>
      </w:pPr>
      <w:r>
        <w:rPr>
          <w:rStyle w:val="CommentReference"/>
        </w:rPr>
        <w:annotationRef/>
      </w:r>
      <w:r>
        <w:t>GC0117 could be approved and implemented without further changes to codes but we believe that additional code modifications could follow to improve the efficiency of processes.</w:t>
      </w:r>
    </w:p>
  </w:comment>
  <w:comment w:id="485" w:author="Creighton, Alan (Northern Powergrid)" w:date="2023-11-21T17:02:00Z" w:initials="CA(P">
    <w:p w14:paraId="1C8857C9" w14:textId="4141CB46" w:rsidR="007237E1" w:rsidRDefault="007237E1" w:rsidP="00D40C50">
      <w:pPr>
        <w:pStyle w:val="CommentText"/>
      </w:pPr>
      <w:r>
        <w:rPr>
          <w:rStyle w:val="CommentReference"/>
        </w:rPr>
        <w:annotationRef/>
      </w:r>
      <w:r>
        <w:t>No annex 3 in the meeting papers pack</w:t>
      </w:r>
    </w:p>
  </w:comment>
  <w:comment w:id="486" w:author="David Halford (ESO)" w:date="2023-12-05T13:58:00Z" w:initials="DH(">
    <w:p w14:paraId="7681A597" w14:textId="77777777" w:rsidR="00B37541" w:rsidRDefault="00B37541">
      <w:pPr>
        <w:pStyle w:val="CommentText"/>
      </w:pPr>
      <w:r>
        <w:rPr>
          <w:rStyle w:val="CommentReference"/>
        </w:rPr>
        <w:annotationRef/>
      </w:r>
      <w:r>
        <w:t>Current latest version of the Legal Text for the Original Proposal and WAGCM has been sent to the WG.</w:t>
      </w:r>
    </w:p>
  </w:comment>
  <w:comment w:id="490" w:author="Lizzie Timmins (ESO)" w:date="2023-12-20T09:33:00Z" w:initials="LT(">
    <w:p w14:paraId="2E2EB837" w14:textId="41A26F3E" w:rsidR="00BE13C5" w:rsidRDefault="00BE13C5">
      <w:pPr>
        <w:pStyle w:val="CommentText"/>
      </w:pPr>
      <w:r>
        <w:rPr>
          <w:rStyle w:val="CommentReference"/>
        </w:rPr>
        <w:annotationRef/>
      </w:r>
      <w:r>
        <w:t xml:space="preserve">AC: </w:t>
      </w:r>
      <w:r>
        <w:rPr>
          <w:rStyle w:val="CommentReference"/>
        </w:rPr>
        <w:annotationRef/>
      </w:r>
      <w:r>
        <w:t>Might it be worth considering recording those WG members who thing the Baseline is better?</w:t>
      </w:r>
    </w:p>
  </w:comment>
  <w:comment w:id="491" w:author="Lizzie Timmins (ESO)" w:date="2023-12-20T13:51:00Z" w:initials="LT(">
    <w:p w14:paraId="54E7FDC3" w14:textId="24AB2380" w:rsidR="00B56C1B" w:rsidRDefault="00B56C1B">
      <w:pPr>
        <w:pStyle w:val="CommentText"/>
      </w:pPr>
      <w:r>
        <w:rPr>
          <w:rStyle w:val="CommentReference"/>
        </w:rPr>
        <w:annotationRef/>
      </w:r>
      <w:r>
        <w:t>Section to be updated based on Workgroup Vote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5245AB" w15:done="1"/>
  <w15:commentEx w15:paraId="6846F7FC" w15:paraIdParent="235245AB" w15:done="1"/>
  <w15:commentEx w15:paraId="5ACE02FE" w15:done="0"/>
  <w15:commentEx w15:paraId="70D8C2FE" w15:paraIdParent="5ACE02FE" w15:done="0"/>
  <w15:commentEx w15:paraId="7022B4E8" w15:done="1"/>
  <w15:commentEx w15:paraId="38D5886F" w15:paraIdParent="7022B4E8" w15:done="1"/>
  <w15:commentEx w15:paraId="4C51ABED" w15:done="1"/>
  <w15:commentEx w15:paraId="7B65E1C7" w15:paraIdParent="4C51ABED" w15:done="1"/>
  <w15:commentEx w15:paraId="615483EE" w15:paraIdParent="4C51ABED" w15:done="1"/>
  <w15:commentEx w15:paraId="6414DA5C" w15:done="1"/>
  <w15:commentEx w15:paraId="1C893CE2" w15:paraIdParent="6414DA5C" w15:done="1"/>
  <w15:commentEx w15:paraId="645FE7F7" w15:done="1"/>
  <w15:commentEx w15:paraId="610275B8" w15:paraIdParent="645FE7F7" w15:done="1"/>
  <w15:commentEx w15:paraId="0234B742" w15:done="1"/>
  <w15:commentEx w15:paraId="3B671C1E" w15:paraIdParent="0234B742" w15:done="1"/>
  <w15:commentEx w15:paraId="7DAE8D21" w15:done="1"/>
  <w15:commentEx w15:paraId="2C6920DA" w15:paraIdParent="7DAE8D21" w15:done="1"/>
  <w15:commentEx w15:paraId="30CDEF4F" w15:done="1"/>
  <w15:commentEx w15:paraId="4421358B" w15:done="0"/>
  <w15:commentEx w15:paraId="79D152F4" w15:done="1"/>
  <w15:commentEx w15:paraId="1A473FE3" w15:paraIdParent="79D152F4" w15:done="1"/>
  <w15:commentEx w15:paraId="2272DFA4" w15:done="0"/>
  <w15:commentEx w15:paraId="30BB9F96" w15:done="1"/>
  <w15:commentEx w15:paraId="6916979D" w15:paraIdParent="30BB9F96" w15:done="1"/>
  <w15:commentEx w15:paraId="61E714C2" w15:done="0"/>
  <w15:commentEx w15:paraId="1F163CDF" w15:paraIdParent="61E714C2" w15:done="0"/>
  <w15:commentEx w15:paraId="706C7CD0" w15:done="1"/>
  <w15:commentEx w15:paraId="43CFF3E4" w15:done="0"/>
  <w15:commentEx w15:paraId="7372F6B9" w15:paraIdParent="43CFF3E4" w15:done="0"/>
  <w15:commentEx w15:paraId="64292FDF" w15:paraIdParent="43CFF3E4" w15:done="0"/>
  <w15:commentEx w15:paraId="44DA1EAB" w15:done="1"/>
  <w15:commentEx w15:paraId="7911C580" w15:done="0"/>
  <w15:commentEx w15:paraId="28B57E9C" w15:paraIdParent="7911C580" w15:done="0"/>
  <w15:commentEx w15:paraId="690A30DB" w15:paraIdParent="7911C580" w15:done="0"/>
  <w15:commentEx w15:paraId="134ED29C" w15:paraIdParent="7911C580" w15:done="0"/>
  <w15:commentEx w15:paraId="2623F5D3" w15:done="1"/>
  <w15:commentEx w15:paraId="01AAE917" w15:paraIdParent="2623F5D3" w15:done="1"/>
  <w15:commentEx w15:paraId="7CF5D921" w15:done="0"/>
  <w15:commentEx w15:paraId="4231A28F" w15:paraIdParent="7CF5D921" w15:done="0"/>
  <w15:commentEx w15:paraId="15BAE1B2" w15:done="1"/>
  <w15:commentEx w15:paraId="26CD19FC" w15:paraIdParent="15BAE1B2" w15:done="1"/>
  <w15:commentEx w15:paraId="52F1519C" w15:done="1"/>
  <w15:commentEx w15:paraId="240F32F1" w15:paraIdParent="52F1519C" w15:done="1"/>
  <w15:commentEx w15:paraId="415C20B0" w15:paraIdParent="52F1519C" w15:done="1"/>
  <w15:commentEx w15:paraId="600CDF01" w15:done="1"/>
  <w15:commentEx w15:paraId="7975E5F1" w15:paraIdParent="600CDF01" w15:done="1"/>
  <w15:commentEx w15:paraId="08D7E49F" w15:done="1"/>
  <w15:commentEx w15:paraId="6A7121DE" w15:paraIdParent="08D7E49F" w15:done="1"/>
  <w15:commentEx w15:paraId="74F018D7" w15:done="1"/>
  <w15:commentEx w15:paraId="12DEB12A" w15:paraIdParent="74F018D7" w15:done="1"/>
  <w15:commentEx w15:paraId="728E2DB0" w15:done="1"/>
  <w15:commentEx w15:paraId="4C5F16BE" w15:paraIdParent="728E2DB0" w15:done="1"/>
  <w15:commentEx w15:paraId="6A71027D" w15:paraIdParent="728E2DB0" w15:done="1"/>
  <w15:commentEx w15:paraId="16930C98" w15:done="1"/>
  <w15:commentEx w15:paraId="56B9D823" w15:done="1"/>
  <w15:commentEx w15:paraId="441521DB" w15:paraIdParent="56B9D823" w15:done="1"/>
  <w15:commentEx w15:paraId="0078D35A" w15:done="1"/>
  <w15:commentEx w15:paraId="40728ADA" w15:done="1"/>
  <w15:commentEx w15:paraId="35395321" w15:paraIdParent="40728ADA" w15:done="1"/>
  <w15:commentEx w15:paraId="383E2CBA" w15:done="1"/>
  <w15:commentEx w15:paraId="78CBF48F" w15:done="1"/>
  <w15:commentEx w15:paraId="1B98ACB0" w15:paraIdParent="78CBF48F" w15:done="1"/>
  <w15:commentEx w15:paraId="3CCFE7B0" w15:done="1"/>
  <w15:commentEx w15:paraId="7893EC07" w15:paraIdParent="3CCFE7B0" w15:done="1"/>
  <w15:commentEx w15:paraId="74BAC013" w15:done="1"/>
  <w15:commentEx w15:paraId="3645F618" w15:paraIdParent="74BAC013" w15:done="1"/>
  <w15:commentEx w15:paraId="2A7C740E" w15:done="1"/>
  <w15:commentEx w15:paraId="2D488820" w15:paraIdParent="2A7C740E" w15:done="1"/>
  <w15:commentEx w15:paraId="381DD6B0" w15:paraIdParent="2A7C740E" w15:done="1"/>
  <w15:commentEx w15:paraId="31BD56EF" w15:done="0"/>
  <w15:commentEx w15:paraId="0844F9EF" w15:paraIdParent="31BD56EF" w15:done="0"/>
  <w15:commentEx w15:paraId="15FE70DA" w15:done="1"/>
  <w15:commentEx w15:paraId="24B7437E" w15:paraIdParent="15FE70DA" w15:done="1"/>
  <w15:commentEx w15:paraId="19FF940B" w15:done="0"/>
  <w15:commentEx w15:paraId="4931C590" w15:paraIdParent="19FF940B" w15:done="0"/>
  <w15:commentEx w15:paraId="0F602153" w15:done="1"/>
  <w15:commentEx w15:paraId="6708805B" w15:paraIdParent="0F602153" w15:done="1"/>
  <w15:commentEx w15:paraId="37B93496" w15:paraIdParent="0F602153" w15:done="1"/>
  <w15:commentEx w15:paraId="05F6AC18" w15:paraIdParent="0F602153" w15:done="1"/>
  <w15:commentEx w15:paraId="3B1C6802" w15:done="1"/>
  <w15:commentEx w15:paraId="5BD2C60B" w15:paraIdParent="3B1C6802" w15:done="1"/>
  <w15:commentEx w15:paraId="10BA8AE6" w15:paraIdParent="3B1C6802" w15:done="1"/>
  <w15:commentEx w15:paraId="4E896AF5" w15:paraIdParent="3B1C6802" w15:done="1"/>
  <w15:commentEx w15:paraId="10BAAC4C" w15:done="1"/>
  <w15:commentEx w15:paraId="569C6EED" w15:paraIdParent="10BAAC4C" w15:done="1"/>
  <w15:commentEx w15:paraId="60F18BA9" w15:done="0"/>
  <w15:commentEx w15:paraId="3B32B4F7" w15:paraIdParent="60F18BA9" w15:done="0"/>
  <w15:commentEx w15:paraId="06A2F80C" w15:paraIdParent="60F18BA9" w15:done="0"/>
  <w15:commentEx w15:paraId="381E3773" w15:paraIdParent="60F18BA9" w15:done="0"/>
  <w15:commentEx w15:paraId="46AE7EE9" w15:done="0"/>
  <w15:commentEx w15:paraId="7EA15087" w15:paraIdParent="46AE7EE9" w15:done="0"/>
  <w15:commentEx w15:paraId="7B95B53E" w15:paraIdParent="46AE7EE9" w15:done="0"/>
  <w15:commentEx w15:paraId="4142CCBD" w15:done="1"/>
  <w15:commentEx w15:paraId="693E1A1E" w15:done="1"/>
  <w15:commentEx w15:paraId="62AE698A" w15:paraIdParent="693E1A1E" w15:done="1"/>
  <w15:commentEx w15:paraId="7832C919" w15:done="1"/>
  <w15:commentEx w15:paraId="25C19F31" w15:done="0"/>
  <w15:commentEx w15:paraId="0BBF6060" w15:done="1"/>
  <w15:commentEx w15:paraId="4D235F89" w15:paraIdParent="0BBF6060" w15:done="1"/>
  <w15:commentEx w15:paraId="406771C5" w15:paraIdParent="0BBF6060" w15:done="1"/>
  <w15:commentEx w15:paraId="671526D6" w15:done="1"/>
  <w15:commentEx w15:paraId="317FC5B9" w15:paraIdParent="671526D6" w15:done="1"/>
  <w15:commentEx w15:paraId="0DD11151" w15:paraIdParent="671526D6" w15:done="1"/>
  <w15:commentEx w15:paraId="12D6728E" w15:paraIdParent="671526D6" w15:done="1"/>
  <w15:commentEx w15:paraId="593924F5" w15:done="1"/>
  <w15:commentEx w15:paraId="3C47C8A3" w15:paraIdParent="593924F5" w15:done="1"/>
  <w15:commentEx w15:paraId="258EB795" w15:done="1"/>
  <w15:commentEx w15:paraId="6B436F41" w15:paraIdParent="258EB795" w15:done="1"/>
  <w15:commentEx w15:paraId="45378273" w15:done="1"/>
  <w15:commentEx w15:paraId="00648030" w15:paraIdParent="45378273" w15:done="1"/>
  <w15:commentEx w15:paraId="2AACEE8F" w15:done="1"/>
  <w15:commentEx w15:paraId="5B7126D5" w15:done="1"/>
  <w15:commentEx w15:paraId="4542D673" w15:paraIdParent="5B7126D5" w15:done="1"/>
  <w15:commentEx w15:paraId="24B281FA" w15:done="1"/>
  <w15:commentEx w15:paraId="62936176" w15:paraIdParent="24B281FA" w15:done="1"/>
  <w15:commentEx w15:paraId="36AD465A" w15:done="1"/>
  <w15:commentEx w15:paraId="1860F142" w15:paraIdParent="36AD465A" w15:done="1"/>
  <w15:commentEx w15:paraId="518AE92B" w15:done="0"/>
  <w15:commentEx w15:paraId="7291DF6B" w15:paraIdParent="518AE92B" w15:done="0"/>
  <w15:commentEx w15:paraId="382E6709" w15:paraIdParent="518AE92B" w15:done="0"/>
  <w15:commentEx w15:paraId="1E212272" w15:done="0"/>
  <w15:commentEx w15:paraId="5A22CE13" w15:paraIdParent="1E212272" w15:done="0"/>
  <w15:commentEx w15:paraId="615F2F4D" w15:paraIdParent="1E212272" w15:done="0"/>
  <w15:commentEx w15:paraId="1C8857C9" w15:done="1"/>
  <w15:commentEx w15:paraId="7681A597" w15:paraIdParent="1C8857C9" w15:done="1"/>
  <w15:commentEx w15:paraId="2E2EB837" w15:done="0"/>
  <w15:commentEx w15:paraId="54E7FDC3" w15:paraIdParent="2E2EB8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65AA" w16cex:dateUtc="2023-11-22T11:34:00Z"/>
  <w16cex:commentExtensible w16cex:durableId="291326D4" w16cex:dateUtc="2023-11-30T15:20:00Z"/>
  <w16cex:commentExtensible w16cex:durableId="292D2DDE" w16cex:dateUtc="2023-12-20T09:07:00Z"/>
  <w16cex:commentExtensible w16cex:durableId="292D3F77" w16cex:dateUtc="2023-12-20T10:24:00Z"/>
  <w16cex:commentExtensible w16cex:durableId="292D2DDF" w16cex:dateUtc="2023-12-20T09:07:00Z"/>
  <w16cex:commentExtensible w16cex:durableId="292D4090" w16cex:dateUtc="2023-12-20T10:29:00Z"/>
  <w16cex:commentExtensible w16cex:durableId="292D2DE3" w16cex:dateUtc="2023-12-20T09:08:00Z"/>
  <w16cex:commentExtensible w16cex:durableId="292D5DFA" w16cex:dateUtc="2023-12-20T12:35:00Z"/>
  <w16cex:commentExtensible w16cex:durableId="292D6D4C" w16cex:dateUtc="2023-12-20T13:38:00Z"/>
  <w16cex:commentExtensible w16cex:durableId="292D2DF5" w16cex:dateUtc="2023-12-20T09:10:00Z"/>
  <w16cex:commentExtensible w16cex:durableId="292D5E01" w16cex:dateUtc="2023-12-20T12:35:00Z"/>
  <w16cex:commentExtensible w16cex:durableId="292D2E03" w16cex:dateUtc="2023-12-20T09:10:00Z"/>
  <w16cex:commentExtensible w16cex:durableId="292D5E07" w16cex:dateUtc="2023-12-20T12:35:00Z"/>
  <w16cex:commentExtensible w16cex:durableId="292D67B8" w16cex:dateUtc="2023-12-20T09:08:00Z"/>
  <w16cex:commentExtensible w16cex:durableId="292D67B7" w16cex:dateUtc="2023-12-20T11:14:00Z"/>
  <w16cex:commentExtensible w16cex:durableId="292D67B6" w16cex:dateUtc="2023-12-20T09:08:00Z"/>
  <w16cex:commentExtensible w16cex:durableId="292D67B5" w16cex:dateUtc="2023-12-20T10:37:00Z"/>
  <w16cex:commentExtensible w16cex:durableId="292D6D4E" w16cex:dateUtc="2023-12-20T13:39:00Z"/>
  <w16cex:commentExtensible w16cex:durableId="28CE7F54" w16cex:dateUtc="2023-10-09T12:32:00Z"/>
  <w16cex:commentExtensible w16cex:durableId="292D2E1D" w16cex:dateUtc="2023-12-20T09:10:00Z"/>
  <w16cex:commentExtensible w16cex:durableId="292D5E40" w16cex:dateUtc="2023-12-20T12:36:00Z"/>
  <w16cex:commentExtensible w16cex:durableId="292D2E34" w16cex:dateUtc="2023-12-20T09:11:00Z"/>
  <w16cex:commentExtensible w16cex:durableId="292D2E42" w16cex:dateUtc="2023-12-20T09:11:00Z"/>
  <w16cex:commentExtensible w16cex:durableId="292D5EF1" w16cex:dateUtc="2023-12-20T12:39:00Z"/>
  <w16cex:commentExtensible w16cex:durableId="29071D54" w16cex:dateUtc="2023-11-21T12:13:00Z"/>
  <w16cex:commentExtensible w16cex:durableId="29132857" w16cex:dateUtc="2023-11-30T15:27:00Z"/>
  <w16cex:commentExtensible w16cex:durableId="292D2E4F" w16cex:dateUtc="2023-12-20T09:11:00Z"/>
  <w16cex:commentExtensible w16cex:durableId="2827E725" w16cex:dateUtc="2023-06-05T03:46:00Z"/>
  <w16cex:commentExtensible w16cex:durableId="29071E0B" w16cex:dateUtc="2023-11-21T12:16:00Z"/>
  <w16cex:commentExtensible w16cex:durableId="291328E7" w16cex:dateUtc="2023-11-30T15:29:00Z"/>
  <w16cex:commentExtensible w16cex:durableId="2827E772" w16cex:dateUtc="2023-06-05T03:47:00Z"/>
  <w16cex:commentExtensible w16cex:durableId="2827E79E" w16cex:dateUtc="2023-06-05T03:48:00Z"/>
  <w16cex:commentExtensible w16cex:durableId="29071EBF" w16cex:dateUtc="2023-11-21T12:19:00Z"/>
  <w16cex:commentExtensible w16cex:durableId="290865E4" w16cex:dateUtc="2023-11-22T11:35:00Z"/>
  <w16cex:commentExtensible w16cex:durableId="29132977" w16cex:dateUtc="2023-11-30T15:32:00Z"/>
  <w16cex:commentExtensible w16cex:durableId="29071F21" w16cex:dateUtc="2023-11-21T12:20:00Z"/>
  <w16cex:commentExtensible w16cex:durableId="29104944" w16cex:dateUtc="2023-11-28T11:11:00Z"/>
  <w16cex:commentExtensible w16cex:durableId="29071F64" w16cex:dateUtc="2023-11-21T12:21:00Z"/>
  <w16cex:commentExtensible w16cex:durableId="292D5F1E" w16cex:dateUtc="2023-12-20T12:39:00Z"/>
  <w16cex:commentExtensible w16cex:durableId="29071FA1" w16cex:dateUtc="2023-11-21T12:22:00Z"/>
  <w16cex:commentExtensible w16cex:durableId="29132B26" w16cex:dateUtc="2023-11-30T15:39:00Z"/>
  <w16cex:commentExtensible w16cex:durableId="290720DE" w16cex:dateUtc="2023-11-21T12:28:00Z"/>
  <w16cex:commentExtensible w16cex:durableId="29089FFA" w16cex:dateUtc="2023-11-22T15:42:00Z"/>
  <w16cex:commentExtensible w16cex:durableId="2911BA4B" w16cex:dateUtc="2023-11-29T13:25:00Z"/>
  <w16cex:commentExtensible w16cex:durableId="290721B7" w16cex:dateUtc="2023-11-21T12:31:00Z"/>
  <w16cex:commentExtensible w16cex:durableId="29104A41" w16cex:dateUtc="2023-11-28T11:15:00Z"/>
  <w16cex:commentExtensible w16cex:durableId="292D2E8D" w16cex:dateUtc="2023-12-20T09:12:00Z"/>
  <w16cex:commentExtensible w16cex:durableId="292D5FBF" w16cex:dateUtc="2023-12-20T12:42:00Z"/>
  <w16cex:commentExtensible w16cex:durableId="292D2EA0" w16cex:dateUtc="2023-12-20T09:13:00Z"/>
  <w16cex:commentExtensible w16cex:durableId="292D5FFE" w16cex:dateUtc="2023-12-20T12:43:00Z"/>
  <w16cex:commentExtensible w16cex:durableId="292D2EAA" w16cex:dateUtc="2023-12-20T09:13:00Z"/>
  <w16cex:commentExtensible w16cex:durableId="292D6012" w16cex:dateUtc="2023-12-20T12:44:00Z"/>
  <w16cex:commentExtensible w16cex:durableId="292D6E69" w16cex:dateUtc="2023-12-20T13:45:00Z"/>
  <w16cex:commentExtensible w16cex:durableId="292D2EB8" w16cex:dateUtc="2023-12-20T09:13:00Z"/>
  <w16cex:commentExtensible w16cex:durableId="292D2ECB" w16cex:dateUtc="2023-12-20T09:13:00Z"/>
  <w16cex:commentExtensible w16cex:durableId="292D611D" w16cex:dateUtc="2023-12-20T12:48:00Z"/>
  <w16cex:commentExtensible w16cex:durableId="2827EC2B" w16cex:dateUtc="2023-06-05T04:07:00Z"/>
  <w16cex:commentExtensible w16cex:durableId="290723D5" w16cex:dateUtc="2023-11-21T12:40:00Z"/>
  <w16cex:commentExtensible w16cex:durableId="2911BFD9" w16cex:dateUtc="2023-11-29T13:49:00Z"/>
  <w16cex:commentExtensible w16cex:durableId="292D2F58" w16cex:dateUtc="2023-12-20T09:16:00Z"/>
  <w16cex:commentExtensible w16cex:durableId="29086630" w16cex:dateUtc="2023-11-22T11:36:00Z"/>
  <w16cex:commentExtensible w16cex:durableId="29104AED" w16cex:dateUtc="2023-11-28T11:18:00Z"/>
  <w16cex:commentExtensible w16cex:durableId="2908667F" w16cex:dateUtc="2023-11-22T11:37:00Z"/>
  <w16cex:commentExtensible w16cex:durableId="29132DD8" w16cex:dateUtc="2023-11-30T15:50:00Z"/>
  <w16cex:commentExtensible w16cex:durableId="290866C1" w16cex:dateUtc="2023-11-22T11:38:00Z"/>
  <w16cex:commentExtensible w16cex:durableId="29132F27" w16cex:dateUtc="2023-11-30T15:56:00Z"/>
  <w16cex:commentExtensible w16cex:durableId="2907274F" w16cex:dateUtc="2023-11-21T12:55:00Z"/>
  <w16cex:commentExtensible w16cex:durableId="29132ED5" w16cex:dateUtc="2023-11-30T15:55:00Z"/>
  <w16cex:commentExtensible w16cex:durableId="292D3193" w16cex:dateUtc="2023-12-20T09:25:00Z"/>
  <w16cex:commentExtensible w16cex:durableId="292D31B0" w16cex:dateUtc="2023-12-20T09:26:00Z"/>
  <w16cex:commentExtensible w16cex:durableId="292D626E" w16cex:dateUtc="2023-12-20T12:54:00Z"/>
  <w16cex:commentExtensible w16cex:durableId="29072FC9" w16cex:dateUtc="2023-11-21T13:31:00Z"/>
  <w16cex:commentExtensible w16cex:durableId="29104C56" w16cex:dateUtc="2023-11-28T11:24:00Z"/>
  <w16cex:commentExtensible w16cex:durableId="292ADE1D" w16cex:dateUtc="2023-12-18T15:05:00Z"/>
  <w16cex:commentExtensible w16cex:durableId="292EA875" w16cex:dateUtc="2023-12-21T12:05:00Z"/>
  <w16cex:commentExtensible w16cex:durableId="2907435D" w16cex:dateUtc="2023-11-21T14:55:00Z"/>
  <w16cex:commentExtensible w16cex:durableId="291061B0" w16cex:dateUtc="2023-11-28T12:55:00Z"/>
  <w16cex:commentExtensible w16cex:durableId="292D322E" w16cex:dateUtc="2023-12-20T09:28:00Z"/>
  <w16cex:commentExtensible w16cex:durableId="292D7310" w16cex:dateUtc="2023-12-20T14:05:00Z"/>
  <w16cex:commentExtensible w16cex:durableId="28D91240" w16cex:dateUtc="2023-10-17T13:01:00Z"/>
  <w16cex:commentExtensible w16cex:durableId="28FDE2B9" w16cex:dateUtc="2023-11-14T12:12:00Z"/>
  <w16cex:commentExtensible w16cex:durableId="10658765" w16cex:dateUtc="2023-11-16T11:13:00Z"/>
  <w16cex:commentExtensible w16cex:durableId="290743BC" w16cex:dateUtc="2023-11-21T14:57:00Z"/>
  <w16cex:commentExtensible w16cex:durableId="7966AE34" w16cex:dateUtc="2023-11-16T11:19:00Z"/>
  <w16cex:commentExtensible w16cex:durableId="29133148" w16cex:dateUtc="2023-11-30T16:05:00Z"/>
  <w16cex:commentExtensible w16cex:durableId="2907460F" w16cex:dateUtc="2023-11-21T15:06:00Z"/>
  <w16cex:commentExtensible w16cex:durableId="29133228" w16cex:dateUtc="2023-11-30T16:09:00Z"/>
  <w16cex:commentExtensible w16cex:durableId="292D3242" w16cex:dateUtc="2023-12-20T09:28:00Z"/>
  <w16cex:commentExtensible w16cex:durableId="292EAB1A" w16cex:dateUtc="2023-12-21T12:16:00Z"/>
  <w16cex:commentExtensible w16cex:durableId="0576A3DF" w16cex:dateUtc="2023-12-11T07:37:00Z"/>
  <w16cex:commentExtensible w16cex:durableId="292ADFC6" w16cex:dateUtc="2023-12-18T15:12:00Z"/>
  <w16cex:commentExtensible w16cex:durableId="292EA52F" w16cex:dateUtc="2023-12-21T11:49:00Z"/>
  <w16cex:commentExtensible w16cex:durableId="05136825" w16cex:dateUtc="2023-12-11T07:40:00Z"/>
  <w16cex:commentExtensible w16cex:durableId="29086758" w16cex:dateUtc="2023-11-22T11:41:00Z"/>
  <w16cex:commentExtensible w16cex:durableId="291064FC" w16cex:dateUtc="2023-11-28T13:09:00Z"/>
  <w16cex:commentExtensible w16cex:durableId="633FD0FD" w16cex:dateUtc="2023-12-11T07:42:00Z"/>
  <w16cex:commentExtensible w16cex:durableId="292AE0CC" w16cex:dateUtc="2023-12-18T15:16:00Z"/>
  <w16cex:commentExtensible w16cex:durableId="53135487" w16cex:dateUtc="2023-11-16T11:26:00Z"/>
  <w16cex:commentExtensible w16cex:durableId="29075E60" w16cex:dateUtc="2023-11-21T16:50:00Z"/>
  <w16cex:commentExtensible w16cex:durableId="2910665E" w16cex:dateUtc="2023-11-28T13:15:00Z"/>
  <w16cex:commentExtensible w16cex:durableId="292E8EAC" w16cex:dateUtc="2023-11-21T14:49:00Z"/>
  <w16cex:commentExtensible w16cex:durableId="292E8EAB" w16cex:dateUtc="2023-11-30T16:02:00Z"/>
  <w16cex:commentExtensible w16cex:durableId="292E8EAA" w16cex:dateUtc="2023-12-20T09:27:00Z"/>
  <w16cex:commentExtensible w16cex:durableId="292EA635" w16cex:dateUtc="2023-12-21T11:55:00Z"/>
  <w16cex:commentExtensible w16cex:durableId="517105B0" w16cex:dateUtc="2023-11-16T11:29:00Z"/>
  <w16cex:commentExtensible w16cex:durableId="29133372" w16cex:dateUtc="2023-11-30T16:14:00Z"/>
  <w16cex:commentExtensible w16cex:durableId="28D928B6" w16cex:dateUtc="2023-10-17T14:37:00Z"/>
  <w16cex:commentExtensible w16cex:durableId="29075FB6" w16cex:dateUtc="2023-11-21T16:56:00Z"/>
  <w16cex:commentExtensible w16cex:durableId="292D32A1" w16cex:dateUtc="2023-12-20T09:30:00Z"/>
  <w16cex:commentExtensible w16cex:durableId="292D6F89" w16cex:dateUtc="2023-12-20T13:50:00Z"/>
  <w16cex:commentExtensible w16cex:durableId="292AE1A4" w16cex:dateUtc="2023-12-18T15:20:00Z"/>
  <w16cex:commentExtensible w16cex:durableId="29086770" w16cex:dateUtc="2023-11-22T11:41:00Z"/>
  <w16cex:commentExtensible w16cex:durableId="291067C2" w16cex:dateUtc="2023-11-28T13:21:00Z"/>
  <w16cex:commentExtensible w16cex:durableId="63A631B3" w16cex:dateUtc="2023-11-16T11:37:00Z"/>
  <w16cex:commentExtensible w16cex:durableId="29199324" w16cex:dateUtc="2023-12-05T12:16:00Z"/>
  <w16cex:commentExtensible w16cex:durableId="29086781" w16cex:dateUtc="2023-11-22T11:41:00Z"/>
  <w16cex:commentExtensible w16cex:durableId="29107EC9" w16cex:dateUtc="2023-11-28T14:59:00Z"/>
  <w16cex:commentExtensible w16cex:durableId="292D3326" w16cex:dateUtc="2023-12-20T09:32:00Z"/>
  <w16cex:commentExtensible w16cex:durableId="292D6FA4" w16cex:dateUtc="2023-12-20T13:50:00Z"/>
  <w16cex:commentExtensible w16cex:durableId="292EB025" w16cex:dateUtc="2023-12-21T12:37:00Z"/>
  <w16cex:commentExtensible w16cex:durableId="292D3351" w16cex:dateUtc="2023-12-20T09:33:00Z"/>
  <w16cex:commentExtensible w16cex:durableId="292D6FA7" w16cex:dateUtc="2023-12-20T13:50:00Z"/>
  <w16cex:commentExtensible w16cex:durableId="292EB0E1" w16cex:dateUtc="2023-12-21T12:41:00Z"/>
  <w16cex:commentExtensible w16cex:durableId="2907611C" w16cex:dateUtc="2023-11-21T17:02:00Z"/>
  <w16cex:commentExtensible w16cex:durableId="2919AB09" w16cex:dateUtc="2023-12-05T13:58:00Z"/>
  <w16cex:commentExtensible w16cex:durableId="292D336B" w16cex:dateUtc="2023-12-20T09:33:00Z"/>
  <w16cex:commentExtensible w16cex:durableId="292D6FE4" w16cex:dateUtc="2023-12-20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5245AB" w16cid:durableId="290865AA"/>
  <w16cid:commentId w16cid:paraId="6846F7FC" w16cid:durableId="291326D4"/>
  <w16cid:commentId w16cid:paraId="5ACE02FE" w16cid:durableId="292D2DDE"/>
  <w16cid:commentId w16cid:paraId="70D8C2FE" w16cid:durableId="292D3F77"/>
  <w16cid:commentId w16cid:paraId="7022B4E8" w16cid:durableId="292D2DDF"/>
  <w16cid:commentId w16cid:paraId="38D5886F" w16cid:durableId="292D4090"/>
  <w16cid:commentId w16cid:paraId="4C51ABED" w16cid:durableId="292D2DE3"/>
  <w16cid:commentId w16cid:paraId="7B65E1C7" w16cid:durableId="292D5DFA"/>
  <w16cid:commentId w16cid:paraId="615483EE" w16cid:durableId="292D6D4C"/>
  <w16cid:commentId w16cid:paraId="6414DA5C" w16cid:durableId="292D2DF5"/>
  <w16cid:commentId w16cid:paraId="1C893CE2" w16cid:durableId="292D5E01"/>
  <w16cid:commentId w16cid:paraId="645FE7F7" w16cid:durableId="292D2E03"/>
  <w16cid:commentId w16cid:paraId="610275B8" w16cid:durableId="292D5E07"/>
  <w16cid:commentId w16cid:paraId="0234B742" w16cid:durableId="292D67B8"/>
  <w16cid:commentId w16cid:paraId="3B671C1E" w16cid:durableId="292D67B7"/>
  <w16cid:commentId w16cid:paraId="7DAE8D21" w16cid:durableId="292D67B6"/>
  <w16cid:commentId w16cid:paraId="2C6920DA" w16cid:durableId="292D67B5"/>
  <w16cid:commentId w16cid:paraId="30CDEF4F" w16cid:durableId="292D6D4E"/>
  <w16cid:commentId w16cid:paraId="4421358B" w16cid:durableId="28CE7F54"/>
  <w16cid:commentId w16cid:paraId="79D152F4" w16cid:durableId="292D2E1D"/>
  <w16cid:commentId w16cid:paraId="1A473FE3" w16cid:durableId="292D5E40"/>
  <w16cid:commentId w16cid:paraId="2272DFA4" w16cid:durableId="292D2E34"/>
  <w16cid:commentId w16cid:paraId="30BB9F96" w16cid:durableId="292D2E42"/>
  <w16cid:commentId w16cid:paraId="6916979D" w16cid:durableId="292D5EF1"/>
  <w16cid:commentId w16cid:paraId="61E714C2" w16cid:durableId="29071D54"/>
  <w16cid:commentId w16cid:paraId="1F163CDF" w16cid:durableId="29132857"/>
  <w16cid:commentId w16cid:paraId="706C7CD0" w16cid:durableId="292D2E4F"/>
  <w16cid:commentId w16cid:paraId="43CFF3E4" w16cid:durableId="2827E725"/>
  <w16cid:commentId w16cid:paraId="7372F6B9" w16cid:durableId="29071E0B"/>
  <w16cid:commentId w16cid:paraId="64292FDF" w16cid:durableId="291328E7"/>
  <w16cid:commentId w16cid:paraId="44DA1EAB" w16cid:durableId="2827E772"/>
  <w16cid:commentId w16cid:paraId="7911C580" w16cid:durableId="2827E79E"/>
  <w16cid:commentId w16cid:paraId="28B57E9C" w16cid:durableId="29071EBF"/>
  <w16cid:commentId w16cid:paraId="690A30DB" w16cid:durableId="290865E4"/>
  <w16cid:commentId w16cid:paraId="134ED29C" w16cid:durableId="29132977"/>
  <w16cid:commentId w16cid:paraId="2623F5D3" w16cid:durableId="29071F21"/>
  <w16cid:commentId w16cid:paraId="01AAE917" w16cid:durableId="29104944"/>
  <w16cid:commentId w16cid:paraId="7CF5D921" w16cid:durableId="29071F64"/>
  <w16cid:commentId w16cid:paraId="4231A28F" w16cid:durableId="292D5F1E"/>
  <w16cid:commentId w16cid:paraId="15BAE1B2" w16cid:durableId="29071FA1"/>
  <w16cid:commentId w16cid:paraId="26CD19FC" w16cid:durableId="29132B26"/>
  <w16cid:commentId w16cid:paraId="52F1519C" w16cid:durableId="290720DE"/>
  <w16cid:commentId w16cid:paraId="240F32F1" w16cid:durableId="29089FFA"/>
  <w16cid:commentId w16cid:paraId="415C20B0" w16cid:durableId="2911BA4B"/>
  <w16cid:commentId w16cid:paraId="600CDF01" w16cid:durableId="290721B7"/>
  <w16cid:commentId w16cid:paraId="7975E5F1" w16cid:durableId="29104A41"/>
  <w16cid:commentId w16cid:paraId="08D7E49F" w16cid:durableId="292D2E8D"/>
  <w16cid:commentId w16cid:paraId="6A7121DE" w16cid:durableId="292D5FBF"/>
  <w16cid:commentId w16cid:paraId="74F018D7" w16cid:durableId="292D2EA0"/>
  <w16cid:commentId w16cid:paraId="12DEB12A" w16cid:durableId="292D5FFE"/>
  <w16cid:commentId w16cid:paraId="728E2DB0" w16cid:durableId="292D2EAA"/>
  <w16cid:commentId w16cid:paraId="4C5F16BE" w16cid:durableId="292D6012"/>
  <w16cid:commentId w16cid:paraId="6A71027D" w16cid:durableId="292D6E69"/>
  <w16cid:commentId w16cid:paraId="16930C98" w16cid:durableId="292D2EB8"/>
  <w16cid:commentId w16cid:paraId="56B9D823" w16cid:durableId="292D2ECB"/>
  <w16cid:commentId w16cid:paraId="441521DB" w16cid:durableId="292D611D"/>
  <w16cid:commentId w16cid:paraId="0078D35A" w16cid:durableId="2827EC2B"/>
  <w16cid:commentId w16cid:paraId="40728ADA" w16cid:durableId="290723D5"/>
  <w16cid:commentId w16cid:paraId="35395321" w16cid:durableId="2911BFD9"/>
  <w16cid:commentId w16cid:paraId="383E2CBA" w16cid:durableId="292D2F58"/>
  <w16cid:commentId w16cid:paraId="78CBF48F" w16cid:durableId="29086630"/>
  <w16cid:commentId w16cid:paraId="1B98ACB0" w16cid:durableId="29104AED"/>
  <w16cid:commentId w16cid:paraId="3CCFE7B0" w16cid:durableId="2908667F"/>
  <w16cid:commentId w16cid:paraId="7893EC07" w16cid:durableId="29132DD8"/>
  <w16cid:commentId w16cid:paraId="74BAC013" w16cid:durableId="290866C1"/>
  <w16cid:commentId w16cid:paraId="3645F618" w16cid:durableId="29132F27"/>
  <w16cid:commentId w16cid:paraId="2A7C740E" w16cid:durableId="2907274F"/>
  <w16cid:commentId w16cid:paraId="2D488820" w16cid:durableId="29132ED5"/>
  <w16cid:commentId w16cid:paraId="381DD6B0" w16cid:durableId="292D3193"/>
  <w16cid:commentId w16cid:paraId="31BD56EF" w16cid:durableId="292D31B0"/>
  <w16cid:commentId w16cid:paraId="0844F9EF" w16cid:durableId="292D626E"/>
  <w16cid:commentId w16cid:paraId="15FE70DA" w16cid:durableId="29072FC9"/>
  <w16cid:commentId w16cid:paraId="24B7437E" w16cid:durableId="29104C56"/>
  <w16cid:commentId w16cid:paraId="19FF940B" w16cid:durableId="292ADE1D"/>
  <w16cid:commentId w16cid:paraId="4931C590" w16cid:durableId="292EA875"/>
  <w16cid:commentId w16cid:paraId="0F602153" w16cid:durableId="2907435D"/>
  <w16cid:commentId w16cid:paraId="6708805B" w16cid:durableId="291061B0"/>
  <w16cid:commentId w16cid:paraId="37B93496" w16cid:durableId="292D322E"/>
  <w16cid:commentId w16cid:paraId="05F6AC18" w16cid:durableId="292D7310"/>
  <w16cid:commentId w16cid:paraId="3B1C6802" w16cid:durableId="28D91240"/>
  <w16cid:commentId w16cid:paraId="5BD2C60B" w16cid:durableId="28FDE2B9"/>
  <w16cid:commentId w16cid:paraId="10BA8AE6" w16cid:durableId="10658765"/>
  <w16cid:commentId w16cid:paraId="4E896AF5" w16cid:durableId="290743BC"/>
  <w16cid:commentId w16cid:paraId="10BAAC4C" w16cid:durableId="7966AE34"/>
  <w16cid:commentId w16cid:paraId="569C6EED" w16cid:durableId="29133148"/>
  <w16cid:commentId w16cid:paraId="60F18BA9" w16cid:durableId="2907460F"/>
  <w16cid:commentId w16cid:paraId="3B32B4F7" w16cid:durableId="29133228"/>
  <w16cid:commentId w16cid:paraId="06A2F80C" w16cid:durableId="292D3242"/>
  <w16cid:commentId w16cid:paraId="381E3773" w16cid:durableId="292EAB1A"/>
  <w16cid:commentId w16cid:paraId="46AE7EE9" w16cid:durableId="0576A3DF"/>
  <w16cid:commentId w16cid:paraId="7EA15087" w16cid:durableId="292ADFC6"/>
  <w16cid:commentId w16cid:paraId="7B95B53E" w16cid:durableId="292EA52F"/>
  <w16cid:commentId w16cid:paraId="4142CCBD" w16cid:durableId="05136825"/>
  <w16cid:commentId w16cid:paraId="693E1A1E" w16cid:durableId="29086758"/>
  <w16cid:commentId w16cid:paraId="62AE698A" w16cid:durableId="291064FC"/>
  <w16cid:commentId w16cid:paraId="7832C919" w16cid:durableId="633FD0FD"/>
  <w16cid:commentId w16cid:paraId="25C19F31" w16cid:durableId="292AE0CC"/>
  <w16cid:commentId w16cid:paraId="0BBF6060" w16cid:durableId="53135487"/>
  <w16cid:commentId w16cid:paraId="4D235F89" w16cid:durableId="29075E60"/>
  <w16cid:commentId w16cid:paraId="406771C5" w16cid:durableId="2910665E"/>
  <w16cid:commentId w16cid:paraId="671526D6" w16cid:durableId="292E8EAC"/>
  <w16cid:commentId w16cid:paraId="317FC5B9" w16cid:durableId="292E8EAB"/>
  <w16cid:commentId w16cid:paraId="0DD11151" w16cid:durableId="292E8EAA"/>
  <w16cid:commentId w16cid:paraId="12D6728E" w16cid:durableId="292EA635"/>
  <w16cid:commentId w16cid:paraId="593924F5" w16cid:durableId="517105B0"/>
  <w16cid:commentId w16cid:paraId="3C47C8A3" w16cid:durableId="29133372"/>
  <w16cid:commentId w16cid:paraId="258EB795" w16cid:durableId="28D928B6"/>
  <w16cid:commentId w16cid:paraId="6B436F41" w16cid:durableId="29075FB6"/>
  <w16cid:commentId w16cid:paraId="45378273" w16cid:durableId="292D32A1"/>
  <w16cid:commentId w16cid:paraId="00648030" w16cid:durableId="292D6F89"/>
  <w16cid:commentId w16cid:paraId="2AACEE8F" w16cid:durableId="292AE1A4"/>
  <w16cid:commentId w16cid:paraId="5B7126D5" w16cid:durableId="29086770"/>
  <w16cid:commentId w16cid:paraId="4542D673" w16cid:durableId="291067C2"/>
  <w16cid:commentId w16cid:paraId="24B281FA" w16cid:durableId="63A631B3"/>
  <w16cid:commentId w16cid:paraId="62936176" w16cid:durableId="29199324"/>
  <w16cid:commentId w16cid:paraId="36AD465A" w16cid:durableId="29086781"/>
  <w16cid:commentId w16cid:paraId="1860F142" w16cid:durableId="29107EC9"/>
  <w16cid:commentId w16cid:paraId="518AE92B" w16cid:durableId="292D3326"/>
  <w16cid:commentId w16cid:paraId="7291DF6B" w16cid:durableId="292D6FA4"/>
  <w16cid:commentId w16cid:paraId="382E6709" w16cid:durableId="292EB025"/>
  <w16cid:commentId w16cid:paraId="1E212272" w16cid:durableId="292D3351"/>
  <w16cid:commentId w16cid:paraId="5A22CE13" w16cid:durableId="292D6FA7"/>
  <w16cid:commentId w16cid:paraId="615F2F4D" w16cid:durableId="292EB0E1"/>
  <w16cid:commentId w16cid:paraId="1C8857C9" w16cid:durableId="2907611C"/>
  <w16cid:commentId w16cid:paraId="7681A597" w16cid:durableId="2919AB09"/>
  <w16cid:commentId w16cid:paraId="2E2EB837" w16cid:durableId="292D336B"/>
  <w16cid:commentId w16cid:paraId="54E7FDC3" w16cid:durableId="292D6F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684FA" w14:textId="77777777" w:rsidR="001266CE" w:rsidRDefault="001266CE" w:rsidP="00B72663">
      <w:pPr>
        <w:spacing w:line="240" w:lineRule="auto"/>
      </w:pPr>
      <w:r>
        <w:separator/>
      </w:r>
    </w:p>
  </w:endnote>
  <w:endnote w:type="continuationSeparator" w:id="0">
    <w:p w14:paraId="4AAE47E2" w14:textId="77777777" w:rsidR="001266CE" w:rsidRDefault="001266CE" w:rsidP="00B72663">
      <w:pPr>
        <w:spacing w:line="240" w:lineRule="auto"/>
      </w:pPr>
      <w:r>
        <w:continuationSeparator/>
      </w:r>
    </w:p>
  </w:endnote>
  <w:endnote w:type="continuationNotice" w:id="1">
    <w:p w14:paraId="2FDC3180" w14:textId="77777777" w:rsidR="001266CE" w:rsidRDefault="001266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FA25" w14:textId="6764507D" w:rsidR="009446C6" w:rsidRPr="00A33AB4" w:rsidRDefault="005F69A8"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noProof/>
        <w:sz w:val="16"/>
        <w:szCs w:val="16"/>
      </w:rPr>
      <mc:AlternateContent>
        <mc:Choice Requires="wps">
          <w:drawing>
            <wp:anchor distT="0" distB="0" distL="114300" distR="114300" simplePos="0" relativeHeight="251658241" behindDoc="0" locked="0" layoutInCell="0" allowOverlap="1" wp14:anchorId="0E70B510" wp14:editId="2ECDA34C">
              <wp:simplePos x="0" y="0"/>
              <wp:positionH relativeFrom="page">
                <wp:align>center</wp:align>
              </wp:positionH>
              <wp:positionV relativeFrom="page">
                <wp:align>bottom</wp:align>
              </wp:positionV>
              <wp:extent cx="7772400" cy="463550"/>
              <wp:effectExtent l="0" t="0" r="0" b="12700"/>
              <wp:wrapNone/>
              <wp:docPr id="1" name="Text Box 1" descr="{&quot;HashCode&quot;:1231056682,&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97ACD" w14:textId="46954474" w:rsidR="005F69A8" w:rsidRPr="00AD7EBC" w:rsidRDefault="005F69A8" w:rsidP="00AD7EBC">
                          <w:pPr>
                            <w:jc w:val="center"/>
                            <w:rPr>
                              <w:rFonts w:ascii="Calibri" w:hAnsi="Calibri" w:cs="Calibri"/>
                              <w:color w:val="00800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E70B510" id="_x0000_t202" coordsize="21600,21600" o:spt="202" path="m,l,21600r21600,l21600,xe">
              <v:stroke joinstyle="miter"/>
              <v:path gradientshapeok="t" o:connecttype="rect"/>
            </v:shapetype>
            <v:shape id="Text Box 1" o:spid="_x0000_s1041" type="#_x0000_t202" alt="{&quot;HashCode&quot;:1231056682,&quot;Height&quot;:9999999.0,&quot;Width&quot;:9999999.0,&quot;Placement&quot;:&quot;Footer&quot;,&quot;Index&quot;:&quot;Primary&quot;,&quot;Section&quot;:1,&quot;Top&quot;:0.0,&quot;Left&quot;:0.0}" style="position:absolute;margin-left:0;margin-top:0;width:612pt;height:36.5pt;z-index:25165824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7B597ACD" w14:textId="46954474" w:rsidR="005F69A8" w:rsidRPr="00AD7EBC" w:rsidRDefault="005F69A8" w:rsidP="00AD7EBC">
                    <w:pPr>
                      <w:jc w:val="center"/>
                      <w:rPr>
                        <w:rFonts w:ascii="Calibri" w:hAnsi="Calibri" w:cs="Calibri"/>
                        <w:color w:val="008000"/>
                      </w:rPr>
                    </w:pPr>
                  </w:p>
                </w:txbxContent>
              </v:textbox>
              <w10:wrap anchorx="page" anchory="page"/>
            </v:shape>
          </w:pict>
        </mc:Fallback>
      </mc:AlternateContent>
    </w:r>
    <w:r w:rsidR="009446C6">
      <w:rPr>
        <w:rFonts w:cs="Arial"/>
        <w:sz w:val="16"/>
        <w:szCs w:val="16"/>
      </w:rPr>
      <w:tab/>
    </w:r>
    <w:r w:rsidR="009446C6">
      <w:rPr>
        <w:rFonts w:cs="Arial"/>
        <w:sz w:val="16"/>
        <w:szCs w:val="16"/>
      </w:rPr>
      <w:tab/>
    </w:r>
    <w:r w:rsidR="009446C6" w:rsidRPr="000660DF">
      <w:rPr>
        <w:rFonts w:cs="Arial"/>
        <w:sz w:val="16"/>
        <w:szCs w:val="16"/>
        <w:lang w:val="en-US"/>
      </w:rPr>
      <w:t xml:space="preserve">Page </w:t>
    </w:r>
    <w:r w:rsidR="009446C6" w:rsidRPr="000660DF">
      <w:rPr>
        <w:rFonts w:cs="Arial"/>
        <w:sz w:val="16"/>
        <w:szCs w:val="16"/>
        <w:lang w:val="en-US"/>
      </w:rPr>
      <w:fldChar w:fldCharType="begin"/>
    </w:r>
    <w:r w:rsidR="009446C6" w:rsidRPr="000660DF">
      <w:rPr>
        <w:rFonts w:cs="Arial"/>
        <w:sz w:val="16"/>
        <w:szCs w:val="16"/>
        <w:lang w:val="en-US"/>
      </w:rPr>
      <w:instrText xml:space="preserve"> PAGE </w:instrText>
    </w:r>
    <w:r w:rsidR="009446C6" w:rsidRPr="000660DF">
      <w:rPr>
        <w:rFonts w:cs="Arial"/>
        <w:sz w:val="16"/>
        <w:szCs w:val="16"/>
        <w:lang w:val="en-US"/>
      </w:rPr>
      <w:fldChar w:fldCharType="separate"/>
    </w:r>
    <w:r w:rsidR="009446C6">
      <w:rPr>
        <w:rFonts w:cs="Arial"/>
        <w:noProof/>
        <w:sz w:val="16"/>
        <w:szCs w:val="16"/>
        <w:lang w:val="en-US"/>
      </w:rPr>
      <w:t>3</w:t>
    </w:r>
    <w:r w:rsidR="009446C6" w:rsidRPr="000660DF">
      <w:rPr>
        <w:rFonts w:cs="Arial"/>
        <w:sz w:val="16"/>
        <w:szCs w:val="16"/>
        <w:lang w:val="en-US"/>
      </w:rPr>
      <w:fldChar w:fldCharType="end"/>
    </w:r>
    <w:r w:rsidR="009446C6" w:rsidRPr="000660DF">
      <w:rPr>
        <w:rFonts w:cs="Arial"/>
        <w:sz w:val="16"/>
        <w:szCs w:val="16"/>
        <w:lang w:val="en-US"/>
      </w:rPr>
      <w:t xml:space="preserve"> of </w:t>
    </w:r>
    <w:r w:rsidR="009446C6" w:rsidRPr="000660DF">
      <w:rPr>
        <w:rFonts w:cs="Arial"/>
        <w:sz w:val="16"/>
        <w:szCs w:val="16"/>
        <w:lang w:val="en-US"/>
      </w:rPr>
      <w:fldChar w:fldCharType="begin"/>
    </w:r>
    <w:r w:rsidR="009446C6" w:rsidRPr="000660DF">
      <w:rPr>
        <w:rFonts w:cs="Arial"/>
        <w:sz w:val="16"/>
        <w:szCs w:val="16"/>
        <w:lang w:val="en-US"/>
      </w:rPr>
      <w:instrText xml:space="preserve"> NUMPAGES </w:instrText>
    </w:r>
    <w:r w:rsidR="009446C6" w:rsidRPr="000660DF">
      <w:rPr>
        <w:rFonts w:cs="Arial"/>
        <w:sz w:val="16"/>
        <w:szCs w:val="16"/>
        <w:lang w:val="en-US"/>
      </w:rPr>
      <w:fldChar w:fldCharType="separate"/>
    </w:r>
    <w:r w:rsidR="009446C6">
      <w:rPr>
        <w:rFonts w:cs="Arial"/>
        <w:noProof/>
        <w:sz w:val="16"/>
        <w:szCs w:val="16"/>
        <w:lang w:val="en-US"/>
      </w:rPr>
      <w:t>8</w:t>
    </w:r>
    <w:r w:rsidR="009446C6" w:rsidRPr="000660DF">
      <w:rPr>
        <w:rFonts w:cs="Arial"/>
        <w:sz w:val="16"/>
        <w:szCs w:val="16"/>
        <w:lang w:val="en-US"/>
      </w:rPr>
      <w:fldChar w:fldCharType="end"/>
    </w:r>
    <w:r w:rsidR="009446C6">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DA43F" w14:textId="77777777" w:rsidR="001266CE" w:rsidRDefault="001266CE" w:rsidP="00B72663">
      <w:pPr>
        <w:spacing w:line="240" w:lineRule="auto"/>
      </w:pPr>
      <w:r>
        <w:separator/>
      </w:r>
    </w:p>
  </w:footnote>
  <w:footnote w:type="continuationSeparator" w:id="0">
    <w:p w14:paraId="7B4FD17E" w14:textId="77777777" w:rsidR="001266CE" w:rsidRDefault="001266CE" w:rsidP="00B72663">
      <w:pPr>
        <w:spacing w:line="240" w:lineRule="auto"/>
      </w:pPr>
      <w:r>
        <w:continuationSeparator/>
      </w:r>
    </w:p>
  </w:footnote>
  <w:footnote w:type="continuationNotice" w:id="1">
    <w:p w14:paraId="5DF74C38" w14:textId="77777777" w:rsidR="001266CE" w:rsidRDefault="001266CE">
      <w:pPr>
        <w:spacing w:line="240" w:lineRule="auto"/>
      </w:pPr>
    </w:p>
  </w:footnote>
  <w:footnote w:id="2">
    <w:p w14:paraId="4D52288F" w14:textId="77777777" w:rsidR="007C5B93" w:rsidRDefault="007C5B93" w:rsidP="007C5B93">
      <w:pPr>
        <w:pStyle w:val="FootnoteText"/>
      </w:pPr>
      <w:r>
        <w:rPr>
          <w:rStyle w:val="FootnoteReference"/>
        </w:rPr>
        <w:footnoteRef/>
      </w:r>
      <w:r>
        <w:t xml:space="preserve"> Which are, post Brexit, retained UK law, i.e., in their retained forms they are still applicable in GB.</w:t>
      </w:r>
    </w:p>
    <w:p w14:paraId="7CC028DD" w14:textId="63EAD64E" w:rsidR="007C5B93" w:rsidRDefault="007C5B93">
      <w:pPr>
        <w:pStyle w:val="FootnoteText"/>
      </w:pPr>
    </w:p>
  </w:footnote>
  <w:footnote w:id="3">
    <w:p w14:paraId="74A29506" w14:textId="477E5664" w:rsidR="004B25DA" w:rsidRDefault="004B25DA">
      <w:pPr>
        <w:pStyle w:val="FootnoteText"/>
        <w:rPr>
          <w:del w:id="73" w:author="Lizzie Timmins (ESO)" w:date="2023-12-20T13:44:00Z"/>
        </w:rPr>
      </w:pPr>
      <w:del w:id="74" w:author="Lizzie Timmins (ESO)" w:date="2023-12-20T13:44:00Z">
        <w:r>
          <w:rPr>
            <w:rStyle w:val="FootnoteReference"/>
          </w:rPr>
          <w:footnoteRef/>
        </w:r>
        <w:r>
          <w:delText xml:space="preserve"> Or this more accurately described as a dearth of dispatchable flexible generation &lt;100MW.</w:delText>
        </w:r>
      </w:del>
    </w:p>
  </w:footnote>
  <w:footnote w:id="4">
    <w:p w14:paraId="749EF594" w14:textId="6AD5715A" w:rsidR="00F570F7" w:rsidRDefault="00F570F7">
      <w:pPr>
        <w:pStyle w:val="FootnoteText"/>
      </w:pPr>
      <w:r>
        <w:rPr>
          <w:rStyle w:val="FootnoteReference"/>
        </w:rPr>
        <w:footnoteRef/>
      </w:r>
      <w:r>
        <w:t xml:space="preserve"> </w:t>
      </w:r>
      <w:r w:rsidR="001C4DE8" w:rsidRPr="000A39CB">
        <w:rPr>
          <w:sz w:val="16"/>
          <w:szCs w:val="16"/>
        </w:rPr>
        <w:t>BEIS is now referred to as Department for Energy Security and Net-Zero (DESNZ)</w:t>
      </w:r>
      <w:r w:rsidR="001C4DE8">
        <w:rPr>
          <w:sz w:val="16"/>
          <w:szCs w:val="16"/>
        </w:rPr>
        <w:t>.</w:t>
      </w:r>
    </w:p>
  </w:footnote>
  <w:footnote w:id="5">
    <w:p w14:paraId="5AD5E7ED" w14:textId="0D7C0615" w:rsidR="00B53309" w:rsidRDefault="00B53309">
      <w:pPr>
        <w:pStyle w:val="FootnoteText"/>
      </w:pPr>
    </w:p>
  </w:footnote>
  <w:footnote w:id="6">
    <w:p w14:paraId="05011479" w14:textId="77777777" w:rsidR="001733B5" w:rsidRPr="007B52AF" w:rsidRDefault="001733B5" w:rsidP="001733B5">
      <w:pPr>
        <w:spacing w:line="240" w:lineRule="auto"/>
        <w:jc w:val="both"/>
        <w:textAlignment w:val="baseline"/>
        <w:rPr>
          <w:rFonts w:eastAsia="Times New Roman"/>
          <w:sz w:val="16"/>
          <w:szCs w:val="16"/>
          <w:u w:val="single"/>
          <w:lang w:eastAsia="en-GB"/>
        </w:rPr>
      </w:pPr>
      <w:r>
        <w:rPr>
          <w:rStyle w:val="FootnoteReference"/>
        </w:rPr>
        <w:footnoteRef/>
      </w:r>
      <w:r>
        <w:t xml:space="preserve"> </w:t>
      </w:r>
      <w:r w:rsidRPr="00CE2F12">
        <w:rPr>
          <w:rFonts w:eastAsia="Times New Roman"/>
          <w:sz w:val="16"/>
          <w:szCs w:val="16"/>
          <w:lang w:eastAsia="en-GB"/>
        </w:rPr>
        <w:t>All costs/savings based on modification implemented from 2022.</w:t>
      </w:r>
      <w:r w:rsidRPr="00CE2F12">
        <w:rPr>
          <w:rFonts w:eastAsia="Times New Roman"/>
          <w:sz w:val="16"/>
          <w:szCs w:val="16"/>
          <w:vertAlign w:val="superscript"/>
          <w:lang w:eastAsia="en-GB"/>
        </w:rPr>
        <w:t xml:space="preserve">1 </w:t>
      </w:r>
      <w:r w:rsidRPr="00CE2F12">
        <w:rPr>
          <w:rFonts w:eastAsia="Times New Roman"/>
          <w:sz w:val="16"/>
          <w:szCs w:val="16"/>
          <w:lang w:eastAsia="en-GB"/>
        </w:rPr>
        <w:t>From 2029 in the “Leading the Way” FES scenario.</w:t>
      </w:r>
      <w:r w:rsidRPr="007B52AF">
        <w:rPr>
          <w:rFonts w:eastAsia="Times New Roman"/>
          <w:sz w:val="16"/>
          <w:szCs w:val="16"/>
          <w:u w:val="single"/>
          <w:lang w:eastAsia="en-GB"/>
        </w:rPr>
        <w:t xml:space="preserve"> </w:t>
      </w:r>
    </w:p>
    <w:p w14:paraId="157B1337" w14:textId="77777777" w:rsidR="001733B5" w:rsidRDefault="001733B5" w:rsidP="001733B5">
      <w:pPr>
        <w:pStyle w:val="FootnoteText"/>
      </w:pPr>
    </w:p>
  </w:footnote>
  <w:footnote w:id="7">
    <w:p w14:paraId="69BF1724"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681E1C">
        <w:t>Electricity Balancing Regulation</w:t>
      </w:r>
      <w:r w:rsidRPr="005603D9">
        <w:t xml:space="preserve"> (</w:t>
      </w:r>
      <w:r w:rsidR="00681E1C">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5EAE" w14:textId="68BB2DAF" w:rsidR="000E6646" w:rsidRDefault="009446C6" w:rsidP="000E6646">
    <w:pPr>
      <w:pStyle w:val="Header"/>
      <w:ind w:left="720" w:firstLine="720"/>
      <w:jc w:val="right"/>
    </w:pPr>
    <w:bookmarkStart w:id="129" w:name="_Hlk31876634"/>
    <w:bookmarkStart w:id="130" w:name="_Hlk31876635"/>
    <w:r>
      <w:tab/>
    </w:r>
    <w:bookmarkEnd w:id="129"/>
    <w:bookmarkEnd w:id="130"/>
    <w:r w:rsidR="004B767D">
      <w:t>Workgroup Report</w:t>
    </w:r>
    <w:r w:rsidR="000E6646">
      <w:t xml:space="preserve"> </w:t>
    </w:r>
    <w:r w:rsidR="000E6646" w:rsidRPr="00F80295">
      <w:t>GC</w:t>
    </w:r>
    <w:r w:rsidR="00F80295" w:rsidRPr="00F80295">
      <w:t>0117</w:t>
    </w:r>
    <w:r w:rsidR="000E6646">
      <w:t xml:space="preserve"> </w:t>
    </w:r>
  </w:p>
  <w:p w14:paraId="0AC82C44" w14:textId="5B8D8DBD"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4B906AA3" wp14:editId="0ABD3C8B">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925A1A" w:rsidRPr="002E56DC">
      <w:t>17 January</w:t>
    </w:r>
    <w:r w:rsidR="000E6646" w:rsidRPr="002E56DC">
      <w:t xml:space="preserve"> </w:t>
    </w:r>
    <w:r w:rsidR="001833CE" w:rsidRPr="002E56DC">
      <w:t>202</w:t>
    </w:r>
    <w:r w:rsidR="0022641F" w:rsidRPr="002E56DC">
      <w:t>4</w:t>
    </w:r>
  </w:p>
  <w:p w14:paraId="3C56EFD7"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6389"/>
    <w:multiLevelType w:val="multilevel"/>
    <w:tmpl w:val="907A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E64B16"/>
    <w:multiLevelType w:val="hybridMultilevel"/>
    <w:tmpl w:val="B1D4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D3935"/>
    <w:multiLevelType w:val="multilevel"/>
    <w:tmpl w:val="E01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56DCE"/>
    <w:multiLevelType w:val="multilevel"/>
    <w:tmpl w:val="910C19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9211FD"/>
    <w:multiLevelType w:val="hybridMultilevel"/>
    <w:tmpl w:val="89449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BE24E4"/>
    <w:multiLevelType w:val="hybridMultilevel"/>
    <w:tmpl w:val="DE9469F0"/>
    <w:lvl w:ilvl="0" w:tplc="7A48A0CA">
      <w:start w:val="1"/>
      <w:numFmt w:val="bullet"/>
      <w:lvlText w:val="•"/>
      <w:lvlJc w:val="left"/>
      <w:pPr>
        <w:tabs>
          <w:tab w:val="num" w:pos="1080"/>
        </w:tabs>
        <w:ind w:left="1080" w:hanging="360"/>
      </w:pPr>
      <w:rPr>
        <w:rFonts w:ascii="Arial" w:hAnsi="Arial" w:hint="default"/>
      </w:rPr>
    </w:lvl>
    <w:lvl w:ilvl="1" w:tplc="0CBABD44" w:tentative="1">
      <w:start w:val="1"/>
      <w:numFmt w:val="bullet"/>
      <w:lvlText w:val="•"/>
      <w:lvlJc w:val="left"/>
      <w:pPr>
        <w:tabs>
          <w:tab w:val="num" w:pos="1800"/>
        </w:tabs>
        <w:ind w:left="1800" w:hanging="360"/>
      </w:pPr>
      <w:rPr>
        <w:rFonts w:ascii="Arial" w:hAnsi="Arial" w:hint="default"/>
      </w:rPr>
    </w:lvl>
    <w:lvl w:ilvl="2" w:tplc="7826C5B4" w:tentative="1">
      <w:start w:val="1"/>
      <w:numFmt w:val="bullet"/>
      <w:lvlText w:val="•"/>
      <w:lvlJc w:val="left"/>
      <w:pPr>
        <w:tabs>
          <w:tab w:val="num" w:pos="2520"/>
        </w:tabs>
        <w:ind w:left="2520" w:hanging="360"/>
      </w:pPr>
      <w:rPr>
        <w:rFonts w:ascii="Arial" w:hAnsi="Arial" w:hint="default"/>
      </w:rPr>
    </w:lvl>
    <w:lvl w:ilvl="3" w:tplc="18A851C8" w:tentative="1">
      <w:start w:val="1"/>
      <w:numFmt w:val="bullet"/>
      <w:lvlText w:val="•"/>
      <w:lvlJc w:val="left"/>
      <w:pPr>
        <w:tabs>
          <w:tab w:val="num" w:pos="3240"/>
        </w:tabs>
        <w:ind w:left="3240" w:hanging="360"/>
      </w:pPr>
      <w:rPr>
        <w:rFonts w:ascii="Arial" w:hAnsi="Arial" w:hint="default"/>
      </w:rPr>
    </w:lvl>
    <w:lvl w:ilvl="4" w:tplc="D74E8C5E" w:tentative="1">
      <w:start w:val="1"/>
      <w:numFmt w:val="bullet"/>
      <w:lvlText w:val="•"/>
      <w:lvlJc w:val="left"/>
      <w:pPr>
        <w:tabs>
          <w:tab w:val="num" w:pos="3960"/>
        </w:tabs>
        <w:ind w:left="3960" w:hanging="360"/>
      </w:pPr>
      <w:rPr>
        <w:rFonts w:ascii="Arial" w:hAnsi="Arial" w:hint="default"/>
      </w:rPr>
    </w:lvl>
    <w:lvl w:ilvl="5" w:tplc="71380536" w:tentative="1">
      <w:start w:val="1"/>
      <w:numFmt w:val="bullet"/>
      <w:lvlText w:val="•"/>
      <w:lvlJc w:val="left"/>
      <w:pPr>
        <w:tabs>
          <w:tab w:val="num" w:pos="4680"/>
        </w:tabs>
        <w:ind w:left="4680" w:hanging="360"/>
      </w:pPr>
      <w:rPr>
        <w:rFonts w:ascii="Arial" w:hAnsi="Arial" w:hint="default"/>
      </w:rPr>
    </w:lvl>
    <w:lvl w:ilvl="6" w:tplc="2E9EE502" w:tentative="1">
      <w:start w:val="1"/>
      <w:numFmt w:val="bullet"/>
      <w:lvlText w:val="•"/>
      <w:lvlJc w:val="left"/>
      <w:pPr>
        <w:tabs>
          <w:tab w:val="num" w:pos="5400"/>
        </w:tabs>
        <w:ind w:left="5400" w:hanging="360"/>
      </w:pPr>
      <w:rPr>
        <w:rFonts w:ascii="Arial" w:hAnsi="Arial" w:hint="default"/>
      </w:rPr>
    </w:lvl>
    <w:lvl w:ilvl="7" w:tplc="3B22F9FE" w:tentative="1">
      <w:start w:val="1"/>
      <w:numFmt w:val="bullet"/>
      <w:lvlText w:val="•"/>
      <w:lvlJc w:val="left"/>
      <w:pPr>
        <w:tabs>
          <w:tab w:val="num" w:pos="6120"/>
        </w:tabs>
        <w:ind w:left="6120" w:hanging="360"/>
      </w:pPr>
      <w:rPr>
        <w:rFonts w:ascii="Arial" w:hAnsi="Arial" w:hint="default"/>
      </w:rPr>
    </w:lvl>
    <w:lvl w:ilvl="8" w:tplc="23FCFF08" w:tentative="1">
      <w:start w:val="1"/>
      <w:numFmt w:val="bullet"/>
      <w:lvlText w:val="•"/>
      <w:lvlJc w:val="left"/>
      <w:pPr>
        <w:tabs>
          <w:tab w:val="num" w:pos="6840"/>
        </w:tabs>
        <w:ind w:left="6840" w:hanging="360"/>
      </w:pPr>
      <w:rPr>
        <w:rFonts w:ascii="Arial" w:hAnsi="Arial" w:hint="default"/>
      </w:rPr>
    </w:lvl>
  </w:abstractNum>
  <w:abstractNum w:abstractNumId="6" w15:restartNumberingAfterBreak="0">
    <w:nsid w:val="119D649C"/>
    <w:multiLevelType w:val="hybridMultilevel"/>
    <w:tmpl w:val="2520A3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2B551EE"/>
    <w:multiLevelType w:val="multilevel"/>
    <w:tmpl w:val="C15ECE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B66BF"/>
    <w:multiLevelType w:val="multilevel"/>
    <w:tmpl w:val="10BEAF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777CD1"/>
    <w:multiLevelType w:val="multilevel"/>
    <w:tmpl w:val="3D242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B1D5ED8"/>
    <w:multiLevelType w:val="hybridMultilevel"/>
    <w:tmpl w:val="ACEEAC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CB342DE"/>
    <w:multiLevelType w:val="multilevel"/>
    <w:tmpl w:val="DBBE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376011"/>
    <w:multiLevelType w:val="hybridMultilevel"/>
    <w:tmpl w:val="C2D4B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620CE3"/>
    <w:multiLevelType w:val="hybridMultilevel"/>
    <w:tmpl w:val="6106BD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8946887"/>
    <w:multiLevelType w:val="hybridMultilevel"/>
    <w:tmpl w:val="BFA22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C37025"/>
    <w:multiLevelType w:val="multilevel"/>
    <w:tmpl w:val="313AD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A544C9"/>
    <w:multiLevelType w:val="hybridMultilevel"/>
    <w:tmpl w:val="A846F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DB4DFC"/>
    <w:multiLevelType w:val="multilevel"/>
    <w:tmpl w:val="0F42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E54BE2"/>
    <w:multiLevelType w:val="hybridMultilevel"/>
    <w:tmpl w:val="80A48EF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AED05D9"/>
    <w:multiLevelType w:val="multilevel"/>
    <w:tmpl w:val="2928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B78562C"/>
    <w:multiLevelType w:val="hybridMultilevel"/>
    <w:tmpl w:val="3EF6C2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C1F6127"/>
    <w:multiLevelType w:val="hybridMultilevel"/>
    <w:tmpl w:val="B6EE4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874586"/>
    <w:multiLevelType w:val="hybridMultilevel"/>
    <w:tmpl w:val="BB4A93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2DD15C85"/>
    <w:multiLevelType w:val="multilevel"/>
    <w:tmpl w:val="381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ED14614"/>
    <w:multiLevelType w:val="multilevel"/>
    <w:tmpl w:val="639A9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7B778B"/>
    <w:multiLevelType w:val="hybridMultilevel"/>
    <w:tmpl w:val="DCD2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AB3A15"/>
    <w:multiLevelType w:val="multilevel"/>
    <w:tmpl w:val="DCAE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E52436"/>
    <w:multiLevelType w:val="hybridMultilevel"/>
    <w:tmpl w:val="E7E0F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8C17B9"/>
    <w:multiLevelType w:val="multilevel"/>
    <w:tmpl w:val="9F9A8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B53C94"/>
    <w:multiLevelType w:val="hybridMultilevel"/>
    <w:tmpl w:val="9336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A949DA"/>
    <w:multiLevelType w:val="hybridMultilevel"/>
    <w:tmpl w:val="E698E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CE42DC5"/>
    <w:multiLevelType w:val="multilevel"/>
    <w:tmpl w:val="4994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D6478B7"/>
    <w:multiLevelType w:val="hybridMultilevel"/>
    <w:tmpl w:val="0EE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1D704BA"/>
    <w:multiLevelType w:val="multilevel"/>
    <w:tmpl w:val="07D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1E245C7"/>
    <w:multiLevelType w:val="hybridMultilevel"/>
    <w:tmpl w:val="328466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41FD47E7"/>
    <w:multiLevelType w:val="hybridMultilevel"/>
    <w:tmpl w:val="5A783C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004A96"/>
    <w:multiLevelType w:val="hybridMultilevel"/>
    <w:tmpl w:val="A56CD1A0"/>
    <w:lvl w:ilvl="0" w:tplc="644E9686">
      <w:start w:val="1"/>
      <w:numFmt w:val="decimal"/>
      <w:lvlText w:val="WP%1."/>
      <w:lvlJc w:val="center"/>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C5A5AAF"/>
    <w:multiLevelType w:val="hybridMultilevel"/>
    <w:tmpl w:val="D1C4F122"/>
    <w:lvl w:ilvl="0" w:tplc="72B4C436">
      <w:numFmt w:val="bullet"/>
      <w:lvlText w:val="-"/>
      <w:lvlJc w:val="left"/>
      <w:pPr>
        <w:ind w:left="720" w:hanging="360"/>
      </w:pPr>
      <w:rPr>
        <w:rFonts w:ascii="Arial" w:eastAsiaTheme="minorHAnsi" w:hAnsi="Arial" w:cs="Arial" w:hint="default"/>
        <w:i w:val="0"/>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4D1C6B53"/>
    <w:multiLevelType w:val="multilevel"/>
    <w:tmpl w:val="3C9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F441EC1"/>
    <w:multiLevelType w:val="hybridMultilevel"/>
    <w:tmpl w:val="0AD2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0E1012A"/>
    <w:multiLevelType w:val="hybridMultilevel"/>
    <w:tmpl w:val="8916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517F37E3"/>
    <w:multiLevelType w:val="multilevel"/>
    <w:tmpl w:val="6EBA3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38F5DDE"/>
    <w:multiLevelType w:val="multilevel"/>
    <w:tmpl w:val="A4CE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41E4218"/>
    <w:multiLevelType w:val="multilevel"/>
    <w:tmpl w:val="2854785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o"/>
      <w:lvlJc w:val="left"/>
      <w:pPr>
        <w:tabs>
          <w:tab w:val="num" w:pos="1440"/>
        </w:tabs>
        <w:ind w:left="1440" w:hanging="360"/>
      </w:pPr>
      <w:rPr>
        <w:rFonts w:ascii="Courier New" w:hAnsi="Courier New" w:hint="default"/>
        <w:sz w:val="20"/>
      </w:rPr>
    </w:lvl>
    <w:lvl w:ilvl="3" w:tentative="1">
      <w:start w:val="1"/>
      <w:numFmt w:val="bullet"/>
      <w:lvlText w:val="o"/>
      <w:lvlJc w:val="left"/>
      <w:pPr>
        <w:tabs>
          <w:tab w:val="num" w:pos="2160"/>
        </w:tabs>
        <w:ind w:left="2160" w:hanging="360"/>
      </w:pPr>
      <w:rPr>
        <w:rFonts w:ascii="Courier New" w:hAnsi="Courier New" w:hint="default"/>
        <w:sz w:val="20"/>
      </w:rPr>
    </w:lvl>
    <w:lvl w:ilvl="4" w:tentative="1">
      <w:start w:val="1"/>
      <w:numFmt w:val="bullet"/>
      <w:lvlText w:val="o"/>
      <w:lvlJc w:val="left"/>
      <w:pPr>
        <w:tabs>
          <w:tab w:val="num" w:pos="2880"/>
        </w:tabs>
        <w:ind w:left="2880" w:hanging="360"/>
      </w:pPr>
      <w:rPr>
        <w:rFonts w:ascii="Courier New" w:hAnsi="Courier New" w:hint="default"/>
        <w:sz w:val="20"/>
      </w:rPr>
    </w:lvl>
    <w:lvl w:ilvl="5" w:tentative="1">
      <w:start w:val="1"/>
      <w:numFmt w:val="bullet"/>
      <w:lvlText w:val="o"/>
      <w:lvlJc w:val="left"/>
      <w:pPr>
        <w:tabs>
          <w:tab w:val="num" w:pos="3600"/>
        </w:tabs>
        <w:ind w:left="3600" w:hanging="360"/>
      </w:pPr>
      <w:rPr>
        <w:rFonts w:ascii="Courier New" w:hAnsi="Courier New" w:hint="default"/>
        <w:sz w:val="20"/>
      </w:rPr>
    </w:lvl>
    <w:lvl w:ilvl="6" w:tentative="1">
      <w:start w:val="1"/>
      <w:numFmt w:val="bullet"/>
      <w:lvlText w:val="o"/>
      <w:lvlJc w:val="left"/>
      <w:pPr>
        <w:tabs>
          <w:tab w:val="num" w:pos="4320"/>
        </w:tabs>
        <w:ind w:left="4320" w:hanging="360"/>
      </w:pPr>
      <w:rPr>
        <w:rFonts w:ascii="Courier New" w:hAnsi="Courier New" w:hint="default"/>
        <w:sz w:val="20"/>
      </w:rPr>
    </w:lvl>
    <w:lvl w:ilvl="7" w:tentative="1">
      <w:start w:val="1"/>
      <w:numFmt w:val="bullet"/>
      <w:lvlText w:val="o"/>
      <w:lvlJc w:val="left"/>
      <w:pPr>
        <w:tabs>
          <w:tab w:val="num" w:pos="5040"/>
        </w:tabs>
        <w:ind w:left="5040" w:hanging="360"/>
      </w:pPr>
      <w:rPr>
        <w:rFonts w:ascii="Courier New" w:hAnsi="Courier New" w:hint="default"/>
        <w:sz w:val="20"/>
      </w:rPr>
    </w:lvl>
    <w:lvl w:ilvl="8" w:tentative="1">
      <w:start w:val="1"/>
      <w:numFmt w:val="bullet"/>
      <w:lvlText w:val="o"/>
      <w:lvlJc w:val="left"/>
      <w:pPr>
        <w:tabs>
          <w:tab w:val="num" w:pos="5760"/>
        </w:tabs>
        <w:ind w:left="5760" w:hanging="360"/>
      </w:pPr>
      <w:rPr>
        <w:rFonts w:ascii="Courier New" w:hAnsi="Courier New" w:hint="default"/>
        <w:sz w:val="20"/>
      </w:rPr>
    </w:lvl>
  </w:abstractNum>
  <w:abstractNum w:abstractNumId="47" w15:restartNumberingAfterBreak="0">
    <w:nsid w:val="57D71716"/>
    <w:multiLevelType w:val="hybridMultilevel"/>
    <w:tmpl w:val="D9985586"/>
    <w:lvl w:ilvl="0" w:tplc="8D069370">
      <w:start w:val="1"/>
      <w:numFmt w:val="bullet"/>
      <w:lvlText w:val="•"/>
      <w:lvlJc w:val="left"/>
      <w:pPr>
        <w:tabs>
          <w:tab w:val="num" w:pos="1080"/>
        </w:tabs>
        <w:ind w:left="1080" w:hanging="360"/>
      </w:pPr>
      <w:rPr>
        <w:rFonts w:ascii="Arial" w:hAnsi="Arial" w:hint="default"/>
      </w:rPr>
    </w:lvl>
    <w:lvl w:ilvl="1" w:tplc="B292FA0C" w:tentative="1">
      <w:start w:val="1"/>
      <w:numFmt w:val="bullet"/>
      <w:lvlText w:val="•"/>
      <w:lvlJc w:val="left"/>
      <w:pPr>
        <w:tabs>
          <w:tab w:val="num" w:pos="1800"/>
        </w:tabs>
        <w:ind w:left="1800" w:hanging="360"/>
      </w:pPr>
      <w:rPr>
        <w:rFonts w:ascii="Arial" w:hAnsi="Arial" w:hint="default"/>
      </w:rPr>
    </w:lvl>
    <w:lvl w:ilvl="2" w:tplc="3468F730" w:tentative="1">
      <w:start w:val="1"/>
      <w:numFmt w:val="bullet"/>
      <w:lvlText w:val="•"/>
      <w:lvlJc w:val="left"/>
      <w:pPr>
        <w:tabs>
          <w:tab w:val="num" w:pos="2520"/>
        </w:tabs>
        <w:ind w:left="2520" w:hanging="360"/>
      </w:pPr>
      <w:rPr>
        <w:rFonts w:ascii="Arial" w:hAnsi="Arial" w:hint="default"/>
      </w:rPr>
    </w:lvl>
    <w:lvl w:ilvl="3" w:tplc="AD6E0436" w:tentative="1">
      <w:start w:val="1"/>
      <w:numFmt w:val="bullet"/>
      <w:lvlText w:val="•"/>
      <w:lvlJc w:val="left"/>
      <w:pPr>
        <w:tabs>
          <w:tab w:val="num" w:pos="3240"/>
        </w:tabs>
        <w:ind w:left="3240" w:hanging="360"/>
      </w:pPr>
      <w:rPr>
        <w:rFonts w:ascii="Arial" w:hAnsi="Arial" w:hint="default"/>
      </w:rPr>
    </w:lvl>
    <w:lvl w:ilvl="4" w:tplc="C3148506" w:tentative="1">
      <w:start w:val="1"/>
      <w:numFmt w:val="bullet"/>
      <w:lvlText w:val="•"/>
      <w:lvlJc w:val="left"/>
      <w:pPr>
        <w:tabs>
          <w:tab w:val="num" w:pos="3960"/>
        </w:tabs>
        <w:ind w:left="3960" w:hanging="360"/>
      </w:pPr>
      <w:rPr>
        <w:rFonts w:ascii="Arial" w:hAnsi="Arial" w:hint="default"/>
      </w:rPr>
    </w:lvl>
    <w:lvl w:ilvl="5" w:tplc="C95EA65C" w:tentative="1">
      <w:start w:val="1"/>
      <w:numFmt w:val="bullet"/>
      <w:lvlText w:val="•"/>
      <w:lvlJc w:val="left"/>
      <w:pPr>
        <w:tabs>
          <w:tab w:val="num" w:pos="4680"/>
        </w:tabs>
        <w:ind w:left="4680" w:hanging="360"/>
      </w:pPr>
      <w:rPr>
        <w:rFonts w:ascii="Arial" w:hAnsi="Arial" w:hint="default"/>
      </w:rPr>
    </w:lvl>
    <w:lvl w:ilvl="6" w:tplc="B8447F86" w:tentative="1">
      <w:start w:val="1"/>
      <w:numFmt w:val="bullet"/>
      <w:lvlText w:val="•"/>
      <w:lvlJc w:val="left"/>
      <w:pPr>
        <w:tabs>
          <w:tab w:val="num" w:pos="5400"/>
        </w:tabs>
        <w:ind w:left="5400" w:hanging="360"/>
      </w:pPr>
      <w:rPr>
        <w:rFonts w:ascii="Arial" w:hAnsi="Arial" w:hint="default"/>
      </w:rPr>
    </w:lvl>
    <w:lvl w:ilvl="7" w:tplc="9E56B8E8" w:tentative="1">
      <w:start w:val="1"/>
      <w:numFmt w:val="bullet"/>
      <w:lvlText w:val="•"/>
      <w:lvlJc w:val="left"/>
      <w:pPr>
        <w:tabs>
          <w:tab w:val="num" w:pos="6120"/>
        </w:tabs>
        <w:ind w:left="6120" w:hanging="360"/>
      </w:pPr>
      <w:rPr>
        <w:rFonts w:ascii="Arial" w:hAnsi="Arial" w:hint="default"/>
      </w:rPr>
    </w:lvl>
    <w:lvl w:ilvl="8" w:tplc="0C7657D0" w:tentative="1">
      <w:start w:val="1"/>
      <w:numFmt w:val="bullet"/>
      <w:lvlText w:val="•"/>
      <w:lvlJc w:val="left"/>
      <w:pPr>
        <w:tabs>
          <w:tab w:val="num" w:pos="6840"/>
        </w:tabs>
        <w:ind w:left="6840" w:hanging="360"/>
      </w:pPr>
      <w:rPr>
        <w:rFonts w:ascii="Arial" w:hAnsi="Arial" w:hint="default"/>
      </w:rPr>
    </w:lvl>
  </w:abstractNum>
  <w:abstractNum w:abstractNumId="48" w15:restartNumberingAfterBreak="0">
    <w:nsid w:val="58126D9E"/>
    <w:multiLevelType w:val="multilevel"/>
    <w:tmpl w:val="3A24C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C3074D9"/>
    <w:multiLevelType w:val="hybridMultilevel"/>
    <w:tmpl w:val="1932F084"/>
    <w:lvl w:ilvl="0" w:tplc="8A44E01A">
      <w:start w:val="1"/>
      <w:numFmt w:val="bullet"/>
      <w:lvlText w:val="•"/>
      <w:lvlJc w:val="left"/>
      <w:pPr>
        <w:tabs>
          <w:tab w:val="num" w:pos="1080"/>
        </w:tabs>
        <w:ind w:left="1080" w:hanging="360"/>
      </w:pPr>
      <w:rPr>
        <w:rFonts w:ascii="Arial" w:hAnsi="Arial" w:hint="default"/>
      </w:rPr>
    </w:lvl>
    <w:lvl w:ilvl="1" w:tplc="E340B80E" w:tentative="1">
      <w:start w:val="1"/>
      <w:numFmt w:val="bullet"/>
      <w:lvlText w:val="•"/>
      <w:lvlJc w:val="left"/>
      <w:pPr>
        <w:tabs>
          <w:tab w:val="num" w:pos="1800"/>
        </w:tabs>
        <w:ind w:left="1800" w:hanging="360"/>
      </w:pPr>
      <w:rPr>
        <w:rFonts w:ascii="Arial" w:hAnsi="Arial" w:hint="default"/>
      </w:rPr>
    </w:lvl>
    <w:lvl w:ilvl="2" w:tplc="88E682EE" w:tentative="1">
      <w:start w:val="1"/>
      <w:numFmt w:val="bullet"/>
      <w:lvlText w:val="•"/>
      <w:lvlJc w:val="left"/>
      <w:pPr>
        <w:tabs>
          <w:tab w:val="num" w:pos="2520"/>
        </w:tabs>
        <w:ind w:left="2520" w:hanging="360"/>
      </w:pPr>
      <w:rPr>
        <w:rFonts w:ascii="Arial" w:hAnsi="Arial" w:hint="default"/>
      </w:rPr>
    </w:lvl>
    <w:lvl w:ilvl="3" w:tplc="4AFC3406" w:tentative="1">
      <w:start w:val="1"/>
      <w:numFmt w:val="bullet"/>
      <w:lvlText w:val="•"/>
      <w:lvlJc w:val="left"/>
      <w:pPr>
        <w:tabs>
          <w:tab w:val="num" w:pos="3240"/>
        </w:tabs>
        <w:ind w:left="3240" w:hanging="360"/>
      </w:pPr>
      <w:rPr>
        <w:rFonts w:ascii="Arial" w:hAnsi="Arial" w:hint="default"/>
      </w:rPr>
    </w:lvl>
    <w:lvl w:ilvl="4" w:tplc="58F2C15A" w:tentative="1">
      <w:start w:val="1"/>
      <w:numFmt w:val="bullet"/>
      <w:lvlText w:val="•"/>
      <w:lvlJc w:val="left"/>
      <w:pPr>
        <w:tabs>
          <w:tab w:val="num" w:pos="3960"/>
        </w:tabs>
        <w:ind w:left="3960" w:hanging="360"/>
      </w:pPr>
      <w:rPr>
        <w:rFonts w:ascii="Arial" w:hAnsi="Arial" w:hint="default"/>
      </w:rPr>
    </w:lvl>
    <w:lvl w:ilvl="5" w:tplc="436C14E4" w:tentative="1">
      <w:start w:val="1"/>
      <w:numFmt w:val="bullet"/>
      <w:lvlText w:val="•"/>
      <w:lvlJc w:val="left"/>
      <w:pPr>
        <w:tabs>
          <w:tab w:val="num" w:pos="4680"/>
        </w:tabs>
        <w:ind w:left="4680" w:hanging="360"/>
      </w:pPr>
      <w:rPr>
        <w:rFonts w:ascii="Arial" w:hAnsi="Arial" w:hint="default"/>
      </w:rPr>
    </w:lvl>
    <w:lvl w:ilvl="6" w:tplc="D6065EBA" w:tentative="1">
      <w:start w:val="1"/>
      <w:numFmt w:val="bullet"/>
      <w:lvlText w:val="•"/>
      <w:lvlJc w:val="left"/>
      <w:pPr>
        <w:tabs>
          <w:tab w:val="num" w:pos="5400"/>
        </w:tabs>
        <w:ind w:left="5400" w:hanging="360"/>
      </w:pPr>
      <w:rPr>
        <w:rFonts w:ascii="Arial" w:hAnsi="Arial" w:hint="default"/>
      </w:rPr>
    </w:lvl>
    <w:lvl w:ilvl="7" w:tplc="86C25686" w:tentative="1">
      <w:start w:val="1"/>
      <w:numFmt w:val="bullet"/>
      <w:lvlText w:val="•"/>
      <w:lvlJc w:val="left"/>
      <w:pPr>
        <w:tabs>
          <w:tab w:val="num" w:pos="6120"/>
        </w:tabs>
        <w:ind w:left="6120" w:hanging="360"/>
      </w:pPr>
      <w:rPr>
        <w:rFonts w:ascii="Arial" w:hAnsi="Arial" w:hint="default"/>
      </w:rPr>
    </w:lvl>
    <w:lvl w:ilvl="8" w:tplc="CEDA3AB6" w:tentative="1">
      <w:start w:val="1"/>
      <w:numFmt w:val="bullet"/>
      <w:lvlText w:val="•"/>
      <w:lvlJc w:val="left"/>
      <w:pPr>
        <w:tabs>
          <w:tab w:val="num" w:pos="6840"/>
        </w:tabs>
        <w:ind w:left="6840" w:hanging="360"/>
      </w:pPr>
      <w:rPr>
        <w:rFonts w:ascii="Arial" w:hAnsi="Arial" w:hint="default"/>
      </w:rPr>
    </w:lvl>
  </w:abstractNum>
  <w:abstractNum w:abstractNumId="50" w15:restartNumberingAfterBreak="0">
    <w:nsid w:val="60B6799B"/>
    <w:multiLevelType w:val="multilevel"/>
    <w:tmpl w:val="F07C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0BA17C4"/>
    <w:multiLevelType w:val="multilevel"/>
    <w:tmpl w:val="EDA2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0CB18C4"/>
    <w:multiLevelType w:val="hybridMultilevel"/>
    <w:tmpl w:val="784EE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5E2625A"/>
    <w:multiLevelType w:val="multilevel"/>
    <w:tmpl w:val="BB42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79B0130"/>
    <w:multiLevelType w:val="hybridMultilevel"/>
    <w:tmpl w:val="0E5A030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9DD04D4"/>
    <w:multiLevelType w:val="hybridMultilevel"/>
    <w:tmpl w:val="F54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6" w15:restartNumberingAfterBreak="0">
    <w:nsid w:val="69DE444D"/>
    <w:multiLevelType w:val="multilevel"/>
    <w:tmpl w:val="12C21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02922E2"/>
    <w:multiLevelType w:val="hybridMultilevel"/>
    <w:tmpl w:val="053A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1AF2158"/>
    <w:multiLevelType w:val="multilevel"/>
    <w:tmpl w:val="A5F88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5F16B4"/>
    <w:multiLevelType w:val="multilevel"/>
    <w:tmpl w:val="6EAC30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7BBD5B45"/>
    <w:multiLevelType w:val="hybridMultilevel"/>
    <w:tmpl w:val="F148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AD5E9E"/>
    <w:multiLevelType w:val="multilevel"/>
    <w:tmpl w:val="29E6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8560247">
    <w:abstractNumId w:val="25"/>
  </w:num>
  <w:num w:numId="2" w16cid:durableId="1989282400">
    <w:abstractNumId w:val="37"/>
  </w:num>
  <w:num w:numId="3" w16cid:durableId="12765190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93061">
    <w:abstractNumId w:val="11"/>
  </w:num>
  <w:num w:numId="5" w16cid:durableId="2128156872">
    <w:abstractNumId w:val="32"/>
  </w:num>
  <w:num w:numId="6" w16cid:durableId="318383677">
    <w:abstractNumId w:val="17"/>
  </w:num>
  <w:num w:numId="7" w16cid:durableId="1789006411">
    <w:abstractNumId w:val="34"/>
  </w:num>
  <w:num w:numId="8" w16cid:durableId="1993605534">
    <w:abstractNumId w:val="45"/>
  </w:num>
  <w:num w:numId="9" w16cid:durableId="1090158194">
    <w:abstractNumId w:val="0"/>
  </w:num>
  <w:num w:numId="10" w16cid:durableId="7218565">
    <w:abstractNumId w:val="2"/>
  </w:num>
  <w:num w:numId="11" w16cid:durableId="1175341396">
    <w:abstractNumId w:val="58"/>
  </w:num>
  <w:num w:numId="12" w16cid:durableId="1341158847">
    <w:abstractNumId w:val="7"/>
  </w:num>
  <w:num w:numId="13" w16cid:durableId="980961772">
    <w:abstractNumId w:val="24"/>
  </w:num>
  <w:num w:numId="14" w16cid:durableId="1673297280">
    <w:abstractNumId w:val="56"/>
  </w:num>
  <w:num w:numId="15" w16cid:durableId="1556742191">
    <w:abstractNumId w:val="29"/>
  </w:num>
  <w:num w:numId="16" w16cid:durableId="617563961">
    <w:abstractNumId w:val="8"/>
  </w:num>
  <w:num w:numId="17" w16cid:durableId="2116972515">
    <w:abstractNumId w:val="42"/>
  </w:num>
  <w:num w:numId="18" w16cid:durableId="601455730">
    <w:abstractNumId w:val="46"/>
  </w:num>
  <w:num w:numId="19" w16cid:durableId="782068400">
    <w:abstractNumId w:val="51"/>
  </w:num>
  <w:num w:numId="20" w16cid:durableId="1279147547">
    <w:abstractNumId w:val="50"/>
  </w:num>
  <w:num w:numId="21" w16cid:durableId="87772544">
    <w:abstractNumId w:val="23"/>
  </w:num>
  <w:num w:numId="22" w16cid:durableId="1820921128">
    <w:abstractNumId w:val="41"/>
  </w:num>
  <w:num w:numId="23" w16cid:durableId="1340307640">
    <w:abstractNumId w:val="19"/>
  </w:num>
  <w:num w:numId="24" w16cid:durableId="1142310300">
    <w:abstractNumId w:val="4"/>
  </w:num>
  <w:num w:numId="25" w16cid:durableId="1821849201">
    <w:abstractNumId w:val="54"/>
  </w:num>
  <w:num w:numId="26" w16cid:durableId="1349015956">
    <w:abstractNumId w:val="40"/>
  </w:num>
  <w:num w:numId="27" w16cid:durableId="846333455">
    <w:abstractNumId w:val="26"/>
  </w:num>
  <w:num w:numId="28" w16cid:durableId="431441468">
    <w:abstractNumId w:val="16"/>
  </w:num>
  <w:num w:numId="29" w16cid:durableId="2143376901">
    <w:abstractNumId w:val="9"/>
  </w:num>
  <w:num w:numId="30" w16cid:durableId="34551051">
    <w:abstractNumId w:val="59"/>
  </w:num>
  <w:num w:numId="31" w16cid:durableId="1615094073">
    <w:abstractNumId w:val="3"/>
  </w:num>
  <w:num w:numId="32" w16cid:durableId="1880581886">
    <w:abstractNumId w:val="53"/>
  </w:num>
  <w:num w:numId="33" w16cid:durableId="1278833130">
    <w:abstractNumId w:val="61"/>
  </w:num>
  <w:num w:numId="34" w16cid:durableId="482813865">
    <w:abstractNumId w:val="33"/>
  </w:num>
  <w:num w:numId="35" w16cid:durableId="1989238119">
    <w:abstractNumId w:val="12"/>
  </w:num>
  <w:num w:numId="36" w16cid:durableId="895120232">
    <w:abstractNumId w:val="28"/>
  </w:num>
  <w:num w:numId="37" w16cid:durableId="758212010">
    <w:abstractNumId w:val="18"/>
  </w:num>
  <w:num w:numId="38" w16cid:durableId="1364744715">
    <w:abstractNumId w:val="60"/>
  </w:num>
  <w:num w:numId="39" w16cid:durableId="121001918">
    <w:abstractNumId w:val="5"/>
  </w:num>
  <w:num w:numId="40" w16cid:durableId="1634097385">
    <w:abstractNumId w:val="49"/>
  </w:num>
  <w:num w:numId="41" w16cid:durableId="832986791">
    <w:abstractNumId w:val="47"/>
  </w:num>
  <w:num w:numId="42" w16cid:durableId="724061710">
    <w:abstractNumId w:val="30"/>
  </w:num>
  <w:num w:numId="43" w16cid:durableId="2094206348">
    <w:abstractNumId w:val="52"/>
  </w:num>
  <w:num w:numId="44" w16cid:durableId="1317879981">
    <w:abstractNumId w:val="57"/>
  </w:num>
  <w:num w:numId="45" w16cid:durableId="1507592056">
    <w:abstractNumId w:val="10"/>
  </w:num>
  <w:num w:numId="46" w16cid:durableId="1302156870">
    <w:abstractNumId w:val="55"/>
  </w:num>
  <w:num w:numId="47" w16cid:durableId="1551261766">
    <w:abstractNumId w:val="20"/>
  </w:num>
  <w:num w:numId="48" w16cid:durableId="924802766">
    <w:abstractNumId w:val="35"/>
  </w:num>
  <w:num w:numId="49" w16cid:durableId="507714044">
    <w:abstractNumId w:val="43"/>
  </w:num>
  <w:num w:numId="50" w16cid:durableId="845709252">
    <w:abstractNumId w:val="38"/>
  </w:num>
  <w:num w:numId="51" w16cid:durableId="1102262573">
    <w:abstractNumId w:val="36"/>
  </w:num>
  <w:num w:numId="52" w16cid:durableId="1786659547">
    <w:abstractNumId w:val="22"/>
  </w:num>
  <w:num w:numId="53" w16cid:durableId="1840004323">
    <w:abstractNumId w:val="6"/>
  </w:num>
  <w:num w:numId="54" w16cid:durableId="779646712">
    <w:abstractNumId w:val="14"/>
  </w:num>
  <w:num w:numId="55" w16cid:durableId="1330520680">
    <w:abstractNumId w:val="13"/>
  </w:num>
  <w:num w:numId="56" w16cid:durableId="2032879091">
    <w:abstractNumId w:val="21"/>
  </w:num>
  <w:num w:numId="57" w16cid:durableId="790367423">
    <w:abstractNumId w:val="31"/>
  </w:num>
  <w:num w:numId="58" w16cid:durableId="1299140629">
    <w:abstractNumId w:val="1"/>
  </w:num>
  <w:num w:numId="59" w16cid:durableId="1981030525">
    <w:abstractNumId w:val="48"/>
  </w:num>
  <w:num w:numId="60" w16cid:durableId="207642214">
    <w:abstractNumId w:val="44"/>
  </w:num>
  <w:num w:numId="61" w16cid:durableId="863204695">
    <w:abstractNumId w:val="15"/>
  </w:num>
  <w:num w:numId="62" w16cid:durableId="61680936">
    <w:abstractNumId w:val="27"/>
  </w:num>
  <w:num w:numId="63" w16cid:durableId="808789522">
    <w:abstractNumId w:val="3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ncent, Graeme">
    <w15:presenceInfo w15:providerId="AD" w15:userId="S::Graeme.Vincent@spenergynetworks.co.uk::62ddcf1c-ec39-4ac9-9842-4c526c7fcb82"/>
  </w15:person>
  <w15:person w15:author="Antony Johnson (ESO)">
    <w15:presenceInfo w15:providerId="AD" w15:userId="S::Antony.Johnson@uk.nationalgrid.com::ea3158fb-3b36-4d33-b3dc-8adf0fb14d86"/>
  </w15:person>
  <w15:person w15:author="Lizzie Timmins (ESO)">
    <w15:presenceInfo w15:providerId="AD" w15:userId="S::Elizabeth.Timmins2@uk.nationalgrid.com::f973860e-8165-47fd-b728-de4cc0698fc7"/>
  </w15:person>
  <w15:person w15:author="David Halford (ESO)">
    <w15:presenceInfo w15:providerId="AD" w15:userId="S::david.halford@uk.nationalgrid.com::c573fcee-f74c-4413-b2d4-2ec31e0f4c71"/>
  </w15:person>
  <w15:person w15:author="ESO Code Admin">
    <w15:presenceInfo w15:providerId="None" w15:userId="ESO Code Admin"/>
  </w15:person>
  <w15:person w15:author="Creighton, Alan (Northern Powergrid)">
    <w15:presenceInfo w15:providerId="AD" w15:userId="S::Alan.Creighton@northernpowergrid.com::255eb25e-e221-41cd-b20f-ccd106ec3c87"/>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6B"/>
    <w:rsid w:val="00000A54"/>
    <w:rsid w:val="00000E44"/>
    <w:rsid w:val="00001D0A"/>
    <w:rsid w:val="00001E89"/>
    <w:rsid w:val="00002B52"/>
    <w:rsid w:val="00003CB8"/>
    <w:rsid w:val="00003FF0"/>
    <w:rsid w:val="00004C74"/>
    <w:rsid w:val="00006207"/>
    <w:rsid w:val="00007025"/>
    <w:rsid w:val="0000791E"/>
    <w:rsid w:val="00010998"/>
    <w:rsid w:val="00010B29"/>
    <w:rsid w:val="00012F75"/>
    <w:rsid w:val="000132D9"/>
    <w:rsid w:val="00013899"/>
    <w:rsid w:val="00013FE0"/>
    <w:rsid w:val="0001641F"/>
    <w:rsid w:val="00016FF3"/>
    <w:rsid w:val="00020089"/>
    <w:rsid w:val="00020519"/>
    <w:rsid w:val="00021609"/>
    <w:rsid w:val="00021A4F"/>
    <w:rsid w:val="00021F19"/>
    <w:rsid w:val="00022C64"/>
    <w:rsid w:val="00023153"/>
    <w:rsid w:val="00023BDC"/>
    <w:rsid w:val="00024701"/>
    <w:rsid w:val="0002491C"/>
    <w:rsid w:val="0002493A"/>
    <w:rsid w:val="000260E7"/>
    <w:rsid w:val="0002737B"/>
    <w:rsid w:val="0003082E"/>
    <w:rsid w:val="00032DAA"/>
    <w:rsid w:val="0003356D"/>
    <w:rsid w:val="00034FA4"/>
    <w:rsid w:val="0003644C"/>
    <w:rsid w:val="00036B5A"/>
    <w:rsid w:val="00036ECD"/>
    <w:rsid w:val="0003740C"/>
    <w:rsid w:val="00040324"/>
    <w:rsid w:val="000407F0"/>
    <w:rsid w:val="00041933"/>
    <w:rsid w:val="00041B63"/>
    <w:rsid w:val="000424C6"/>
    <w:rsid w:val="00042981"/>
    <w:rsid w:val="000429DC"/>
    <w:rsid w:val="00042F31"/>
    <w:rsid w:val="000430B7"/>
    <w:rsid w:val="00043548"/>
    <w:rsid w:val="00043D57"/>
    <w:rsid w:val="00043DBC"/>
    <w:rsid w:val="000441CC"/>
    <w:rsid w:val="000449E0"/>
    <w:rsid w:val="00044F76"/>
    <w:rsid w:val="0004594D"/>
    <w:rsid w:val="00045A68"/>
    <w:rsid w:val="00045BE4"/>
    <w:rsid w:val="000470BF"/>
    <w:rsid w:val="000472E0"/>
    <w:rsid w:val="00050444"/>
    <w:rsid w:val="00050588"/>
    <w:rsid w:val="00050723"/>
    <w:rsid w:val="00050C3F"/>
    <w:rsid w:val="00051003"/>
    <w:rsid w:val="000516BE"/>
    <w:rsid w:val="00052212"/>
    <w:rsid w:val="000522C4"/>
    <w:rsid w:val="000529C9"/>
    <w:rsid w:val="00053015"/>
    <w:rsid w:val="00053365"/>
    <w:rsid w:val="000548C0"/>
    <w:rsid w:val="00054E36"/>
    <w:rsid w:val="00054F28"/>
    <w:rsid w:val="00055671"/>
    <w:rsid w:val="00060B91"/>
    <w:rsid w:val="00060D83"/>
    <w:rsid w:val="00061778"/>
    <w:rsid w:val="00062734"/>
    <w:rsid w:val="00062A11"/>
    <w:rsid w:val="00062EFA"/>
    <w:rsid w:val="00063A0B"/>
    <w:rsid w:val="00063BBA"/>
    <w:rsid w:val="00064560"/>
    <w:rsid w:val="00064681"/>
    <w:rsid w:val="00065535"/>
    <w:rsid w:val="00066ACC"/>
    <w:rsid w:val="00066B34"/>
    <w:rsid w:val="000670BE"/>
    <w:rsid w:val="000672C0"/>
    <w:rsid w:val="0006779E"/>
    <w:rsid w:val="00067E83"/>
    <w:rsid w:val="00070546"/>
    <w:rsid w:val="00070BA2"/>
    <w:rsid w:val="000717DD"/>
    <w:rsid w:val="00071CCD"/>
    <w:rsid w:val="000725BA"/>
    <w:rsid w:val="00072CE7"/>
    <w:rsid w:val="0007379E"/>
    <w:rsid w:val="00073AEC"/>
    <w:rsid w:val="00075CF9"/>
    <w:rsid w:val="000766C5"/>
    <w:rsid w:val="0007707C"/>
    <w:rsid w:val="000777DE"/>
    <w:rsid w:val="0007785F"/>
    <w:rsid w:val="00080FF6"/>
    <w:rsid w:val="0008193D"/>
    <w:rsid w:val="000819F0"/>
    <w:rsid w:val="00081FBF"/>
    <w:rsid w:val="0008233A"/>
    <w:rsid w:val="00085A7A"/>
    <w:rsid w:val="00085F82"/>
    <w:rsid w:val="0008664F"/>
    <w:rsid w:val="000868D1"/>
    <w:rsid w:val="0008757E"/>
    <w:rsid w:val="0008773E"/>
    <w:rsid w:val="000901C9"/>
    <w:rsid w:val="0009092D"/>
    <w:rsid w:val="00091318"/>
    <w:rsid w:val="00092C80"/>
    <w:rsid w:val="00093907"/>
    <w:rsid w:val="00093B7A"/>
    <w:rsid w:val="00094696"/>
    <w:rsid w:val="000950F5"/>
    <w:rsid w:val="0009614A"/>
    <w:rsid w:val="00096557"/>
    <w:rsid w:val="000A13C9"/>
    <w:rsid w:val="000A196D"/>
    <w:rsid w:val="000A1F93"/>
    <w:rsid w:val="000A20CB"/>
    <w:rsid w:val="000A2198"/>
    <w:rsid w:val="000A332B"/>
    <w:rsid w:val="000A3447"/>
    <w:rsid w:val="000A34B9"/>
    <w:rsid w:val="000A56C6"/>
    <w:rsid w:val="000A5D28"/>
    <w:rsid w:val="000A7393"/>
    <w:rsid w:val="000B0E1E"/>
    <w:rsid w:val="000B513F"/>
    <w:rsid w:val="000B52F1"/>
    <w:rsid w:val="000B5BCA"/>
    <w:rsid w:val="000B6010"/>
    <w:rsid w:val="000B6C40"/>
    <w:rsid w:val="000B77B4"/>
    <w:rsid w:val="000C027E"/>
    <w:rsid w:val="000C04A1"/>
    <w:rsid w:val="000C1B6C"/>
    <w:rsid w:val="000C237F"/>
    <w:rsid w:val="000C2E1F"/>
    <w:rsid w:val="000C349A"/>
    <w:rsid w:val="000C43CD"/>
    <w:rsid w:val="000C5F09"/>
    <w:rsid w:val="000C6B13"/>
    <w:rsid w:val="000C70A4"/>
    <w:rsid w:val="000C77E5"/>
    <w:rsid w:val="000C7A24"/>
    <w:rsid w:val="000D00BA"/>
    <w:rsid w:val="000D0701"/>
    <w:rsid w:val="000D2661"/>
    <w:rsid w:val="000D3759"/>
    <w:rsid w:val="000D4545"/>
    <w:rsid w:val="000D4C76"/>
    <w:rsid w:val="000D52DC"/>
    <w:rsid w:val="000D55B2"/>
    <w:rsid w:val="000D61EF"/>
    <w:rsid w:val="000D68EA"/>
    <w:rsid w:val="000D74DF"/>
    <w:rsid w:val="000D79E4"/>
    <w:rsid w:val="000D7D9E"/>
    <w:rsid w:val="000D7DAF"/>
    <w:rsid w:val="000D7E51"/>
    <w:rsid w:val="000E05B8"/>
    <w:rsid w:val="000E0D00"/>
    <w:rsid w:val="000E18C2"/>
    <w:rsid w:val="000E2488"/>
    <w:rsid w:val="000E2694"/>
    <w:rsid w:val="000E2957"/>
    <w:rsid w:val="000E2ACA"/>
    <w:rsid w:val="000E35A5"/>
    <w:rsid w:val="000E4708"/>
    <w:rsid w:val="000E4D01"/>
    <w:rsid w:val="000E4D1B"/>
    <w:rsid w:val="000E530F"/>
    <w:rsid w:val="000E6313"/>
    <w:rsid w:val="000E6646"/>
    <w:rsid w:val="000E6DDA"/>
    <w:rsid w:val="000E7922"/>
    <w:rsid w:val="000E7929"/>
    <w:rsid w:val="000F04F1"/>
    <w:rsid w:val="000F0A8F"/>
    <w:rsid w:val="000F0D26"/>
    <w:rsid w:val="000F0E64"/>
    <w:rsid w:val="000F10E3"/>
    <w:rsid w:val="000F17E3"/>
    <w:rsid w:val="000F26AE"/>
    <w:rsid w:val="000F2A46"/>
    <w:rsid w:val="000F3256"/>
    <w:rsid w:val="000F406F"/>
    <w:rsid w:val="000F421F"/>
    <w:rsid w:val="000F7116"/>
    <w:rsid w:val="000F7594"/>
    <w:rsid w:val="000F77D2"/>
    <w:rsid w:val="001000B6"/>
    <w:rsid w:val="001004A1"/>
    <w:rsid w:val="00100898"/>
    <w:rsid w:val="00100F26"/>
    <w:rsid w:val="00101A5C"/>
    <w:rsid w:val="00101B69"/>
    <w:rsid w:val="00104110"/>
    <w:rsid w:val="00104260"/>
    <w:rsid w:val="00106233"/>
    <w:rsid w:val="001063EE"/>
    <w:rsid w:val="00106744"/>
    <w:rsid w:val="00106D34"/>
    <w:rsid w:val="00110915"/>
    <w:rsid w:val="00112580"/>
    <w:rsid w:val="00112DEB"/>
    <w:rsid w:val="00114732"/>
    <w:rsid w:val="001156E5"/>
    <w:rsid w:val="00115CA3"/>
    <w:rsid w:val="0011726D"/>
    <w:rsid w:val="0011761A"/>
    <w:rsid w:val="00117E79"/>
    <w:rsid w:val="001201A3"/>
    <w:rsid w:val="00120219"/>
    <w:rsid w:val="00120FE0"/>
    <w:rsid w:val="001218E1"/>
    <w:rsid w:val="0012256E"/>
    <w:rsid w:val="00122A97"/>
    <w:rsid w:val="00122D5A"/>
    <w:rsid w:val="00122EDC"/>
    <w:rsid w:val="00122FCE"/>
    <w:rsid w:val="001243A6"/>
    <w:rsid w:val="00124BD4"/>
    <w:rsid w:val="001251E5"/>
    <w:rsid w:val="001266CE"/>
    <w:rsid w:val="00126FD9"/>
    <w:rsid w:val="001326C4"/>
    <w:rsid w:val="00132964"/>
    <w:rsid w:val="001343A3"/>
    <w:rsid w:val="00134792"/>
    <w:rsid w:val="001353B6"/>
    <w:rsid w:val="00135DFE"/>
    <w:rsid w:val="00136A70"/>
    <w:rsid w:val="0013784D"/>
    <w:rsid w:val="00137857"/>
    <w:rsid w:val="00137ED3"/>
    <w:rsid w:val="001410F1"/>
    <w:rsid w:val="00141600"/>
    <w:rsid w:val="00142257"/>
    <w:rsid w:val="00142929"/>
    <w:rsid w:val="00143A2C"/>
    <w:rsid w:val="0014419A"/>
    <w:rsid w:val="001447E8"/>
    <w:rsid w:val="001447FB"/>
    <w:rsid w:val="0014503B"/>
    <w:rsid w:val="00146011"/>
    <w:rsid w:val="001461BC"/>
    <w:rsid w:val="001477DB"/>
    <w:rsid w:val="00150755"/>
    <w:rsid w:val="00151BAE"/>
    <w:rsid w:val="001520E6"/>
    <w:rsid w:val="00152633"/>
    <w:rsid w:val="00153022"/>
    <w:rsid w:val="001535D5"/>
    <w:rsid w:val="00153691"/>
    <w:rsid w:val="00153C9A"/>
    <w:rsid w:val="00153D12"/>
    <w:rsid w:val="0015488A"/>
    <w:rsid w:val="00155A4C"/>
    <w:rsid w:val="00156777"/>
    <w:rsid w:val="001609B7"/>
    <w:rsid w:val="0016197D"/>
    <w:rsid w:val="00161EBD"/>
    <w:rsid w:val="00162827"/>
    <w:rsid w:val="00162F74"/>
    <w:rsid w:val="00163286"/>
    <w:rsid w:val="00164629"/>
    <w:rsid w:val="0016497B"/>
    <w:rsid w:val="00164A12"/>
    <w:rsid w:val="00164C80"/>
    <w:rsid w:val="001654DE"/>
    <w:rsid w:val="00165A7D"/>
    <w:rsid w:val="00165AF6"/>
    <w:rsid w:val="00165E9B"/>
    <w:rsid w:val="00166055"/>
    <w:rsid w:val="0016695D"/>
    <w:rsid w:val="00166FF6"/>
    <w:rsid w:val="00167100"/>
    <w:rsid w:val="00170B88"/>
    <w:rsid w:val="00170E1F"/>
    <w:rsid w:val="001711A6"/>
    <w:rsid w:val="0017158C"/>
    <w:rsid w:val="00171CFF"/>
    <w:rsid w:val="001724A4"/>
    <w:rsid w:val="00172C15"/>
    <w:rsid w:val="00172D14"/>
    <w:rsid w:val="00172EF1"/>
    <w:rsid w:val="001733B5"/>
    <w:rsid w:val="001743C0"/>
    <w:rsid w:val="00175797"/>
    <w:rsid w:val="00175D00"/>
    <w:rsid w:val="00176F77"/>
    <w:rsid w:val="001770E7"/>
    <w:rsid w:val="00180336"/>
    <w:rsid w:val="00180346"/>
    <w:rsid w:val="00180814"/>
    <w:rsid w:val="00180ECC"/>
    <w:rsid w:val="00180F98"/>
    <w:rsid w:val="00180FBE"/>
    <w:rsid w:val="00181EA1"/>
    <w:rsid w:val="00181F31"/>
    <w:rsid w:val="0018226D"/>
    <w:rsid w:val="001833CE"/>
    <w:rsid w:val="001842F0"/>
    <w:rsid w:val="00185897"/>
    <w:rsid w:val="00185991"/>
    <w:rsid w:val="00185FA9"/>
    <w:rsid w:val="00186186"/>
    <w:rsid w:val="00186952"/>
    <w:rsid w:val="00186F97"/>
    <w:rsid w:val="00187752"/>
    <w:rsid w:val="00187CB6"/>
    <w:rsid w:val="00190B87"/>
    <w:rsid w:val="00190EBB"/>
    <w:rsid w:val="001948DC"/>
    <w:rsid w:val="00194CD4"/>
    <w:rsid w:val="001960B5"/>
    <w:rsid w:val="00196202"/>
    <w:rsid w:val="0019659E"/>
    <w:rsid w:val="00196A0D"/>
    <w:rsid w:val="00196F6A"/>
    <w:rsid w:val="00196FF8"/>
    <w:rsid w:val="00197485"/>
    <w:rsid w:val="001974E6"/>
    <w:rsid w:val="00197AAF"/>
    <w:rsid w:val="00197DED"/>
    <w:rsid w:val="001A0435"/>
    <w:rsid w:val="001A04E1"/>
    <w:rsid w:val="001A10AC"/>
    <w:rsid w:val="001A12B0"/>
    <w:rsid w:val="001A12EB"/>
    <w:rsid w:val="001A1339"/>
    <w:rsid w:val="001A1CEF"/>
    <w:rsid w:val="001A2527"/>
    <w:rsid w:val="001A28FB"/>
    <w:rsid w:val="001A2997"/>
    <w:rsid w:val="001A42D5"/>
    <w:rsid w:val="001A4BA4"/>
    <w:rsid w:val="001A4BB1"/>
    <w:rsid w:val="001A56FD"/>
    <w:rsid w:val="001A5779"/>
    <w:rsid w:val="001A58DA"/>
    <w:rsid w:val="001A61D7"/>
    <w:rsid w:val="001A624D"/>
    <w:rsid w:val="001A68B7"/>
    <w:rsid w:val="001A7266"/>
    <w:rsid w:val="001A7704"/>
    <w:rsid w:val="001B0061"/>
    <w:rsid w:val="001B2951"/>
    <w:rsid w:val="001B2B8F"/>
    <w:rsid w:val="001B3069"/>
    <w:rsid w:val="001B31D7"/>
    <w:rsid w:val="001B33CF"/>
    <w:rsid w:val="001B3AF3"/>
    <w:rsid w:val="001B3F3B"/>
    <w:rsid w:val="001B4E0C"/>
    <w:rsid w:val="001B66E6"/>
    <w:rsid w:val="001B67BB"/>
    <w:rsid w:val="001B6CBF"/>
    <w:rsid w:val="001B6FA2"/>
    <w:rsid w:val="001B72BE"/>
    <w:rsid w:val="001B7BC4"/>
    <w:rsid w:val="001B7DF8"/>
    <w:rsid w:val="001C02FC"/>
    <w:rsid w:val="001C049E"/>
    <w:rsid w:val="001C2E33"/>
    <w:rsid w:val="001C3558"/>
    <w:rsid w:val="001C44CA"/>
    <w:rsid w:val="001C44EE"/>
    <w:rsid w:val="001C4DE8"/>
    <w:rsid w:val="001C5038"/>
    <w:rsid w:val="001C52A1"/>
    <w:rsid w:val="001C5502"/>
    <w:rsid w:val="001C5B0A"/>
    <w:rsid w:val="001C5CA8"/>
    <w:rsid w:val="001C731C"/>
    <w:rsid w:val="001D0363"/>
    <w:rsid w:val="001D05D0"/>
    <w:rsid w:val="001D0CF2"/>
    <w:rsid w:val="001D2B26"/>
    <w:rsid w:val="001D346D"/>
    <w:rsid w:val="001D450C"/>
    <w:rsid w:val="001D5102"/>
    <w:rsid w:val="001D5F4A"/>
    <w:rsid w:val="001D629A"/>
    <w:rsid w:val="001D6402"/>
    <w:rsid w:val="001D6EF6"/>
    <w:rsid w:val="001D6FA3"/>
    <w:rsid w:val="001D7051"/>
    <w:rsid w:val="001D70B4"/>
    <w:rsid w:val="001E1568"/>
    <w:rsid w:val="001E22EA"/>
    <w:rsid w:val="001E2D15"/>
    <w:rsid w:val="001E4045"/>
    <w:rsid w:val="001E448F"/>
    <w:rsid w:val="001E5719"/>
    <w:rsid w:val="001E5C15"/>
    <w:rsid w:val="001E5E53"/>
    <w:rsid w:val="001E6382"/>
    <w:rsid w:val="001E662F"/>
    <w:rsid w:val="001E6FB1"/>
    <w:rsid w:val="001E7084"/>
    <w:rsid w:val="001E7794"/>
    <w:rsid w:val="001E7AA6"/>
    <w:rsid w:val="001F2C94"/>
    <w:rsid w:val="001F314E"/>
    <w:rsid w:val="001F3FE9"/>
    <w:rsid w:val="001F40A8"/>
    <w:rsid w:val="001F501A"/>
    <w:rsid w:val="001F506B"/>
    <w:rsid w:val="001F59D5"/>
    <w:rsid w:val="001F5B0E"/>
    <w:rsid w:val="001F61A0"/>
    <w:rsid w:val="001F64E5"/>
    <w:rsid w:val="001F6BC6"/>
    <w:rsid w:val="00200103"/>
    <w:rsid w:val="002001CC"/>
    <w:rsid w:val="002008F0"/>
    <w:rsid w:val="00200D4A"/>
    <w:rsid w:val="002011A2"/>
    <w:rsid w:val="00201550"/>
    <w:rsid w:val="002015F4"/>
    <w:rsid w:val="00201813"/>
    <w:rsid w:val="002018AE"/>
    <w:rsid w:val="0020262D"/>
    <w:rsid w:val="002027A0"/>
    <w:rsid w:val="00202E7F"/>
    <w:rsid w:val="00203EB8"/>
    <w:rsid w:val="0020419F"/>
    <w:rsid w:val="002047A4"/>
    <w:rsid w:val="00204C55"/>
    <w:rsid w:val="00205E54"/>
    <w:rsid w:val="0020683C"/>
    <w:rsid w:val="002071AD"/>
    <w:rsid w:val="002105D6"/>
    <w:rsid w:val="00211403"/>
    <w:rsid w:val="002114F4"/>
    <w:rsid w:val="00211676"/>
    <w:rsid w:val="00211AC2"/>
    <w:rsid w:val="00211F18"/>
    <w:rsid w:val="002126FF"/>
    <w:rsid w:val="00212DB6"/>
    <w:rsid w:val="00212E1F"/>
    <w:rsid w:val="00213776"/>
    <w:rsid w:val="002141F2"/>
    <w:rsid w:val="00215AA7"/>
    <w:rsid w:val="0021749E"/>
    <w:rsid w:val="00217814"/>
    <w:rsid w:val="00217A77"/>
    <w:rsid w:val="00217F39"/>
    <w:rsid w:val="0022089A"/>
    <w:rsid w:val="0022158F"/>
    <w:rsid w:val="00221754"/>
    <w:rsid w:val="00222124"/>
    <w:rsid w:val="00222C14"/>
    <w:rsid w:val="002239B4"/>
    <w:rsid w:val="00223A6E"/>
    <w:rsid w:val="00223EC3"/>
    <w:rsid w:val="00224793"/>
    <w:rsid w:val="002254FD"/>
    <w:rsid w:val="002257C6"/>
    <w:rsid w:val="0022641F"/>
    <w:rsid w:val="00226684"/>
    <w:rsid w:val="0022739D"/>
    <w:rsid w:val="002314E9"/>
    <w:rsid w:val="002314F1"/>
    <w:rsid w:val="0023268A"/>
    <w:rsid w:val="00232D01"/>
    <w:rsid w:val="00235043"/>
    <w:rsid w:val="002360D6"/>
    <w:rsid w:val="0023670A"/>
    <w:rsid w:val="00236F28"/>
    <w:rsid w:val="0024220D"/>
    <w:rsid w:val="002432EA"/>
    <w:rsid w:val="00243D34"/>
    <w:rsid w:val="00244B63"/>
    <w:rsid w:val="00245142"/>
    <w:rsid w:val="002464C5"/>
    <w:rsid w:val="00247650"/>
    <w:rsid w:val="00247930"/>
    <w:rsid w:val="002512AB"/>
    <w:rsid w:val="00251E4A"/>
    <w:rsid w:val="00252064"/>
    <w:rsid w:val="0025256B"/>
    <w:rsid w:val="00252B14"/>
    <w:rsid w:val="002530FF"/>
    <w:rsid w:val="00255F9C"/>
    <w:rsid w:val="00256EB0"/>
    <w:rsid w:val="002573A5"/>
    <w:rsid w:val="00257E48"/>
    <w:rsid w:val="00260925"/>
    <w:rsid w:val="00261D90"/>
    <w:rsid w:val="00261E87"/>
    <w:rsid w:val="00262BEC"/>
    <w:rsid w:val="00262CD6"/>
    <w:rsid w:val="0026354D"/>
    <w:rsid w:val="00263A93"/>
    <w:rsid w:val="00264527"/>
    <w:rsid w:val="00266074"/>
    <w:rsid w:val="00266DEF"/>
    <w:rsid w:val="0026734E"/>
    <w:rsid w:val="00267385"/>
    <w:rsid w:val="00270322"/>
    <w:rsid w:val="00270B51"/>
    <w:rsid w:val="00270BA6"/>
    <w:rsid w:val="00270F36"/>
    <w:rsid w:val="00271A49"/>
    <w:rsid w:val="00271C64"/>
    <w:rsid w:val="002728C8"/>
    <w:rsid w:val="002729E3"/>
    <w:rsid w:val="0027304C"/>
    <w:rsid w:val="002740F1"/>
    <w:rsid w:val="002741B2"/>
    <w:rsid w:val="00277346"/>
    <w:rsid w:val="0028061B"/>
    <w:rsid w:val="00280D16"/>
    <w:rsid w:val="00280F73"/>
    <w:rsid w:val="0028189E"/>
    <w:rsid w:val="00281A3F"/>
    <w:rsid w:val="00282818"/>
    <w:rsid w:val="0028382F"/>
    <w:rsid w:val="00284038"/>
    <w:rsid w:val="0028456C"/>
    <w:rsid w:val="002845AB"/>
    <w:rsid w:val="00284BA9"/>
    <w:rsid w:val="00284F3E"/>
    <w:rsid w:val="00285865"/>
    <w:rsid w:val="00285F25"/>
    <w:rsid w:val="00286D99"/>
    <w:rsid w:val="0028764D"/>
    <w:rsid w:val="00287A70"/>
    <w:rsid w:val="0029008B"/>
    <w:rsid w:val="00290231"/>
    <w:rsid w:val="002905EC"/>
    <w:rsid w:val="00290846"/>
    <w:rsid w:val="0029153B"/>
    <w:rsid w:val="002917EA"/>
    <w:rsid w:val="00291F90"/>
    <w:rsid w:val="00292DD8"/>
    <w:rsid w:val="00293CDF"/>
    <w:rsid w:val="00294408"/>
    <w:rsid w:val="00295300"/>
    <w:rsid w:val="00295822"/>
    <w:rsid w:val="0029592D"/>
    <w:rsid w:val="00296656"/>
    <w:rsid w:val="002968DD"/>
    <w:rsid w:val="00296E9E"/>
    <w:rsid w:val="00297B01"/>
    <w:rsid w:val="002A09A0"/>
    <w:rsid w:val="002A0AEC"/>
    <w:rsid w:val="002A19F4"/>
    <w:rsid w:val="002A4AA3"/>
    <w:rsid w:val="002A5369"/>
    <w:rsid w:val="002A5463"/>
    <w:rsid w:val="002A791D"/>
    <w:rsid w:val="002B037A"/>
    <w:rsid w:val="002B0891"/>
    <w:rsid w:val="002B17F9"/>
    <w:rsid w:val="002B1924"/>
    <w:rsid w:val="002B1E85"/>
    <w:rsid w:val="002B2B5C"/>
    <w:rsid w:val="002B300F"/>
    <w:rsid w:val="002B3178"/>
    <w:rsid w:val="002B33C6"/>
    <w:rsid w:val="002B3D9E"/>
    <w:rsid w:val="002B5578"/>
    <w:rsid w:val="002B5AE7"/>
    <w:rsid w:val="002B6A96"/>
    <w:rsid w:val="002B7458"/>
    <w:rsid w:val="002B7909"/>
    <w:rsid w:val="002C03E1"/>
    <w:rsid w:val="002C1A7A"/>
    <w:rsid w:val="002C37A5"/>
    <w:rsid w:val="002C3C35"/>
    <w:rsid w:val="002C4357"/>
    <w:rsid w:val="002C44EC"/>
    <w:rsid w:val="002C7437"/>
    <w:rsid w:val="002D047A"/>
    <w:rsid w:val="002D164C"/>
    <w:rsid w:val="002D27E4"/>
    <w:rsid w:val="002D280C"/>
    <w:rsid w:val="002D28DB"/>
    <w:rsid w:val="002D3710"/>
    <w:rsid w:val="002D43EA"/>
    <w:rsid w:val="002D4790"/>
    <w:rsid w:val="002D5A2C"/>
    <w:rsid w:val="002E01A7"/>
    <w:rsid w:val="002E07E0"/>
    <w:rsid w:val="002E0949"/>
    <w:rsid w:val="002E1154"/>
    <w:rsid w:val="002E1C31"/>
    <w:rsid w:val="002E2349"/>
    <w:rsid w:val="002E24B0"/>
    <w:rsid w:val="002E56DC"/>
    <w:rsid w:val="002E598E"/>
    <w:rsid w:val="002E5DC2"/>
    <w:rsid w:val="002E5DE3"/>
    <w:rsid w:val="002E67CB"/>
    <w:rsid w:val="002E6BF9"/>
    <w:rsid w:val="002E71C1"/>
    <w:rsid w:val="002E7A1E"/>
    <w:rsid w:val="002E7AEB"/>
    <w:rsid w:val="002F0434"/>
    <w:rsid w:val="002F140D"/>
    <w:rsid w:val="002F1430"/>
    <w:rsid w:val="002F1E8B"/>
    <w:rsid w:val="002F22F7"/>
    <w:rsid w:val="002F2733"/>
    <w:rsid w:val="002F2CB4"/>
    <w:rsid w:val="002F3A80"/>
    <w:rsid w:val="002F45A9"/>
    <w:rsid w:val="002F51EF"/>
    <w:rsid w:val="002F5340"/>
    <w:rsid w:val="002F64A9"/>
    <w:rsid w:val="002F6C8C"/>
    <w:rsid w:val="002F724A"/>
    <w:rsid w:val="003009AF"/>
    <w:rsid w:val="00300A9C"/>
    <w:rsid w:val="0030146B"/>
    <w:rsid w:val="003017F4"/>
    <w:rsid w:val="0030220D"/>
    <w:rsid w:val="0030256A"/>
    <w:rsid w:val="00302B03"/>
    <w:rsid w:val="00303304"/>
    <w:rsid w:val="003041DB"/>
    <w:rsid w:val="00305879"/>
    <w:rsid w:val="00305D77"/>
    <w:rsid w:val="0030669D"/>
    <w:rsid w:val="00306A48"/>
    <w:rsid w:val="00306B61"/>
    <w:rsid w:val="00306CB0"/>
    <w:rsid w:val="00306DFF"/>
    <w:rsid w:val="003077CF"/>
    <w:rsid w:val="00307F7B"/>
    <w:rsid w:val="00307FB9"/>
    <w:rsid w:val="00310E78"/>
    <w:rsid w:val="0031134B"/>
    <w:rsid w:val="003125A7"/>
    <w:rsid w:val="0031268A"/>
    <w:rsid w:val="00313927"/>
    <w:rsid w:val="00313E71"/>
    <w:rsid w:val="00313EA7"/>
    <w:rsid w:val="00313EFE"/>
    <w:rsid w:val="00314799"/>
    <w:rsid w:val="00315F89"/>
    <w:rsid w:val="0031697E"/>
    <w:rsid w:val="00316A25"/>
    <w:rsid w:val="00317EF6"/>
    <w:rsid w:val="00320284"/>
    <w:rsid w:val="00320443"/>
    <w:rsid w:val="00321147"/>
    <w:rsid w:val="00323378"/>
    <w:rsid w:val="0032497C"/>
    <w:rsid w:val="00324D31"/>
    <w:rsid w:val="00326BFB"/>
    <w:rsid w:val="0032747A"/>
    <w:rsid w:val="0032755F"/>
    <w:rsid w:val="003278E0"/>
    <w:rsid w:val="00327C6C"/>
    <w:rsid w:val="003306E8"/>
    <w:rsid w:val="00331C61"/>
    <w:rsid w:val="00331E5C"/>
    <w:rsid w:val="003328A9"/>
    <w:rsid w:val="00332DFE"/>
    <w:rsid w:val="003332D9"/>
    <w:rsid w:val="003334C1"/>
    <w:rsid w:val="003337A1"/>
    <w:rsid w:val="003372F0"/>
    <w:rsid w:val="00337594"/>
    <w:rsid w:val="00337740"/>
    <w:rsid w:val="00340A3C"/>
    <w:rsid w:val="0034141D"/>
    <w:rsid w:val="003416C9"/>
    <w:rsid w:val="00342680"/>
    <w:rsid w:val="0034281E"/>
    <w:rsid w:val="00343DF4"/>
    <w:rsid w:val="0034456B"/>
    <w:rsid w:val="00345936"/>
    <w:rsid w:val="00346A99"/>
    <w:rsid w:val="00350C42"/>
    <w:rsid w:val="00350E81"/>
    <w:rsid w:val="00352464"/>
    <w:rsid w:val="00352857"/>
    <w:rsid w:val="00352DB6"/>
    <w:rsid w:val="003533DE"/>
    <w:rsid w:val="0035341F"/>
    <w:rsid w:val="00353B42"/>
    <w:rsid w:val="00354DFE"/>
    <w:rsid w:val="00354FC8"/>
    <w:rsid w:val="00355671"/>
    <w:rsid w:val="0035768F"/>
    <w:rsid w:val="00357B82"/>
    <w:rsid w:val="00360164"/>
    <w:rsid w:val="00360812"/>
    <w:rsid w:val="00361136"/>
    <w:rsid w:val="00361214"/>
    <w:rsid w:val="0036175C"/>
    <w:rsid w:val="0036191B"/>
    <w:rsid w:val="00362581"/>
    <w:rsid w:val="00362981"/>
    <w:rsid w:val="00362C2F"/>
    <w:rsid w:val="00363199"/>
    <w:rsid w:val="003640ED"/>
    <w:rsid w:val="003647DA"/>
    <w:rsid w:val="0036490F"/>
    <w:rsid w:val="003654ED"/>
    <w:rsid w:val="00365D14"/>
    <w:rsid w:val="003662CE"/>
    <w:rsid w:val="00366419"/>
    <w:rsid w:val="003667F7"/>
    <w:rsid w:val="003672A1"/>
    <w:rsid w:val="0036763D"/>
    <w:rsid w:val="0037048E"/>
    <w:rsid w:val="00370C94"/>
    <w:rsid w:val="003715B9"/>
    <w:rsid w:val="00372CBC"/>
    <w:rsid w:val="003735D8"/>
    <w:rsid w:val="00373651"/>
    <w:rsid w:val="00374417"/>
    <w:rsid w:val="003748A1"/>
    <w:rsid w:val="00374AB5"/>
    <w:rsid w:val="00374EBF"/>
    <w:rsid w:val="0037660E"/>
    <w:rsid w:val="00376ACB"/>
    <w:rsid w:val="003779AD"/>
    <w:rsid w:val="00380A92"/>
    <w:rsid w:val="00380B21"/>
    <w:rsid w:val="00380FA8"/>
    <w:rsid w:val="00381042"/>
    <w:rsid w:val="003824CE"/>
    <w:rsid w:val="003825D5"/>
    <w:rsid w:val="00384576"/>
    <w:rsid w:val="003868BE"/>
    <w:rsid w:val="00387785"/>
    <w:rsid w:val="003906A0"/>
    <w:rsid w:val="00392B94"/>
    <w:rsid w:val="003932A5"/>
    <w:rsid w:val="003935D9"/>
    <w:rsid w:val="003939BD"/>
    <w:rsid w:val="00393D36"/>
    <w:rsid w:val="00394145"/>
    <w:rsid w:val="0039436B"/>
    <w:rsid w:val="00394495"/>
    <w:rsid w:val="0039496F"/>
    <w:rsid w:val="00395DA3"/>
    <w:rsid w:val="003963D9"/>
    <w:rsid w:val="00396AC4"/>
    <w:rsid w:val="00397194"/>
    <w:rsid w:val="00397E2C"/>
    <w:rsid w:val="003A013D"/>
    <w:rsid w:val="003A0208"/>
    <w:rsid w:val="003A0FA9"/>
    <w:rsid w:val="003A14DA"/>
    <w:rsid w:val="003A1597"/>
    <w:rsid w:val="003A36E6"/>
    <w:rsid w:val="003A3DC9"/>
    <w:rsid w:val="003A408A"/>
    <w:rsid w:val="003A4107"/>
    <w:rsid w:val="003A4385"/>
    <w:rsid w:val="003A52D4"/>
    <w:rsid w:val="003A5D10"/>
    <w:rsid w:val="003A6C77"/>
    <w:rsid w:val="003A70B9"/>
    <w:rsid w:val="003A7FF0"/>
    <w:rsid w:val="003B03D7"/>
    <w:rsid w:val="003B08BC"/>
    <w:rsid w:val="003B0E14"/>
    <w:rsid w:val="003B12C6"/>
    <w:rsid w:val="003B1E9C"/>
    <w:rsid w:val="003B3495"/>
    <w:rsid w:val="003B3576"/>
    <w:rsid w:val="003B5EF8"/>
    <w:rsid w:val="003B6F00"/>
    <w:rsid w:val="003B7CA3"/>
    <w:rsid w:val="003B7DC0"/>
    <w:rsid w:val="003C140E"/>
    <w:rsid w:val="003C1D03"/>
    <w:rsid w:val="003C2E08"/>
    <w:rsid w:val="003C4F10"/>
    <w:rsid w:val="003C4F15"/>
    <w:rsid w:val="003C5887"/>
    <w:rsid w:val="003C63BE"/>
    <w:rsid w:val="003C74D3"/>
    <w:rsid w:val="003C77DC"/>
    <w:rsid w:val="003C7867"/>
    <w:rsid w:val="003C7923"/>
    <w:rsid w:val="003C7FB0"/>
    <w:rsid w:val="003D0AD5"/>
    <w:rsid w:val="003D11E7"/>
    <w:rsid w:val="003D13EB"/>
    <w:rsid w:val="003D17E7"/>
    <w:rsid w:val="003D1828"/>
    <w:rsid w:val="003D3102"/>
    <w:rsid w:val="003D4AE4"/>
    <w:rsid w:val="003D4EBD"/>
    <w:rsid w:val="003D534F"/>
    <w:rsid w:val="003D5E37"/>
    <w:rsid w:val="003D614A"/>
    <w:rsid w:val="003D71DD"/>
    <w:rsid w:val="003E0536"/>
    <w:rsid w:val="003E13FC"/>
    <w:rsid w:val="003E1582"/>
    <w:rsid w:val="003E26FA"/>
    <w:rsid w:val="003E2881"/>
    <w:rsid w:val="003E500D"/>
    <w:rsid w:val="003E55F3"/>
    <w:rsid w:val="003E62B8"/>
    <w:rsid w:val="003E65F5"/>
    <w:rsid w:val="003E6781"/>
    <w:rsid w:val="003E71F9"/>
    <w:rsid w:val="003E7871"/>
    <w:rsid w:val="003E7E9C"/>
    <w:rsid w:val="003F1643"/>
    <w:rsid w:val="003F30E9"/>
    <w:rsid w:val="003F329F"/>
    <w:rsid w:val="003F39E3"/>
    <w:rsid w:val="003F7968"/>
    <w:rsid w:val="003F7C8D"/>
    <w:rsid w:val="00400BB0"/>
    <w:rsid w:val="00400EED"/>
    <w:rsid w:val="00401C60"/>
    <w:rsid w:val="00401C76"/>
    <w:rsid w:val="0040249B"/>
    <w:rsid w:val="00402BE1"/>
    <w:rsid w:val="00402D03"/>
    <w:rsid w:val="00402E55"/>
    <w:rsid w:val="00404462"/>
    <w:rsid w:val="0040470F"/>
    <w:rsid w:val="00404C9F"/>
    <w:rsid w:val="00405063"/>
    <w:rsid w:val="004056DA"/>
    <w:rsid w:val="00405EE0"/>
    <w:rsid w:val="00405EF0"/>
    <w:rsid w:val="00407886"/>
    <w:rsid w:val="004107E1"/>
    <w:rsid w:val="00410EAB"/>
    <w:rsid w:val="00411D3C"/>
    <w:rsid w:val="00411F5C"/>
    <w:rsid w:val="0041286A"/>
    <w:rsid w:val="00412A59"/>
    <w:rsid w:val="00412E92"/>
    <w:rsid w:val="00413806"/>
    <w:rsid w:val="004140C8"/>
    <w:rsid w:val="004148C5"/>
    <w:rsid w:val="0041511E"/>
    <w:rsid w:val="004162CB"/>
    <w:rsid w:val="00417886"/>
    <w:rsid w:val="00417927"/>
    <w:rsid w:val="00417D0B"/>
    <w:rsid w:val="0042073B"/>
    <w:rsid w:val="00420FAE"/>
    <w:rsid w:val="0042150A"/>
    <w:rsid w:val="00422195"/>
    <w:rsid w:val="004227B3"/>
    <w:rsid w:val="00422A6B"/>
    <w:rsid w:val="00422C70"/>
    <w:rsid w:val="00422D61"/>
    <w:rsid w:val="00423A09"/>
    <w:rsid w:val="00423E30"/>
    <w:rsid w:val="00424D79"/>
    <w:rsid w:val="00424DFD"/>
    <w:rsid w:val="00426163"/>
    <w:rsid w:val="0042678C"/>
    <w:rsid w:val="00426904"/>
    <w:rsid w:val="00426BCE"/>
    <w:rsid w:val="00426DF4"/>
    <w:rsid w:val="004276CC"/>
    <w:rsid w:val="00427777"/>
    <w:rsid w:val="00427E21"/>
    <w:rsid w:val="0043179B"/>
    <w:rsid w:val="00433A22"/>
    <w:rsid w:val="0043498E"/>
    <w:rsid w:val="00434A02"/>
    <w:rsid w:val="00435C35"/>
    <w:rsid w:val="00435F3D"/>
    <w:rsid w:val="00436F5E"/>
    <w:rsid w:val="004370AF"/>
    <w:rsid w:val="00437253"/>
    <w:rsid w:val="0044165A"/>
    <w:rsid w:val="00441BEB"/>
    <w:rsid w:val="004424CD"/>
    <w:rsid w:val="00442AFC"/>
    <w:rsid w:val="00442CB5"/>
    <w:rsid w:val="00442CD2"/>
    <w:rsid w:val="00443AAC"/>
    <w:rsid w:val="00443B02"/>
    <w:rsid w:val="00444940"/>
    <w:rsid w:val="004461F4"/>
    <w:rsid w:val="00446420"/>
    <w:rsid w:val="00446EF9"/>
    <w:rsid w:val="00447052"/>
    <w:rsid w:val="004470C1"/>
    <w:rsid w:val="00451DE0"/>
    <w:rsid w:val="004527EC"/>
    <w:rsid w:val="00452DC2"/>
    <w:rsid w:val="00453337"/>
    <w:rsid w:val="00453DDB"/>
    <w:rsid w:val="00456288"/>
    <w:rsid w:val="00456677"/>
    <w:rsid w:val="00457960"/>
    <w:rsid w:val="0046047A"/>
    <w:rsid w:val="00461AA1"/>
    <w:rsid w:val="00462522"/>
    <w:rsid w:val="004628A1"/>
    <w:rsid w:val="00463DFF"/>
    <w:rsid w:val="004643EE"/>
    <w:rsid w:val="0046656B"/>
    <w:rsid w:val="00466E25"/>
    <w:rsid w:val="00467A51"/>
    <w:rsid w:val="00467BED"/>
    <w:rsid w:val="00467CF3"/>
    <w:rsid w:val="00467F6B"/>
    <w:rsid w:val="0047075C"/>
    <w:rsid w:val="00470B03"/>
    <w:rsid w:val="00470B5B"/>
    <w:rsid w:val="00470D65"/>
    <w:rsid w:val="00470E12"/>
    <w:rsid w:val="00470FE1"/>
    <w:rsid w:val="00471659"/>
    <w:rsid w:val="00471A2F"/>
    <w:rsid w:val="0047215B"/>
    <w:rsid w:val="00472EF2"/>
    <w:rsid w:val="00473731"/>
    <w:rsid w:val="00473990"/>
    <w:rsid w:val="00475D12"/>
    <w:rsid w:val="00476B8F"/>
    <w:rsid w:val="00477869"/>
    <w:rsid w:val="004779FF"/>
    <w:rsid w:val="00480B4A"/>
    <w:rsid w:val="00480BAC"/>
    <w:rsid w:val="00481326"/>
    <w:rsid w:val="0048187A"/>
    <w:rsid w:val="00481EA3"/>
    <w:rsid w:val="0048207F"/>
    <w:rsid w:val="00483169"/>
    <w:rsid w:val="004837D6"/>
    <w:rsid w:val="00485C05"/>
    <w:rsid w:val="00486A97"/>
    <w:rsid w:val="00486D11"/>
    <w:rsid w:val="00487481"/>
    <w:rsid w:val="00487718"/>
    <w:rsid w:val="00487C77"/>
    <w:rsid w:val="0049076B"/>
    <w:rsid w:val="00490D89"/>
    <w:rsid w:val="0049101E"/>
    <w:rsid w:val="0049281A"/>
    <w:rsid w:val="0049285D"/>
    <w:rsid w:val="004939EA"/>
    <w:rsid w:val="004942C1"/>
    <w:rsid w:val="00494910"/>
    <w:rsid w:val="00494D58"/>
    <w:rsid w:val="0049618B"/>
    <w:rsid w:val="00497590"/>
    <w:rsid w:val="00497D4F"/>
    <w:rsid w:val="004A0371"/>
    <w:rsid w:val="004A1191"/>
    <w:rsid w:val="004A1380"/>
    <w:rsid w:val="004A1E80"/>
    <w:rsid w:val="004A20F3"/>
    <w:rsid w:val="004A22D4"/>
    <w:rsid w:val="004A39EB"/>
    <w:rsid w:val="004A4AE3"/>
    <w:rsid w:val="004A4EA1"/>
    <w:rsid w:val="004A5EA4"/>
    <w:rsid w:val="004A6C31"/>
    <w:rsid w:val="004A7174"/>
    <w:rsid w:val="004A7E37"/>
    <w:rsid w:val="004B0932"/>
    <w:rsid w:val="004B0ACA"/>
    <w:rsid w:val="004B0F94"/>
    <w:rsid w:val="004B1156"/>
    <w:rsid w:val="004B1F81"/>
    <w:rsid w:val="004B21B1"/>
    <w:rsid w:val="004B25DA"/>
    <w:rsid w:val="004B2DC2"/>
    <w:rsid w:val="004B431D"/>
    <w:rsid w:val="004B57C7"/>
    <w:rsid w:val="004B607D"/>
    <w:rsid w:val="004B61E5"/>
    <w:rsid w:val="004B767D"/>
    <w:rsid w:val="004B78EF"/>
    <w:rsid w:val="004C0CCA"/>
    <w:rsid w:val="004C115D"/>
    <w:rsid w:val="004C1F16"/>
    <w:rsid w:val="004C2F1E"/>
    <w:rsid w:val="004C352C"/>
    <w:rsid w:val="004C3627"/>
    <w:rsid w:val="004C3807"/>
    <w:rsid w:val="004C38D2"/>
    <w:rsid w:val="004C39E3"/>
    <w:rsid w:val="004C3C5F"/>
    <w:rsid w:val="004C4657"/>
    <w:rsid w:val="004C5122"/>
    <w:rsid w:val="004C53E7"/>
    <w:rsid w:val="004C5555"/>
    <w:rsid w:val="004C6547"/>
    <w:rsid w:val="004C67F8"/>
    <w:rsid w:val="004C6E3D"/>
    <w:rsid w:val="004D0ADC"/>
    <w:rsid w:val="004D0DC9"/>
    <w:rsid w:val="004D0FB1"/>
    <w:rsid w:val="004D12C6"/>
    <w:rsid w:val="004D2CCC"/>
    <w:rsid w:val="004D3C8F"/>
    <w:rsid w:val="004D4569"/>
    <w:rsid w:val="004D5425"/>
    <w:rsid w:val="004D626A"/>
    <w:rsid w:val="004D7054"/>
    <w:rsid w:val="004D7443"/>
    <w:rsid w:val="004D7B25"/>
    <w:rsid w:val="004D7FF8"/>
    <w:rsid w:val="004E256B"/>
    <w:rsid w:val="004E2DC2"/>
    <w:rsid w:val="004E2E1F"/>
    <w:rsid w:val="004E2EB6"/>
    <w:rsid w:val="004E2FEA"/>
    <w:rsid w:val="004E33F5"/>
    <w:rsid w:val="004E402B"/>
    <w:rsid w:val="004E49FE"/>
    <w:rsid w:val="004E5B7D"/>
    <w:rsid w:val="004E7279"/>
    <w:rsid w:val="004F08D4"/>
    <w:rsid w:val="004F10E6"/>
    <w:rsid w:val="004F1718"/>
    <w:rsid w:val="004F280A"/>
    <w:rsid w:val="004F369A"/>
    <w:rsid w:val="004F3BBA"/>
    <w:rsid w:val="004F4182"/>
    <w:rsid w:val="004F4375"/>
    <w:rsid w:val="004F4800"/>
    <w:rsid w:val="004F4BFF"/>
    <w:rsid w:val="004F6E34"/>
    <w:rsid w:val="004F70EC"/>
    <w:rsid w:val="004F7E46"/>
    <w:rsid w:val="00500823"/>
    <w:rsid w:val="00501D08"/>
    <w:rsid w:val="0050214E"/>
    <w:rsid w:val="005022CE"/>
    <w:rsid w:val="00503607"/>
    <w:rsid w:val="00503B56"/>
    <w:rsid w:val="00503C86"/>
    <w:rsid w:val="00505761"/>
    <w:rsid w:val="00505C61"/>
    <w:rsid w:val="00507D1F"/>
    <w:rsid w:val="00510045"/>
    <w:rsid w:val="00510546"/>
    <w:rsid w:val="00510628"/>
    <w:rsid w:val="005107A2"/>
    <w:rsid w:val="00510916"/>
    <w:rsid w:val="00512408"/>
    <w:rsid w:val="005138CB"/>
    <w:rsid w:val="00513DBF"/>
    <w:rsid w:val="00514EE2"/>
    <w:rsid w:val="00514EED"/>
    <w:rsid w:val="0051561C"/>
    <w:rsid w:val="005158F2"/>
    <w:rsid w:val="00516C67"/>
    <w:rsid w:val="00517106"/>
    <w:rsid w:val="005200A0"/>
    <w:rsid w:val="0052061F"/>
    <w:rsid w:val="00520D20"/>
    <w:rsid w:val="005215CE"/>
    <w:rsid w:val="005216D1"/>
    <w:rsid w:val="005217D2"/>
    <w:rsid w:val="00523F4F"/>
    <w:rsid w:val="005240AD"/>
    <w:rsid w:val="00526AB6"/>
    <w:rsid w:val="00530692"/>
    <w:rsid w:val="005306B6"/>
    <w:rsid w:val="005310F4"/>
    <w:rsid w:val="00531108"/>
    <w:rsid w:val="00531631"/>
    <w:rsid w:val="005316F3"/>
    <w:rsid w:val="0053201A"/>
    <w:rsid w:val="005329E6"/>
    <w:rsid w:val="00533373"/>
    <w:rsid w:val="005347EB"/>
    <w:rsid w:val="005357DB"/>
    <w:rsid w:val="00535B97"/>
    <w:rsid w:val="00540807"/>
    <w:rsid w:val="00540BE2"/>
    <w:rsid w:val="00540EC6"/>
    <w:rsid w:val="005417E6"/>
    <w:rsid w:val="00541C62"/>
    <w:rsid w:val="0054230A"/>
    <w:rsid w:val="00543206"/>
    <w:rsid w:val="005439C7"/>
    <w:rsid w:val="00543CC9"/>
    <w:rsid w:val="00543FA0"/>
    <w:rsid w:val="005449D6"/>
    <w:rsid w:val="00545561"/>
    <w:rsid w:val="005457C5"/>
    <w:rsid w:val="00545B4B"/>
    <w:rsid w:val="00545E86"/>
    <w:rsid w:val="0054748C"/>
    <w:rsid w:val="00551563"/>
    <w:rsid w:val="005517C5"/>
    <w:rsid w:val="00551D6A"/>
    <w:rsid w:val="005529CA"/>
    <w:rsid w:val="005529F8"/>
    <w:rsid w:val="00552AB6"/>
    <w:rsid w:val="005535C3"/>
    <w:rsid w:val="00553DD4"/>
    <w:rsid w:val="005544DC"/>
    <w:rsid w:val="00555871"/>
    <w:rsid w:val="00556053"/>
    <w:rsid w:val="00556664"/>
    <w:rsid w:val="00557BB2"/>
    <w:rsid w:val="005603D9"/>
    <w:rsid w:val="00562D53"/>
    <w:rsid w:val="0056341D"/>
    <w:rsid w:val="005642EC"/>
    <w:rsid w:val="0056439F"/>
    <w:rsid w:val="00564462"/>
    <w:rsid w:val="00564962"/>
    <w:rsid w:val="00564B95"/>
    <w:rsid w:val="0056547B"/>
    <w:rsid w:val="00565934"/>
    <w:rsid w:val="00566ABB"/>
    <w:rsid w:val="005674FE"/>
    <w:rsid w:val="0056792D"/>
    <w:rsid w:val="00567EF9"/>
    <w:rsid w:val="0057022E"/>
    <w:rsid w:val="005718BC"/>
    <w:rsid w:val="0057269C"/>
    <w:rsid w:val="00572FD0"/>
    <w:rsid w:val="005739BE"/>
    <w:rsid w:val="0057501A"/>
    <w:rsid w:val="00575505"/>
    <w:rsid w:val="00575960"/>
    <w:rsid w:val="00575E24"/>
    <w:rsid w:val="00576226"/>
    <w:rsid w:val="005764EC"/>
    <w:rsid w:val="005766CB"/>
    <w:rsid w:val="005768AA"/>
    <w:rsid w:val="00576BB0"/>
    <w:rsid w:val="00576E7B"/>
    <w:rsid w:val="00577A0C"/>
    <w:rsid w:val="00577CB6"/>
    <w:rsid w:val="00577EA1"/>
    <w:rsid w:val="00580547"/>
    <w:rsid w:val="00580B2D"/>
    <w:rsid w:val="005811C0"/>
    <w:rsid w:val="00581446"/>
    <w:rsid w:val="00581787"/>
    <w:rsid w:val="005823C1"/>
    <w:rsid w:val="0058275D"/>
    <w:rsid w:val="00582F71"/>
    <w:rsid w:val="0058353E"/>
    <w:rsid w:val="00583CAD"/>
    <w:rsid w:val="00583DF8"/>
    <w:rsid w:val="00583F1F"/>
    <w:rsid w:val="00584B5F"/>
    <w:rsid w:val="00584B61"/>
    <w:rsid w:val="005855F6"/>
    <w:rsid w:val="00586D87"/>
    <w:rsid w:val="00586E74"/>
    <w:rsid w:val="005878A9"/>
    <w:rsid w:val="00590583"/>
    <w:rsid w:val="0059107B"/>
    <w:rsid w:val="005913A4"/>
    <w:rsid w:val="00591634"/>
    <w:rsid w:val="00591804"/>
    <w:rsid w:val="00592099"/>
    <w:rsid w:val="00592321"/>
    <w:rsid w:val="00593629"/>
    <w:rsid w:val="00593CC1"/>
    <w:rsid w:val="00593E1E"/>
    <w:rsid w:val="005942BD"/>
    <w:rsid w:val="00594A72"/>
    <w:rsid w:val="00594B94"/>
    <w:rsid w:val="00594D59"/>
    <w:rsid w:val="0059567B"/>
    <w:rsid w:val="00595734"/>
    <w:rsid w:val="0059599A"/>
    <w:rsid w:val="0059681C"/>
    <w:rsid w:val="00596E21"/>
    <w:rsid w:val="00597568"/>
    <w:rsid w:val="0059781B"/>
    <w:rsid w:val="0059784A"/>
    <w:rsid w:val="00597F7A"/>
    <w:rsid w:val="005A044F"/>
    <w:rsid w:val="005A0EF2"/>
    <w:rsid w:val="005A18E1"/>
    <w:rsid w:val="005A296A"/>
    <w:rsid w:val="005A2B13"/>
    <w:rsid w:val="005A51E7"/>
    <w:rsid w:val="005A53C7"/>
    <w:rsid w:val="005A53CF"/>
    <w:rsid w:val="005A595A"/>
    <w:rsid w:val="005A65CF"/>
    <w:rsid w:val="005A6A97"/>
    <w:rsid w:val="005A6F63"/>
    <w:rsid w:val="005A74D6"/>
    <w:rsid w:val="005B1D18"/>
    <w:rsid w:val="005B3D3B"/>
    <w:rsid w:val="005B4B16"/>
    <w:rsid w:val="005B5C6E"/>
    <w:rsid w:val="005B6D3A"/>
    <w:rsid w:val="005B778B"/>
    <w:rsid w:val="005C0A9B"/>
    <w:rsid w:val="005C1644"/>
    <w:rsid w:val="005C18B1"/>
    <w:rsid w:val="005C1AAF"/>
    <w:rsid w:val="005C1E7B"/>
    <w:rsid w:val="005C1F2F"/>
    <w:rsid w:val="005C221F"/>
    <w:rsid w:val="005C22B1"/>
    <w:rsid w:val="005C2FCE"/>
    <w:rsid w:val="005C33EB"/>
    <w:rsid w:val="005C34DD"/>
    <w:rsid w:val="005C388B"/>
    <w:rsid w:val="005C44D7"/>
    <w:rsid w:val="005C4BFC"/>
    <w:rsid w:val="005C4F54"/>
    <w:rsid w:val="005C5108"/>
    <w:rsid w:val="005C5397"/>
    <w:rsid w:val="005C5ED9"/>
    <w:rsid w:val="005C6456"/>
    <w:rsid w:val="005C64D8"/>
    <w:rsid w:val="005C77CC"/>
    <w:rsid w:val="005D09C7"/>
    <w:rsid w:val="005D16A6"/>
    <w:rsid w:val="005D197A"/>
    <w:rsid w:val="005D2A34"/>
    <w:rsid w:val="005D3096"/>
    <w:rsid w:val="005D48A2"/>
    <w:rsid w:val="005D4A8C"/>
    <w:rsid w:val="005D54D7"/>
    <w:rsid w:val="005D70B9"/>
    <w:rsid w:val="005D79AC"/>
    <w:rsid w:val="005D7E93"/>
    <w:rsid w:val="005E08A8"/>
    <w:rsid w:val="005E0C31"/>
    <w:rsid w:val="005E188C"/>
    <w:rsid w:val="005E262E"/>
    <w:rsid w:val="005E29F4"/>
    <w:rsid w:val="005E311C"/>
    <w:rsid w:val="005E31A7"/>
    <w:rsid w:val="005E3456"/>
    <w:rsid w:val="005E4C74"/>
    <w:rsid w:val="005E6500"/>
    <w:rsid w:val="005E696D"/>
    <w:rsid w:val="005E6B31"/>
    <w:rsid w:val="005E7AE2"/>
    <w:rsid w:val="005F03B2"/>
    <w:rsid w:val="005F056F"/>
    <w:rsid w:val="005F129E"/>
    <w:rsid w:val="005F19B1"/>
    <w:rsid w:val="005F218D"/>
    <w:rsid w:val="005F3A4B"/>
    <w:rsid w:val="005F5F7E"/>
    <w:rsid w:val="005F670A"/>
    <w:rsid w:val="005F69A8"/>
    <w:rsid w:val="005F6BCF"/>
    <w:rsid w:val="005F7701"/>
    <w:rsid w:val="0060033C"/>
    <w:rsid w:val="006007CF"/>
    <w:rsid w:val="006013FD"/>
    <w:rsid w:val="006031CA"/>
    <w:rsid w:val="00603266"/>
    <w:rsid w:val="0060367A"/>
    <w:rsid w:val="006037D5"/>
    <w:rsid w:val="00603AC1"/>
    <w:rsid w:val="00603DCA"/>
    <w:rsid w:val="006043D7"/>
    <w:rsid w:val="006046AE"/>
    <w:rsid w:val="00604BFB"/>
    <w:rsid w:val="00604C97"/>
    <w:rsid w:val="0060663F"/>
    <w:rsid w:val="00607147"/>
    <w:rsid w:val="006071DF"/>
    <w:rsid w:val="00607B7A"/>
    <w:rsid w:val="006100AC"/>
    <w:rsid w:val="0061037A"/>
    <w:rsid w:val="0061095C"/>
    <w:rsid w:val="00611222"/>
    <w:rsid w:val="00611B65"/>
    <w:rsid w:val="00611E7C"/>
    <w:rsid w:val="00611F06"/>
    <w:rsid w:val="00612CEA"/>
    <w:rsid w:val="006132CE"/>
    <w:rsid w:val="00613616"/>
    <w:rsid w:val="006143B1"/>
    <w:rsid w:val="006151F5"/>
    <w:rsid w:val="006154D1"/>
    <w:rsid w:val="00616962"/>
    <w:rsid w:val="006172EF"/>
    <w:rsid w:val="00617987"/>
    <w:rsid w:val="00620AD7"/>
    <w:rsid w:val="006219D8"/>
    <w:rsid w:val="0062335F"/>
    <w:rsid w:val="00623F2B"/>
    <w:rsid w:val="00624165"/>
    <w:rsid w:val="00624C3B"/>
    <w:rsid w:val="0062517C"/>
    <w:rsid w:val="006258AC"/>
    <w:rsid w:val="006277ED"/>
    <w:rsid w:val="00630EC0"/>
    <w:rsid w:val="0063234D"/>
    <w:rsid w:val="006348E7"/>
    <w:rsid w:val="006353FD"/>
    <w:rsid w:val="00635954"/>
    <w:rsid w:val="0063790E"/>
    <w:rsid w:val="00637F89"/>
    <w:rsid w:val="0064092B"/>
    <w:rsid w:val="00640D25"/>
    <w:rsid w:val="00640D7E"/>
    <w:rsid w:val="00641174"/>
    <w:rsid w:val="006415ED"/>
    <w:rsid w:val="006418FC"/>
    <w:rsid w:val="00641DF6"/>
    <w:rsid w:val="006423C4"/>
    <w:rsid w:val="00642ECB"/>
    <w:rsid w:val="0064310B"/>
    <w:rsid w:val="00643216"/>
    <w:rsid w:val="00643372"/>
    <w:rsid w:val="0064383F"/>
    <w:rsid w:val="006445C5"/>
    <w:rsid w:val="00644664"/>
    <w:rsid w:val="00644FFB"/>
    <w:rsid w:val="00645506"/>
    <w:rsid w:val="0065065B"/>
    <w:rsid w:val="00650E6F"/>
    <w:rsid w:val="00651A0F"/>
    <w:rsid w:val="006527C1"/>
    <w:rsid w:val="0065298C"/>
    <w:rsid w:val="00652C74"/>
    <w:rsid w:val="00652FB9"/>
    <w:rsid w:val="006533B6"/>
    <w:rsid w:val="006533F7"/>
    <w:rsid w:val="00653562"/>
    <w:rsid w:val="00653A4C"/>
    <w:rsid w:val="0065441D"/>
    <w:rsid w:val="0065450B"/>
    <w:rsid w:val="006545B2"/>
    <w:rsid w:val="0065488D"/>
    <w:rsid w:val="00654DD6"/>
    <w:rsid w:val="006551AB"/>
    <w:rsid w:val="006551FC"/>
    <w:rsid w:val="0065567D"/>
    <w:rsid w:val="0065574E"/>
    <w:rsid w:val="006557C5"/>
    <w:rsid w:val="006567FB"/>
    <w:rsid w:val="00657024"/>
    <w:rsid w:val="00657033"/>
    <w:rsid w:val="006578E1"/>
    <w:rsid w:val="00657BBD"/>
    <w:rsid w:val="00657D3D"/>
    <w:rsid w:val="00660D66"/>
    <w:rsid w:val="006622C7"/>
    <w:rsid w:val="0066285B"/>
    <w:rsid w:val="00662F0F"/>
    <w:rsid w:val="006637D5"/>
    <w:rsid w:val="00664413"/>
    <w:rsid w:val="0066599D"/>
    <w:rsid w:val="006667C2"/>
    <w:rsid w:val="006669B8"/>
    <w:rsid w:val="006673AA"/>
    <w:rsid w:val="006676EE"/>
    <w:rsid w:val="0066789C"/>
    <w:rsid w:val="00667A1B"/>
    <w:rsid w:val="0067026F"/>
    <w:rsid w:val="00670A1F"/>
    <w:rsid w:val="00670C0E"/>
    <w:rsid w:val="0067128B"/>
    <w:rsid w:val="006712DA"/>
    <w:rsid w:val="00672647"/>
    <w:rsid w:val="00672D09"/>
    <w:rsid w:val="0067345D"/>
    <w:rsid w:val="0067361C"/>
    <w:rsid w:val="006736DC"/>
    <w:rsid w:val="00673AD4"/>
    <w:rsid w:val="00673CFF"/>
    <w:rsid w:val="00676268"/>
    <w:rsid w:val="00676454"/>
    <w:rsid w:val="00677300"/>
    <w:rsid w:val="006774C3"/>
    <w:rsid w:val="00677919"/>
    <w:rsid w:val="00680376"/>
    <w:rsid w:val="006809D1"/>
    <w:rsid w:val="00680E18"/>
    <w:rsid w:val="00681E1C"/>
    <w:rsid w:val="00681FF8"/>
    <w:rsid w:val="00682689"/>
    <w:rsid w:val="006826A8"/>
    <w:rsid w:val="0068282D"/>
    <w:rsid w:val="00682C49"/>
    <w:rsid w:val="00682F8C"/>
    <w:rsid w:val="00683615"/>
    <w:rsid w:val="006837CE"/>
    <w:rsid w:val="00683EC1"/>
    <w:rsid w:val="00684927"/>
    <w:rsid w:val="00684C73"/>
    <w:rsid w:val="00684E46"/>
    <w:rsid w:val="00685897"/>
    <w:rsid w:val="00685A40"/>
    <w:rsid w:val="00685F91"/>
    <w:rsid w:val="006864DD"/>
    <w:rsid w:val="00686979"/>
    <w:rsid w:val="00686B76"/>
    <w:rsid w:val="00686E2D"/>
    <w:rsid w:val="00687392"/>
    <w:rsid w:val="00690330"/>
    <w:rsid w:val="006904EA"/>
    <w:rsid w:val="006907ED"/>
    <w:rsid w:val="00690D22"/>
    <w:rsid w:val="00691263"/>
    <w:rsid w:val="00691AED"/>
    <w:rsid w:val="00691AF1"/>
    <w:rsid w:val="00691B09"/>
    <w:rsid w:val="00691B8F"/>
    <w:rsid w:val="006928F0"/>
    <w:rsid w:val="006937C4"/>
    <w:rsid w:val="00693BF6"/>
    <w:rsid w:val="006948B4"/>
    <w:rsid w:val="006953BB"/>
    <w:rsid w:val="00695624"/>
    <w:rsid w:val="00695DC4"/>
    <w:rsid w:val="00696411"/>
    <w:rsid w:val="0069649D"/>
    <w:rsid w:val="00696A5C"/>
    <w:rsid w:val="00696B86"/>
    <w:rsid w:val="006A0391"/>
    <w:rsid w:val="006A0513"/>
    <w:rsid w:val="006A13D7"/>
    <w:rsid w:val="006A1884"/>
    <w:rsid w:val="006A1CA0"/>
    <w:rsid w:val="006A1E87"/>
    <w:rsid w:val="006A2D8C"/>
    <w:rsid w:val="006A37DE"/>
    <w:rsid w:val="006A3DA1"/>
    <w:rsid w:val="006A3DD6"/>
    <w:rsid w:val="006A45E8"/>
    <w:rsid w:val="006A46D4"/>
    <w:rsid w:val="006A499D"/>
    <w:rsid w:val="006A4B21"/>
    <w:rsid w:val="006A7BAA"/>
    <w:rsid w:val="006B0E9B"/>
    <w:rsid w:val="006B2811"/>
    <w:rsid w:val="006B2878"/>
    <w:rsid w:val="006B3BBF"/>
    <w:rsid w:val="006B46EA"/>
    <w:rsid w:val="006B5533"/>
    <w:rsid w:val="006B5B39"/>
    <w:rsid w:val="006B6009"/>
    <w:rsid w:val="006B6674"/>
    <w:rsid w:val="006B68C4"/>
    <w:rsid w:val="006B792D"/>
    <w:rsid w:val="006C016E"/>
    <w:rsid w:val="006C0290"/>
    <w:rsid w:val="006C072F"/>
    <w:rsid w:val="006C1FB9"/>
    <w:rsid w:val="006C2553"/>
    <w:rsid w:val="006C258E"/>
    <w:rsid w:val="006C2942"/>
    <w:rsid w:val="006C32E0"/>
    <w:rsid w:val="006C3D7D"/>
    <w:rsid w:val="006D0404"/>
    <w:rsid w:val="006D0569"/>
    <w:rsid w:val="006D0E85"/>
    <w:rsid w:val="006D13F2"/>
    <w:rsid w:val="006D212A"/>
    <w:rsid w:val="006D255A"/>
    <w:rsid w:val="006D337B"/>
    <w:rsid w:val="006D4EF2"/>
    <w:rsid w:val="006D5FE7"/>
    <w:rsid w:val="006D6A96"/>
    <w:rsid w:val="006D7565"/>
    <w:rsid w:val="006E01FA"/>
    <w:rsid w:val="006E0DB6"/>
    <w:rsid w:val="006E2E58"/>
    <w:rsid w:val="006E3946"/>
    <w:rsid w:val="006E3EFC"/>
    <w:rsid w:val="006E3F05"/>
    <w:rsid w:val="006E7744"/>
    <w:rsid w:val="006E77E4"/>
    <w:rsid w:val="006E78A5"/>
    <w:rsid w:val="006F032A"/>
    <w:rsid w:val="006F1EF7"/>
    <w:rsid w:val="006F25DB"/>
    <w:rsid w:val="006F27D8"/>
    <w:rsid w:val="006F2810"/>
    <w:rsid w:val="006F4054"/>
    <w:rsid w:val="006F4467"/>
    <w:rsid w:val="006F4476"/>
    <w:rsid w:val="006F4A1F"/>
    <w:rsid w:val="006F4B77"/>
    <w:rsid w:val="006F59B4"/>
    <w:rsid w:val="006F5D99"/>
    <w:rsid w:val="006F6DEF"/>
    <w:rsid w:val="00700048"/>
    <w:rsid w:val="007002F8"/>
    <w:rsid w:val="007017E3"/>
    <w:rsid w:val="0070195A"/>
    <w:rsid w:val="00701A27"/>
    <w:rsid w:val="00701E69"/>
    <w:rsid w:val="007048AF"/>
    <w:rsid w:val="00704A45"/>
    <w:rsid w:val="00704A6A"/>
    <w:rsid w:val="007053A8"/>
    <w:rsid w:val="00705C66"/>
    <w:rsid w:val="00705F67"/>
    <w:rsid w:val="00706D7D"/>
    <w:rsid w:val="00707064"/>
    <w:rsid w:val="00707BC7"/>
    <w:rsid w:val="00712AD8"/>
    <w:rsid w:val="00712BCC"/>
    <w:rsid w:val="007135C8"/>
    <w:rsid w:val="00713DA0"/>
    <w:rsid w:val="00714170"/>
    <w:rsid w:val="00714446"/>
    <w:rsid w:val="00714E8E"/>
    <w:rsid w:val="007159B9"/>
    <w:rsid w:val="00715F63"/>
    <w:rsid w:val="0071623E"/>
    <w:rsid w:val="00716992"/>
    <w:rsid w:val="00716F80"/>
    <w:rsid w:val="00717ED4"/>
    <w:rsid w:val="00717F2A"/>
    <w:rsid w:val="007205AA"/>
    <w:rsid w:val="00720F96"/>
    <w:rsid w:val="007214A5"/>
    <w:rsid w:val="007216FB"/>
    <w:rsid w:val="00721CB5"/>
    <w:rsid w:val="00722079"/>
    <w:rsid w:val="00722194"/>
    <w:rsid w:val="0072283A"/>
    <w:rsid w:val="0072313D"/>
    <w:rsid w:val="0072368D"/>
    <w:rsid w:val="007237E1"/>
    <w:rsid w:val="0072397E"/>
    <w:rsid w:val="007242BC"/>
    <w:rsid w:val="0072463C"/>
    <w:rsid w:val="00726250"/>
    <w:rsid w:val="00727573"/>
    <w:rsid w:val="00727780"/>
    <w:rsid w:val="00727AF5"/>
    <w:rsid w:val="00727FEF"/>
    <w:rsid w:val="007316A5"/>
    <w:rsid w:val="00732A4A"/>
    <w:rsid w:val="00733224"/>
    <w:rsid w:val="007336FF"/>
    <w:rsid w:val="00734040"/>
    <w:rsid w:val="0073480C"/>
    <w:rsid w:val="00734948"/>
    <w:rsid w:val="00735200"/>
    <w:rsid w:val="00735713"/>
    <w:rsid w:val="007357B0"/>
    <w:rsid w:val="00735802"/>
    <w:rsid w:val="00735915"/>
    <w:rsid w:val="0073598E"/>
    <w:rsid w:val="00735AD3"/>
    <w:rsid w:val="0073625D"/>
    <w:rsid w:val="007367E4"/>
    <w:rsid w:val="007371D8"/>
    <w:rsid w:val="00737726"/>
    <w:rsid w:val="00740090"/>
    <w:rsid w:val="0074046F"/>
    <w:rsid w:val="0074047F"/>
    <w:rsid w:val="0074054A"/>
    <w:rsid w:val="00740E3E"/>
    <w:rsid w:val="00741365"/>
    <w:rsid w:val="0074260C"/>
    <w:rsid w:val="007429A7"/>
    <w:rsid w:val="00742B27"/>
    <w:rsid w:val="00742BCD"/>
    <w:rsid w:val="00742C5C"/>
    <w:rsid w:val="00744017"/>
    <w:rsid w:val="007440E2"/>
    <w:rsid w:val="00745CFA"/>
    <w:rsid w:val="00746E36"/>
    <w:rsid w:val="0074795A"/>
    <w:rsid w:val="00750991"/>
    <w:rsid w:val="00750D16"/>
    <w:rsid w:val="007510DD"/>
    <w:rsid w:val="0075157C"/>
    <w:rsid w:val="00751CA0"/>
    <w:rsid w:val="00751E50"/>
    <w:rsid w:val="007523F7"/>
    <w:rsid w:val="007526B7"/>
    <w:rsid w:val="007533B2"/>
    <w:rsid w:val="0075474D"/>
    <w:rsid w:val="007561FF"/>
    <w:rsid w:val="00756513"/>
    <w:rsid w:val="00756C77"/>
    <w:rsid w:val="00757059"/>
    <w:rsid w:val="007570C7"/>
    <w:rsid w:val="00757760"/>
    <w:rsid w:val="007604AE"/>
    <w:rsid w:val="007606E2"/>
    <w:rsid w:val="0076092D"/>
    <w:rsid w:val="007628C1"/>
    <w:rsid w:val="007636A9"/>
    <w:rsid w:val="007636E5"/>
    <w:rsid w:val="007639C6"/>
    <w:rsid w:val="00764293"/>
    <w:rsid w:val="00764D19"/>
    <w:rsid w:val="00764E1C"/>
    <w:rsid w:val="0076556B"/>
    <w:rsid w:val="00765592"/>
    <w:rsid w:val="007662D1"/>
    <w:rsid w:val="00766C23"/>
    <w:rsid w:val="0076763E"/>
    <w:rsid w:val="00770E75"/>
    <w:rsid w:val="0077187D"/>
    <w:rsid w:val="00771D82"/>
    <w:rsid w:val="00771DE2"/>
    <w:rsid w:val="00772025"/>
    <w:rsid w:val="00772144"/>
    <w:rsid w:val="00772326"/>
    <w:rsid w:val="00772C92"/>
    <w:rsid w:val="00773294"/>
    <w:rsid w:val="00774038"/>
    <w:rsid w:val="007743FF"/>
    <w:rsid w:val="00774680"/>
    <w:rsid w:val="0077477C"/>
    <w:rsid w:val="00774847"/>
    <w:rsid w:val="0077512E"/>
    <w:rsid w:val="0077529A"/>
    <w:rsid w:val="007764CB"/>
    <w:rsid w:val="007802C6"/>
    <w:rsid w:val="00780568"/>
    <w:rsid w:val="007811A0"/>
    <w:rsid w:val="00781269"/>
    <w:rsid w:val="007815DD"/>
    <w:rsid w:val="0078284C"/>
    <w:rsid w:val="007833C8"/>
    <w:rsid w:val="00783526"/>
    <w:rsid w:val="00783877"/>
    <w:rsid w:val="00784122"/>
    <w:rsid w:val="007857B3"/>
    <w:rsid w:val="0078598F"/>
    <w:rsid w:val="00786195"/>
    <w:rsid w:val="007863FA"/>
    <w:rsid w:val="00787594"/>
    <w:rsid w:val="007903A3"/>
    <w:rsid w:val="00790BF1"/>
    <w:rsid w:val="00790D8C"/>
    <w:rsid w:val="0079236F"/>
    <w:rsid w:val="00792F6B"/>
    <w:rsid w:val="007938C3"/>
    <w:rsid w:val="007947B0"/>
    <w:rsid w:val="00794FE8"/>
    <w:rsid w:val="00795251"/>
    <w:rsid w:val="007A0B7B"/>
    <w:rsid w:val="007A0FBE"/>
    <w:rsid w:val="007A1215"/>
    <w:rsid w:val="007A150D"/>
    <w:rsid w:val="007A1ABC"/>
    <w:rsid w:val="007A1D14"/>
    <w:rsid w:val="007A2094"/>
    <w:rsid w:val="007A2456"/>
    <w:rsid w:val="007A27BF"/>
    <w:rsid w:val="007A3DF8"/>
    <w:rsid w:val="007A47DC"/>
    <w:rsid w:val="007A5080"/>
    <w:rsid w:val="007A52FB"/>
    <w:rsid w:val="007A5DC2"/>
    <w:rsid w:val="007A64BA"/>
    <w:rsid w:val="007A66D5"/>
    <w:rsid w:val="007A6E7F"/>
    <w:rsid w:val="007A770E"/>
    <w:rsid w:val="007A7A12"/>
    <w:rsid w:val="007A7AD0"/>
    <w:rsid w:val="007B07BE"/>
    <w:rsid w:val="007B09D0"/>
    <w:rsid w:val="007B0A2B"/>
    <w:rsid w:val="007B1AC2"/>
    <w:rsid w:val="007B2EBF"/>
    <w:rsid w:val="007B2F2B"/>
    <w:rsid w:val="007B367E"/>
    <w:rsid w:val="007B47BB"/>
    <w:rsid w:val="007B493A"/>
    <w:rsid w:val="007B4F78"/>
    <w:rsid w:val="007B5008"/>
    <w:rsid w:val="007B52AF"/>
    <w:rsid w:val="007B53A2"/>
    <w:rsid w:val="007B54B2"/>
    <w:rsid w:val="007B5E9B"/>
    <w:rsid w:val="007B61A5"/>
    <w:rsid w:val="007B7280"/>
    <w:rsid w:val="007B7813"/>
    <w:rsid w:val="007B78B1"/>
    <w:rsid w:val="007C06FD"/>
    <w:rsid w:val="007C09C7"/>
    <w:rsid w:val="007C10AD"/>
    <w:rsid w:val="007C1EA1"/>
    <w:rsid w:val="007C34E0"/>
    <w:rsid w:val="007C4CA5"/>
    <w:rsid w:val="007C50E8"/>
    <w:rsid w:val="007C536C"/>
    <w:rsid w:val="007C5757"/>
    <w:rsid w:val="007C5B93"/>
    <w:rsid w:val="007C6254"/>
    <w:rsid w:val="007C7575"/>
    <w:rsid w:val="007C778D"/>
    <w:rsid w:val="007C7959"/>
    <w:rsid w:val="007C7A1F"/>
    <w:rsid w:val="007D2CC8"/>
    <w:rsid w:val="007D2EEB"/>
    <w:rsid w:val="007D4502"/>
    <w:rsid w:val="007D47BF"/>
    <w:rsid w:val="007D5BD8"/>
    <w:rsid w:val="007D6C8E"/>
    <w:rsid w:val="007D722F"/>
    <w:rsid w:val="007E0DD1"/>
    <w:rsid w:val="007E2074"/>
    <w:rsid w:val="007E2E2E"/>
    <w:rsid w:val="007E327D"/>
    <w:rsid w:val="007E63E8"/>
    <w:rsid w:val="007E68A9"/>
    <w:rsid w:val="007E702E"/>
    <w:rsid w:val="007F0C87"/>
    <w:rsid w:val="007F1257"/>
    <w:rsid w:val="007F20F2"/>
    <w:rsid w:val="007F37D6"/>
    <w:rsid w:val="007F382A"/>
    <w:rsid w:val="007F398D"/>
    <w:rsid w:val="007F58D9"/>
    <w:rsid w:val="007F5F9C"/>
    <w:rsid w:val="007F60F6"/>
    <w:rsid w:val="007F61D4"/>
    <w:rsid w:val="007F7210"/>
    <w:rsid w:val="007F79FF"/>
    <w:rsid w:val="007F7C11"/>
    <w:rsid w:val="0080008B"/>
    <w:rsid w:val="008000E8"/>
    <w:rsid w:val="008005F7"/>
    <w:rsid w:val="008006AD"/>
    <w:rsid w:val="00800D16"/>
    <w:rsid w:val="008010A7"/>
    <w:rsid w:val="0080186E"/>
    <w:rsid w:val="0080290C"/>
    <w:rsid w:val="00802E17"/>
    <w:rsid w:val="00803BA7"/>
    <w:rsid w:val="0080548F"/>
    <w:rsid w:val="00805864"/>
    <w:rsid w:val="0080679F"/>
    <w:rsid w:val="00806C61"/>
    <w:rsid w:val="00807E89"/>
    <w:rsid w:val="0081050F"/>
    <w:rsid w:val="0081064E"/>
    <w:rsid w:val="00811135"/>
    <w:rsid w:val="00811146"/>
    <w:rsid w:val="008122C3"/>
    <w:rsid w:val="0081232F"/>
    <w:rsid w:val="0081379C"/>
    <w:rsid w:val="008139E9"/>
    <w:rsid w:val="00814294"/>
    <w:rsid w:val="0081527F"/>
    <w:rsid w:val="00817A12"/>
    <w:rsid w:val="00817DD5"/>
    <w:rsid w:val="00820EAF"/>
    <w:rsid w:val="008214D7"/>
    <w:rsid w:val="008224C8"/>
    <w:rsid w:val="00823124"/>
    <w:rsid w:val="008232D7"/>
    <w:rsid w:val="00823321"/>
    <w:rsid w:val="0082476F"/>
    <w:rsid w:val="0082492C"/>
    <w:rsid w:val="00824C07"/>
    <w:rsid w:val="00824F5B"/>
    <w:rsid w:val="0082588C"/>
    <w:rsid w:val="008259FB"/>
    <w:rsid w:val="00825CBF"/>
    <w:rsid w:val="00827CC8"/>
    <w:rsid w:val="00830B36"/>
    <w:rsid w:val="008317C4"/>
    <w:rsid w:val="008324F0"/>
    <w:rsid w:val="00833A89"/>
    <w:rsid w:val="00833FC9"/>
    <w:rsid w:val="00834AF9"/>
    <w:rsid w:val="008353A1"/>
    <w:rsid w:val="00835633"/>
    <w:rsid w:val="0083568C"/>
    <w:rsid w:val="00836119"/>
    <w:rsid w:val="00836223"/>
    <w:rsid w:val="008367F0"/>
    <w:rsid w:val="00836837"/>
    <w:rsid w:val="00837603"/>
    <w:rsid w:val="00837C36"/>
    <w:rsid w:val="00840929"/>
    <w:rsid w:val="00840A77"/>
    <w:rsid w:val="008414FC"/>
    <w:rsid w:val="00841C57"/>
    <w:rsid w:val="00842B4E"/>
    <w:rsid w:val="00842CBD"/>
    <w:rsid w:val="00843100"/>
    <w:rsid w:val="008432BD"/>
    <w:rsid w:val="008435A4"/>
    <w:rsid w:val="00845102"/>
    <w:rsid w:val="0084609C"/>
    <w:rsid w:val="008460F7"/>
    <w:rsid w:val="00846FA3"/>
    <w:rsid w:val="00847A45"/>
    <w:rsid w:val="00850157"/>
    <w:rsid w:val="008503CA"/>
    <w:rsid w:val="00850A83"/>
    <w:rsid w:val="008519EE"/>
    <w:rsid w:val="00851E20"/>
    <w:rsid w:val="00852135"/>
    <w:rsid w:val="008522B3"/>
    <w:rsid w:val="008540ED"/>
    <w:rsid w:val="00855401"/>
    <w:rsid w:val="00860327"/>
    <w:rsid w:val="008615EF"/>
    <w:rsid w:val="0086235B"/>
    <w:rsid w:val="008633C3"/>
    <w:rsid w:val="00863470"/>
    <w:rsid w:val="00863958"/>
    <w:rsid w:val="00863991"/>
    <w:rsid w:val="00863F61"/>
    <w:rsid w:val="008652B4"/>
    <w:rsid w:val="0086589F"/>
    <w:rsid w:val="00865983"/>
    <w:rsid w:val="008659A7"/>
    <w:rsid w:val="00866060"/>
    <w:rsid w:val="0086668B"/>
    <w:rsid w:val="00867151"/>
    <w:rsid w:val="00867DBD"/>
    <w:rsid w:val="008702B8"/>
    <w:rsid w:val="00870963"/>
    <w:rsid w:val="00870A3D"/>
    <w:rsid w:val="00872E08"/>
    <w:rsid w:val="00873F7C"/>
    <w:rsid w:val="0087401C"/>
    <w:rsid w:val="00874B77"/>
    <w:rsid w:val="008759F5"/>
    <w:rsid w:val="00876519"/>
    <w:rsid w:val="008767E9"/>
    <w:rsid w:val="008768B7"/>
    <w:rsid w:val="00876CBE"/>
    <w:rsid w:val="0087731C"/>
    <w:rsid w:val="008778B6"/>
    <w:rsid w:val="00877A04"/>
    <w:rsid w:val="0088144F"/>
    <w:rsid w:val="00881574"/>
    <w:rsid w:val="00881676"/>
    <w:rsid w:val="008817CA"/>
    <w:rsid w:val="00881DA9"/>
    <w:rsid w:val="008822DB"/>
    <w:rsid w:val="0088282F"/>
    <w:rsid w:val="008830CF"/>
    <w:rsid w:val="0088346F"/>
    <w:rsid w:val="008837C4"/>
    <w:rsid w:val="008850C9"/>
    <w:rsid w:val="00885465"/>
    <w:rsid w:val="00885AE8"/>
    <w:rsid w:val="00885BAE"/>
    <w:rsid w:val="008867A1"/>
    <w:rsid w:val="008905D8"/>
    <w:rsid w:val="00890BE6"/>
    <w:rsid w:val="008916A9"/>
    <w:rsid w:val="00891A77"/>
    <w:rsid w:val="00891B79"/>
    <w:rsid w:val="00891C38"/>
    <w:rsid w:val="008926AA"/>
    <w:rsid w:val="00892A51"/>
    <w:rsid w:val="00893F83"/>
    <w:rsid w:val="008948B4"/>
    <w:rsid w:val="00894C0B"/>
    <w:rsid w:val="00894C1D"/>
    <w:rsid w:val="00894C43"/>
    <w:rsid w:val="00894E91"/>
    <w:rsid w:val="008953CC"/>
    <w:rsid w:val="00895EED"/>
    <w:rsid w:val="00896470"/>
    <w:rsid w:val="008965F5"/>
    <w:rsid w:val="00896EAC"/>
    <w:rsid w:val="008978F6"/>
    <w:rsid w:val="008A1B5C"/>
    <w:rsid w:val="008A2489"/>
    <w:rsid w:val="008A2FE8"/>
    <w:rsid w:val="008A3453"/>
    <w:rsid w:val="008A4731"/>
    <w:rsid w:val="008A4E9A"/>
    <w:rsid w:val="008A55D1"/>
    <w:rsid w:val="008A58D6"/>
    <w:rsid w:val="008A5D4C"/>
    <w:rsid w:val="008A655E"/>
    <w:rsid w:val="008A7AB2"/>
    <w:rsid w:val="008B0B8A"/>
    <w:rsid w:val="008B101F"/>
    <w:rsid w:val="008B1B52"/>
    <w:rsid w:val="008B1CE9"/>
    <w:rsid w:val="008B2C87"/>
    <w:rsid w:val="008B37E4"/>
    <w:rsid w:val="008B46E3"/>
    <w:rsid w:val="008B4723"/>
    <w:rsid w:val="008B5413"/>
    <w:rsid w:val="008B5B4A"/>
    <w:rsid w:val="008B5F82"/>
    <w:rsid w:val="008B7D2C"/>
    <w:rsid w:val="008B7D73"/>
    <w:rsid w:val="008C0883"/>
    <w:rsid w:val="008C090B"/>
    <w:rsid w:val="008C0A15"/>
    <w:rsid w:val="008C25BB"/>
    <w:rsid w:val="008C31B5"/>
    <w:rsid w:val="008C5EEA"/>
    <w:rsid w:val="008C6124"/>
    <w:rsid w:val="008C63F6"/>
    <w:rsid w:val="008C7286"/>
    <w:rsid w:val="008D04B6"/>
    <w:rsid w:val="008D1A31"/>
    <w:rsid w:val="008D227F"/>
    <w:rsid w:val="008D2BD4"/>
    <w:rsid w:val="008D2C73"/>
    <w:rsid w:val="008D37FB"/>
    <w:rsid w:val="008D3EEF"/>
    <w:rsid w:val="008D6857"/>
    <w:rsid w:val="008D738F"/>
    <w:rsid w:val="008D7AD7"/>
    <w:rsid w:val="008D7F0E"/>
    <w:rsid w:val="008E0179"/>
    <w:rsid w:val="008E0C4D"/>
    <w:rsid w:val="008E0FC6"/>
    <w:rsid w:val="008E0FDA"/>
    <w:rsid w:val="008E1078"/>
    <w:rsid w:val="008E1101"/>
    <w:rsid w:val="008E13FB"/>
    <w:rsid w:val="008E1EF7"/>
    <w:rsid w:val="008E205E"/>
    <w:rsid w:val="008E2468"/>
    <w:rsid w:val="008E250D"/>
    <w:rsid w:val="008E25E7"/>
    <w:rsid w:val="008E2A35"/>
    <w:rsid w:val="008E2E1F"/>
    <w:rsid w:val="008E3D3F"/>
    <w:rsid w:val="008E428D"/>
    <w:rsid w:val="008E64C9"/>
    <w:rsid w:val="008E72AE"/>
    <w:rsid w:val="008E7309"/>
    <w:rsid w:val="008E743A"/>
    <w:rsid w:val="008E7F6E"/>
    <w:rsid w:val="008F0C11"/>
    <w:rsid w:val="008F0CED"/>
    <w:rsid w:val="008F19A7"/>
    <w:rsid w:val="008F19B4"/>
    <w:rsid w:val="008F20D8"/>
    <w:rsid w:val="008F51C8"/>
    <w:rsid w:val="008F6475"/>
    <w:rsid w:val="008F6B2A"/>
    <w:rsid w:val="009008CA"/>
    <w:rsid w:val="00900BE8"/>
    <w:rsid w:val="009011DF"/>
    <w:rsid w:val="00901264"/>
    <w:rsid w:val="00901A18"/>
    <w:rsid w:val="009027DA"/>
    <w:rsid w:val="00903724"/>
    <w:rsid w:val="00903D12"/>
    <w:rsid w:val="00903D4F"/>
    <w:rsid w:val="00903EBA"/>
    <w:rsid w:val="00903EE9"/>
    <w:rsid w:val="00904B8B"/>
    <w:rsid w:val="00905A68"/>
    <w:rsid w:val="009060BE"/>
    <w:rsid w:val="009077D4"/>
    <w:rsid w:val="00907969"/>
    <w:rsid w:val="00910115"/>
    <w:rsid w:val="00910A0A"/>
    <w:rsid w:val="009112D8"/>
    <w:rsid w:val="009112FF"/>
    <w:rsid w:val="00913C52"/>
    <w:rsid w:val="00913D8B"/>
    <w:rsid w:val="00914B4B"/>
    <w:rsid w:val="009153B6"/>
    <w:rsid w:val="00915B59"/>
    <w:rsid w:val="00916672"/>
    <w:rsid w:val="00916BBD"/>
    <w:rsid w:val="0091783A"/>
    <w:rsid w:val="00920EFE"/>
    <w:rsid w:val="009219A4"/>
    <w:rsid w:val="00921A2B"/>
    <w:rsid w:val="0092205F"/>
    <w:rsid w:val="00922A5B"/>
    <w:rsid w:val="00922BD0"/>
    <w:rsid w:val="00923426"/>
    <w:rsid w:val="009234E2"/>
    <w:rsid w:val="00923945"/>
    <w:rsid w:val="00925968"/>
    <w:rsid w:val="00925A1A"/>
    <w:rsid w:val="00926942"/>
    <w:rsid w:val="0092758C"/>
    <w:rsid w:val="00927725"/>
    <w:rsid w:val="00927BB4"/>
    <w:rsid w:val="00932459"/>
    <w:rsid w:val="009324AA"/>
    <w:rsid w:val="00932A8E"/>
    <w:rsid w:val="00932EB6"/>
    <w:rsid w:val="00933187"/>
    <w:rsid w:val="00933958"/>
    <w:rsid w:val="00933CDA"/>
    <w:rsid w:val="00933D43"/>
    <w:rsid w:val="00933DC5"/>
    <w:rsid w:val="00934B7B"/>
    <w:rsid w:val="0093551B"/>
    <w:rsid w:val="00936098"/>
    <w:rsid w:val="009363AB"/>
    <w:rsid w:val="00936BAC"/>
    <w:rsid w:val="009375AD"/>
    <w:rsid w:val="0093786A"/>
    <w:rsid w:val="009411EB"/>
    <w:rsid w:val="0094198C"/>
    <w:rsid w:val="009420EC"/>
    <w:rsid w:val="00944112"/>
    <w:rsid w:val="009446C6"/>
    <w:rsid w:val="009456D1"/>
    <w:rsid w:val="0094576C"/>
    <w:rsid w:val="009461D1"/>
    <w:rsid w:val="00946D36"/>
    <w:rsid w:val="00947FFA"/>
    <w:rsid w:val="00950875"/>
    <w:rsid w:val="00950A1D"/>
    <w:rsid w:val="00951276"/>
    <w:rsid w:val="00952215"/>
    <w:rsid w:val="00952D82"/>
    <w:rsid w:val="009536DE"/>
    <w:rsid w:val="009562AB"/>
    <w:rsid w:val="009571BE"/>
    <w:rsid w:val="009573DB"/>
    <w:rsid w:val="00957423"/>
    <w:rsid w:val="00957A76"/>
    <w:rsid w:val="00957F09"/>
    <w:rsid w:val="00960E10"/>
    <w:rsid w:val="00961378"/>
    <w:rsid w:val="0096314F"/>
    <w:rsid w:val="009631FE"/>
    <w:rsid w:val="009632D6"/>
    <w:rsid w:val="0096332E"/>
    <w:rsid w:val="0096518D"/>
    <w:rsid w:val="009657CE"/>
    <w:rsid w:val="00965E22"/>
    <w:rsid w:val="0096652F"/>
    <w:rsid w:val="00966A12"/>
    <w:rsid w:val="00966DF4"/>
    <w:rsid w:val="0096737B"/>
    <w:rsid w:val="009676C5"/>
    <w:rsid w:val="00970A34"/>
    <w:rsid w:val="009712A2"/>
    <w:rsid w:val="009716B7"/>
    <w:rsid w:val="00972B27"/>
    <w:rsid w:val="00973ACD"/>
    <w:rsid w:val="00973D5A"/>
    <w:rsid w:val="00974332"/>
    <w:rsid w:val="00974FF7"/>
    <w:rsid w:val="00975A35"/>
    <w:rsid w:val="00975AF9"/>
    <w:rsid w:val="00975B75"/>
    <w:rsid w:val="00976488"/>
    <w:rsid w:val="009765EA"/>
    <w:rsid w:val="009809C3"/>
    <w:rsid w:val="00980D63"/>
    <w:rsid w:val="00981FCA"/>
    <w:rsid w:val="00982FBE"/>
    <w:rsid w:val="009831A6"/>
    <w:rsid w:val="0098339F"/>
    <w:rsid w:val="00983648"/>
    <w:rsid w:val="009850A7"/>
    <w:rsid w:val="00985542"/>
    <w:rsid w:val="0098615C"/>
    <w:rsid w:val="00986948"/>
    <w:rsid w:val="00986CEC"/>
    <w:rsid w:val="00986F76"/>
    <w:rsid w:val="00990DEE"/>
    <w:rsid w:val="00991609"/>
    <w:rsid w:val="00991A23"/>
    <w:rsid w:val="009921AF"/>
    <w:rsid w:val="00992EDA"/>
    <w:rsid w:val="009934A6"/>
    <w:rsid w:val="0099352F"/>
    <w:rsid w:val="009959D7"/>
    <w:rsid w:val="009973EA"/>
    <w:rsid w:val="00997884"/>
    <w:rsid w:val="009A0691"/>
    <w:rsid w:val="009A0989"/>
    <w:rsid w:val="009A1AF7"/>
    <w:rsid w:val="009A206C"/>
    <w:rsid w:val="009A21A3"/>
    <w:rsid w:val="009A2271"/>
    <w:rsid w:val="009A241C"/>
    <w:rsid w:val="009A2B1A"/>
    <w:rsid w:val="009A5DF9"/>
    <w:rsid w:val="009A5E50"/>
    <w:rsid w:val="009A7732"/>
    <w:rsid w:val="009A7C4E"/>
    <w:rsid w:val="009B0260"/>
    <w:rsid w:val="009B0AD1"/>
    <w:rsid w:val="009B0B99"/>
    <w:rsid w:val="009B1436"/>
    <w:rsid w:val="009B17DE"/>
    <w:rsid w:val="009B2E32"/>
    <w:rsid w:val="009B3200"/>
    <w:rsid w:val="009B4935"/>
    <w:rsid w:val="009B5F9A"/>
    <w:rsid w:val="009B606C"/>
    <w:rsid w:val="009B60D0"/>
    <w:rsid w:val="009B6A95"/>
    <w:rsid w:val="009B725A"/>
    <w:rsid w:val="009B7623"/>
    <w:rsid w:val="009C11E7"/>
    <w:rsid w:val="009C155C"/>
    <w:rsid w:val="009C29E3"/>
    <w:rsid w:val="009C30AD"/>
    <w:rsid w:val="009C36B4"/>
    <w:rsid w:val="009C382B"/>
    <w:rsid w:val="009C4DEC"/>
    <w:rsid w:val="009C5047"/>
    <w:rsid w:val="009C50B8"/>
    <w:rsid w:val="009C52A3"/>
    <w:rsid w:val="009C5478"/>
    <w:rsid w:val="009C5E4B"/>
    <w:rsid w:val="009C6EAA"/>
    <w:rsid w:val="009C6FE1"/>
    <w:rsid w:val="009C7108"/>
    <w:rsid w:val="009C794A"/>
    <w:rsid w:val="009C79A9"/>
    <w:rsid w:val="009D02E3"/>
    <w:rsid w:val="009D071A"/>
    <w:rsid w:val="009D18D8"/>
    <w:rsid w:val="009D1E0A"/>
    <w:rsid w:val="009D24D7"/>
    <w:rsid w:val="009D3AD6"/>
    <w:rsid w:val="009D3CD2"/>
    <w:rsid w:val="009D50D6"/>
    <w:rsid w:val="009D5612"/>
    <w:rsid w:val="009D56A4"/>
    <w:rsid w:val="009D57EB"/>
    <w:rsid w:val="009D620B"/>
    <w:rsid w:val="009D6287"/>
    <w:rsid w:val="009D6930"/>
    <w:rsid w:val="009D7159"/>
    <w:rsid w:val="009D7FED"/>
    <w:rsid w:val="009E01E3"/>
    <w:rsid w:val="009E043C"/>
    <w:rsid w:val="009E0F66"/>
    <w:rsid w:val="009E198D"/>
    <w:rsid w:val="009E35F4"/>
    <w:rsid w:val="009E36BC"/>
    <w:rsid w:val="009E4811"/>
    <w:rsid w:val="009E5216"/>
    <w:rsid w:val="009E5D12"/>
    <w:rsid w:val="009E61F3"/>
    <w:rsid w:val="009E7990"/>
    <w:rsid w:val="009E7AF1"/>
    <w:rsid w:val="009E7FAF"/>
    <w:rsid w:val="009F0BC6"/>
    <w:rsid w:val="009F3682"/>
    <w:rsid w:val="009F3DD4"/>
    <w:rsid w:val="009F5DD3"/>
    <w:rsid w:val="009F6D4A"/>
    <w:rsid w:val="009F6FD8"/>
    <w:rsid w:val="009F75A3"/>
    <w:rsid w:val="009F7880"/>
    <w:rsid w:val="009F7C21"/>
    <w:rsid w:val="00A009C3"/>
    <w:rsid w:val="00A024ED"/>
    <w:rsid w:val="00A02560"/>
    <w:rsid w:val="00A03225"/>
    <w:rsid w:val="00A04848"/>
    <w:rsid w:val="00A04913"/>
    <w:rsid w:val="00A04BC8"/>
    <w:rsid w:val="00A07748"/>
    <w:rsid w:val="00A07BA2"/>
    <w:rsid w:val="00A10A6F"/>
    <w:rsid w:val="00A10B62"/>
    <w:rsid w:val="00A10F87"/>
    <w:rsid w:val="00A1200C"/>
    <w:rsid w:val="00A1258B"/>
    <w:rsid w:val="00A12BB8"/>
    <w:rsid w:val="00A1301A"/>
    <w:rsid w:val="00A132B4"/>
    <w:rsid w:val="00A13536"/>
    <w:rsid w:val="00A13BCC"/>
    <w:rsid w:val="00A14136"/>
    <w:rsid w:val="00A150AB"/>
    <w:rsid w:val="00A152E6"/>
    <w:rsid w:val="00A154D0"/>
    <w:rsid w:val="00A16EAC"/>
    <w:rsid w:val="00A21FFC"/>
    <w:rsid w:val="00A22054"/>
    <w:rsid w:val="00A22504"/>
    <w:rsid w:val="00A22689"/>
    <w:rsid w:val="00A23760"/>
    <w:rsid w:val="00A239FC"/>
    <w:rsid w:val="00A24464"/>
    <w:rsid w:val="00A24AD7"/>
    <w:rsid w:val="00A25D09"/>
    <w:rsid w:val="00A269C5"/>
    <w:rsid w:val="00A27704"/>
    <w:rsid w:val="00A27869"/>
    <w:rsid w:val="00A30761"/>
    <w:rsid w:val="00A32488"/>
    <w:rsid w:val="00A3267F"/>
    <w:rsid w:val="00A3276D"/>
    <w:rsid w:val="00A328EC"/>
    <w:rsid w:val="00A33B87"/>
    <w:rsid w:val="00A33BCB"/>
    <w:rsid w:val="00A33F67"/>
    <w:rsid w:val="00A34127"/>
    <w:rsid w:val="00A34BEC"/>
    <w:rsid w:val="00A34C21"/>
    <w:rsid w:val="00A35A30"/>
    <w:rsid w:val="00A36A75"/>
    <w:rsid w:val="00A37935"/>
    <w:rsid w:val="00A407B0"/>
    <w:rsid w:val="00A41541"/>
    <w:rsid w:val="00A41857"/>
    <w:rsid w:val="00A43F55"/>
    <w:rsid w:val="00A44550"/>
    <w:rsid w:val="00A45026"/>
    <w:rsid w:val="00A45525"/>
    <w:rsid w:val="00A4639F"/>
    <w:rsid w:val="00A46BB3"/>
    <w:rsid w:val="00A4774E"/>
    <w:rsid w:val="00A47B9D"/>
    <w:rsid w:val="00A50B93"/>
    <w:rsid w:val="00A51B57"/>
    <w:rsid w:val="00A5304B"/>
    <w:rsid w:val="00A55261"/>
    <w:rsid w:val="00A5573C"/>
    <w:rsid w:val="00A55A8E"/>
    <w:rsid w:val="00A57385"/>
    <w:rsid w:val="00A57990"/>
    <w:rsid w:val="00A60104"/>
    <w:rsid w:val="00A606F7"/>
    <w:rsid w:val="00A62BCB"/>
    <w:rsid w:val="00A62E66"/>
    <w:rsid w:val="00A62FF4"/>
    <w:rsid w:val="00A63971"/>
    <w:rsid w:val="00A64182"/>
    <w:rsid w:val="00A64FD4"/>
    <w:rsid w:val="00A659EF"/>
    <w:rsid w:val="00A664C0"/>
    <w:rsid w:val="00A6674B"/>
    <w:rsid w:val="00A6707A"/>
    <w:rsid w:val="00A672F5"/>
    <w:rsid w:val="00A677B0"/>
    <w:rsid w:val="00A70AD0"/>
    <w:rsid w:val="00A70D24"/>
    <w:rsid w:val="00A72D5C"/>
    <w:rsid w:val="00A734A4"/>
    <w:rsid w:val="00A73C7A"/>
    <w:rsid w:val="00A7408F"/>
    <w:rsid w:val="00A74296"/>
    <w:rsid w:val="00A747AE"/>
    <w:rsid w:val="00A74A94"/>
    <w:rsid w:val="00A74E36"/>
    <w:rsid w:val="00A74ECC"/>
    <w:rsid w:val="00A75245"/>
    <w:rsid w:val="00A760C0"/>
    <w:rsid w:val="00A76164"/>
    <w:rsid w:val="00A77881"/>
    <w:rsid w:val="00A77B7D"/>
    <w:rsid w:val="00A805F1"/>
    <w:rsid w:val="00A80644"/>
    <w:rsid w:val="00A807FC"/>
    <w:rsid w:val="00A812C4"/>
    <w:rsid w:val="00A82138"/>
    <w:rsid w:val="00A82D2E"/>
    <w:rsid w:val="00A83166"/>
    <w:rsid w:val="00A83239"/>
    <w:rsid w:val="00A83A3F"/>
    <w:rsid w:val="00A846C3"/>
    <w:rsid w:val="00A84FFD"/>
    <w:rsid w:val="00A855CB"/>
    <w:rsid w:val="00A8564A"/>
    <w:rsid w:val="00A85B6A"/>
    <w:rsid w:val="00A85E0D"/>
    <w:rsid w:val="00A86097"/>
    <w:rsid w:val="00A91A22"/>
    <w:rsid w:val="00A928B6"/>
    <w:rsid w:val="00A93648"/>
    <w:rsid w:val="00A944C3"/>
    <w:rsid w:val="00A94BA1"/>
    <w:rsid w:val="00A953C2"/>
    <w:rsid w:val="00A955F2"/>
    <w:rsid w:val="00A96447"/>
    <w:rsid w:val="00A96DC0"/>
    <w:rsid w:val="00A97FC6"/>
    <w:rsid w:val="00AA03C1"/>
    <w:rsid w:val="00AA07A6"/>
    <w:rsid w:val="00AA1356"/>
    <w:rsid w:val="00AA2243"/>
    <w:rsid w:val="00AA2FCD"/>
    <w:rsid w:val="00AA4149"/>
    <w:rsid w:val="00AA550B"/>
    <w:rsid w:val="00AA58A1"/>
    <w:rsid w:val="00AA62DC"/>
    <w:rsid w:val="00AA7224"/>
    <w:rsid w:val="00AA7D1C"/>
    <w:rsid w:val="00AB1535"/>
    <w:rsid w:val="00AB224A"/>
    <w:rsid w:val="00AB23DB"/>
    <w:rsid w:val="00AB2540"/>
    <w:rsid w:val="00AB262C"/>
    <w:rsid w:val="00AB35C5"/>
    <w:rsid w:val="00AB361C"/>
    <w:rsid w:val="00AB3CEC"/>
    <w:rsid w:val="00AB4A00"/>
    <w:rsid w:val="00AB54D7"/>
    <w:rsid w:val="00AB57F3"/>
    <w:rsid w:val="00AB79D9"/>
    <w:rsid w:val="00AB7DDF"/>
    <w:rsid w:val="00AC0206"/>
    <w:rsid w:val="00AC067A"/>
    <w:rsid w:val="00AC1063"/>
    <w:rsid w:val="00AC1F88"/>
    <w:rsid w:val="00AC2463"/>
    <w:rsid w:val="00AC24E8"/>
    <w:rsid w:val="00AC2B93"/>
    <w:rsid w:val="00AC2C27"/>
    <w:rsid w:val="00AC2D0B"/>
    <w:rsid w:val="00AC2E88"/>
    <w:rsid w:val="00AC3B98"/>
    <w:rsid w:val="00AC443F"/>
    <w:rsid w:val="00AC4722"/>
    <w:rsid w:val="00AC6248"/>
    <w:rsid w:val="00AC70B5"/>
    <w:rsid w:val="00AC7953"/>
    <w:rsid w:val="00AC7C35"/>
    <w:rsid w:val="00AD003A"/>
    <w:rsid w:val="00AD02C5"/>
    <w:rsid w:val="00AD052B"/>
    <w:rsid w:val="00AD070E"/>
    <w:rsid w:val="00AD1412"/>
    <w:rsid w:val="00AD17A0"/>
    <w:rsid w:val="00AD1CAD"/>
    <w:rsid w:val="00AD216B"/>
    <w:rsid w:val="00AD3116"/>
    <w:rsid w:val="00AD35EF"/>
    <w:rsid w:val="00AD4960"/>
    <w:rsid w:val="00AD4D4E"/>
    <w:rsid w:val="00AD5130"/>
    <w:rsid w:val="00AD6D90"/>
    <w:rsid w:val="00AD7D19"/>
    <w:rsid w:val="00AD7EBC"/>
    <w:rsid w:val="00AE0D53"/>
    <w:rsid w:val="00AE1E56"/>
    <w:rsid w:val="00AE1E63"/>
    <w:rsid w:val="00AE1F7B"/>
    <w:rsid w:val="00AE201B"/>
    <w:rsid w:val="00AE3043"/>
    <w:rsid w:val="00AE3BAD"/>
    <w:rsid w:val="00AE3E87"/>
    <w:rsid w:val="00AE3EC5"/>
    <w:rsid w:val="00AE3F57"/>
    <w:rsid w:val="00AE408F"/>
    <w:rsid w:val="00AE419D"/>
    <w:rsid w:val="00AE527E"/>
    <w:rsid w:val="00AE537E"/>
    <w:rsid w:val="00AE62D3"/>
    <w:rsid w:val="00AE657B"/>
    <w:rsid w:val="00AE6CED"/>
    <w:rsid w:val="00AF0006"/>
    <w:rsid w:val="00AF00F4"/>
    <w:rsid w:val="00AF0A0C"/>
    <w:rsid w:val="00AF0ACB"/>
    <w:rsid w:val="00AF0BDD"/>
    <w:rsid w:val="00AF1E47"/>
    <w:rsid w:val="00AF544E"/>
    <w:rsid w:val="00AF55A4"/>
    <w:rsid w:val="00AF55FA"/>
    <w:rsid w:val="00AF5BF3"/>
    <w:rsid w:val="00AF6A2B"/>
    <w:rsid w:val="00AF6C6D"/>
    <w:rsid w:val="00B00121"/>
    <w:rsid w:val="00B01C4D"/>
    <w:rsid w:val="00B0369A"/>
    <w:rsid w:val="00B0385E"/>
    <w:rsid w:val="00B04649"/>
    <w:rsid w:val="00B05873"/>
    <w:rsid w:val="00B05F03"/>
    <w:rsid w:val="00B06C90"/>
    <w:rsid w:val="00B07377"/>
    <w:rsid w:val="00B0791D"/>
    <w:rsid w:val="00B07E25"/>
    <w:rsid w:val="00B10B7C"/>
    <w:rsid w:val="00B1118C"/>
    <w:rsid w:val="00B118C4"/>
    <w:rsid w:val="00B126F0"/>
    <w:rsid w:val="00B12E0A"/>
    <w:rsid w:val="00B12EF4"/>
    <w:rsid w:val="00B138F3"/>
    <w:rsid w:val="00B138F7"/>
    <w:rsid w:val="00B13A76"/>
    <w:rsid w:val="00B14E23"/>
    <w:rsid w:val="00B15BC7"/>
    <w:rsid w:val="00B167D1"/>
    <w:rsid w:val="00B17155"/>
    <w:rsid w:val="00B175A9"/>
    <w:rsid w:val="00B2143A"/>
    <w:rsid w:val="00B21C62"/>
    <w:rsid w:val="00B22205"/>
    <w:rsid w:val="00B223EA"/>
    <w:rsid w:val="00B23081"/>
    <w:rsid w:val="00B2319A"/>
    <w:rsid w:val="00B2351C"/>
    <w:rsid w:val="00B236E0"/>
    <w:rsid w:val="00B25611"/>
    <w:rsid w:val="00B266AE"/>
    <w:rsid w:val="00B27016"/>
    <w:rsid w:val="00B275AE"/>
    <w:rsid w:val="00B3180C"/>
    <w:rsid w:val="00B318FC"/>
    <w:rsid w:val="00B32C3F"/>
    <w:rsid w:val="00B33A65"/>
    <w:rsid w:val="00B3402B"/>
    <w:rsid w:val="00B34E70"/>
    <w:rsid w:val="00B3576E"/>
    <w:rsid w:val="00B35DFC"/>
    <w:rsid w:val="00B37541"/>
    <w:rsid w:val="00B37554"/>
    <w:rsid w:val="00B37629"/>
    <w:rsid w:val="00B379AD"/>
    <w:rsid w:val="00B40BAE"/>
    <w:rsid w:val="00B40F55"/>
    <w:rsid w:val="00B411D7"/>
    <w:rsid w:val="00B41EF4"/>
    <w:rsid w:val="00B42496"/>
    <w:rsid w:val="00B427D8"/>
    <w:rsid w:val="00B42B35"/>
    <w:rsid w:val="00B42FFB"/>
    <w:rsid w:val="00B430DA"/>
    <w:rsid w:val="00B44C61"/>
    <w:rsid w:val="00B44FFA"/>
    <w:rsid w:val="00B4510E"/>
    <w:rsid w:val="00B460F8"/>
    <w:rsid w:val="00B46390"/>
    <w:rsid w:val="00B46874"/>
    <w:rsid w:val="00B47E95"/>
    <w:rsid w:val="00B50806"/>
    <w:rsid w:val="00B509A3"/>
    <w:rsid w:val="00B5187E"/>
    <w:rsid w:val="00B51B32"/>
    <w:rsid w:val="00B52098"/>
    <w:rsid w:val="00B521B1"/>
    <w:rsid w:val="00B52B23"/>
    <w:rsid w:val="00B531A8"/>
    <w:rsid w:val="00B53309"/>
    <w:rsid w:val="00B53660"/>
    <w:rsid w:val="00B543A5"/>
    <w:rsid w:val="00B54730"/>
    <w:rsid w:val="00B5490A"/>
    <w:rsid w:val="00B554B1"/>
    <w:rsid w:val="00B56C1B"/>
    <w:rsid w:val="00B5751B"/>
    <w:rsid w:val="00B575DB"/>
    <w:rsid w:val="00B601FD"/>
    <w:rsid w:val="00B6043B"/>
    <w:rsid w:val="00B60F2E"/>
    <w:rsid w:val="00B6102E"/>
    <w:rsid w:val="00B610A6"/>
    <w:rsid w:val="00B625D1"/>
    <w:rsid w:val="00B6284E"/>
    <w:rsid w:val="00B62DED"/>
    <w:rsid w:val="00B636CB"/>
    <w:rsid w:val="00B643DD"/>
    <w:rsid w:val="00B64C50"/>
    <w:rsid w:val="00B65056"/>
    <w:rsid w:val="00B653B5"/>
    <w:rsid w:val="00B6543C"/>
    <w:rsid w:val="00B65E9C"/>
    <w:rsid w:val="00B65F80"/>
    <w:rsid w:val="00B6642C"/>
    <w:rsid w:val="00B6727C"/>
    <w:rsid w:val="00B674A9"/>
    <w:rsid w:val="00B67596"/>
    <w:rsid w:val="00B67D97"/>
    <w:rsid w:val="00B7116D"/>
    <w:rsid w:val="00B71244"/>
    <w:rsid w:val="00B71677"/>
    <w:rsid w:val="00B72663"/>
    <w:rsid w:val="00B75287"/>
    <w:rsid w:val="00B75A9D"/>
    <w:rsid w:val="00B76375"/>
    <w:rsid w:val="00B77C65"/>
    <w:rsid w:val="00B77E57"/>
    <w:rsid w:val="00B80205"/>
    <w:rsid w:val="00B805CF"/>
    <w:rsid w:val="00B8070E"/>
    <w:rsid w:val="00B820F4"/>
    <w:rsid w:val="00B8272E"/>
    <w:rsid w:val="00B83201"/>
    <w:rsid w:val="00B848A1"/>
    <w:rsid w:val="00B84CD8"/>
    <w:rsid w:val="00B85154"/>
    <w:rsid w:val="00B85741"/>
    <w:rsid w:val="00B85D04"/>
    <w:rsid w:val="00B86639"/>
    <w:rsid w:val="00B86E9E"/>
    <w:rsid w:val="00B87224"/>
    <w:rsid w:val="00B87833"/>
    <w:rsid w:val="00B87C2C"/>
    <w:rsid w:val="00B90244"/>
    <w:rsid w:val="00B903EE"/>
    <w:rsid w:val="00B9422D"/>
    <w:rsid w:val="00B94CD8"/>
    <w:rsid w:val="00B95F33"/>
    <w:rsid w:val="00B96390"/>
    <w:rsid w:val="00B9656B"/>
    <w:rsid w:val="00B979C8"/>
    <w:rsid w:val="00B97F44"/>
    <w:rsid w:val="00BA059B"/>
    <w:rsid w:val="00BA0DAB"/>
    <w:rsid w:val="00BA12B9"/>
    <w:rsid w:val="00BA336D"/>
    <w:rsid w:val="00BA34A5"/>
    <w:rsid w:val="00BA34BD"/>
    <w:rsid w:val="00BA440E"/>
    <w:rsid w:val="00BA5272"/>
    <w:rsid w:val="00BA588A"/>
    <w:rsid w:val="00BA6078"/>
    <w:rsid w:val="00BA6377"/>
    <w:rsid w:val="00BA6453"/>
    <w:rsid w:val="00BA6CEC"/>
    <w:rsid w:val="00BA6D60"/>
    <w:rsid w:val="00BA6FE8"/>
    <w:rsid w:val="00BA74C1"/>
    <w:rsid w:val="00BA783C"/>
    <w:rsid w:val="00BB14B5"/>
    <w:rsid w:val="00BB201C"/>
    <w:rsid w:val="00BB2E0D"/>
    <w:rsid w:val="00BB315F"/>
    <w:rsid w:val="00BB37FE"/>
    <w:rsid w:val="00BB45B7"/>
    <w:rsid w:val="00BB4AF4"/>
    <w:rsid w:val="00BB530E"/>
    <w:rsid w:val="00BB6932"/>
    <w:rsid w:val="00BB6FB2"/>
    <w:rsid w:val="00BB72F8"/>
    <w:rsid w:val="00BB7369"/>
    <w:rsid w:val="00BB787A"/>
    <w:rsid w:val="00BB7C78"/>
    <w:rsid w:val="00BC12BD"/>
    <w:rsid w:val="00BC1435"/>
    <w:rsid w:val="00BC1670"/>
    <w:rsid w:val="00BC2FD1"/>
    <w:rsid w:val="00BC32F7"/>
    <w:rsid w:val="00BC4DC6"/>
    <w:rsid w:val="00BC50F8"/>
    <w:rsid w:val="00BC51C8"/>
    <w:rsid w:val="00BC5456"/>
    <w:rsid w:val="00BC570A"/>
    <w:rsid w:val="00BC6E8B"/>
    <w:rsid w:val="00BC7555"/>
    <w:rsid w:val="00BD03CC"/>
    <w:rsid w:val="00BD0ED2"/>
    <w:rsid w:val="00BD17D3"/>
    <w:rsid w:val="00BD29A7"/>
    <w:rsid w:val="00BD2DE2"/>
    <w:rsid w:val="00BD300D"/>
    <w:rsid w:val="00BD30D8"/>
    <w:rsid w:val="00BD4251"/>
    <w:rsid w:val="00BD48A3"/>
    <w:rsid w:val="00BD4951"/>
    <w:rsid w:val="00BD4B77"/>
    <w:rsid w:val="00BD5882"/>
    <w:rsid w:val="00BD613F"/>
    <w:rsid w:val="00BD6374"/>
    <w:rsid w:val="00BD7981"/>
    <w:rsid w:val="00BD7FDA"/>
    <w:rsid w:val="00BE04F1"/>
    <w:rsid w:val="00BE0929"/>
    <w:rsid w:val="00BE0981"/>
    <w:rsid w:val="00BE13C5"/>
    <w:rsid w:val="00BE14A0"/>
    <w:rsid w:val="00BE2091"/>
    <w:rsid w:val="00BE213C"/>
    <w:rsid w:val="00BE27E0"/>
    <w:rsid w:val="00BE307B"/>
    <w:rsid w:val="00BE4205"/>
    <w:rsid w:val="00BE4761"/>
    <w:rsid w:val="00BE5729"/>
    <w:rsid w:val="00BE66E1"/>
    <w:rsid w:val="00BE6A36"/>
    <w:rsid w:val="00BE6CA9"/>
    <w:rsid w:val="00BE6E10"/>
    <w:rsid w:val="00BE7F3D"/>
    <w:rsid w:val="00BF0B98"/>
    <w:rsid w:val="00BF0D97"/>
    <w:rsid w:val="00BF27D3"/>
    <w:rsid w:val="00BF35BF"/>
    <w:rsid w:val="00BF39EE"/>
    <w:rsid w:val="00BF55CB"/>
    <w:rsid w:val="00BF6EEF"/>
    <w:rsid w:val="00BF71AF"/>
    <w:rsid w:val="00BF7C65"/>
    <w:rsid w:val="00C00286"/>
    <w:rsid w:val="00C00474"/>
    <w:rsid w:val="00C00E8D"/>
    <w:rsid w:val="00C00E92"/>
    <w:rsid w:val="00C010AA"/>
    <w:rsid w:val="00C01296"/>
    <w:rsid w:val="00C0155F"/>
    <w:rsid w:val="00C016FB"/>
    <w:rsid w:val="00C02729"/>
    <w:rsid w:val="00C029E8"/>
    <w:rsid w:val="00C02D56"/>
    <w:rsid w:val="00C02DDA"/>
    <w:rsid w:val="00C03077"/>
    <w:rsid w:val="00C030E2"/>
    <w:rsid w:val="00C03269"/>
    <w:rsid w:val="00C0367E"/>
    <w:rsid w:val="00C04AA6"/>
    <w:rsid w:val="00C04DBF"/>
    <w:rsid w:val="00C050B6"/>
    <w:rsid w:val="00C06491"/>
    <w:rsid w:val="00C10C4C"/>
    <w:rsid w:val="00C117E5"/>
    <w:rsid w:val="00C11A00"/>
    <w:rsid w:val="00C12C6D"/>
    <w:rsid w:val="00C13279"/>
    <w:rsid w:val="00C134F0"/>
    <w:rsid w:val="00C14585"/>
    <w:rsid w:val="00C14939"/>
    <w:rsid w:val="00C16B49"/>
    <w:rsid w:val="00C173BB"/>
    <w:rsid w:val="00C176DB"/>
    <w:rsid w:val="00C17AB4"/>
    <w:rsid w:val="00C2047D"/>
    <w:rsid w:val="00C2087F"/>
    <w:rsid w:val="00C20AA9"/>
    <w:rsid w:val="00C20E4A"/>
    <w:rsid w:val="00C210F7"/>
    <w:rsid w:val="00C21350"/>
    <w:rsid w:val="00C2197C"/>
    <w:rsid w:val="00C222E7"/>
    <w:rsid w:val="00C2294D"/>
    <w:rsid w:val="00C22B65"/>
    <w:rsid w:val="00C22FAC"/>
    <w:rsid w:val="00C24DB0"/>
    <w:rsid w:val="00C262C7"/>
    <w:rsid w:val="00C27D1E"/>
    <w:rsid w:val="00C27F89"/>
    <w:rsid w:val="00C300C2"/>
    <w:rsid w:val="00C30827"/>
    <w:rsid w:val="00C314AD"/>
    <w:rsid w:val="00C31961"/>
    <w:rsid w:val="00C3241B"/>
    <w:rsid w:val="00C3313D"/>
    <w:rsid w:val="00C33836"/>
    <w:rsid w:val="00C33D59"/>
    <w:rsid w:val="00C33FC2"/>
    <w:rsid w:val="00C341B5"/>
    <w:rsid w:val="00C35C2E"/>
    <w:rsid w:val="00C36732"/>
    <w:rsid w:val="00C4024C"/>
    <w:rsid w:val="00C4052F"/>
    <w:rsid w:val="00C4115A"/>
    <w:rsid w:val="00C41A15"/>
    <w:rsid w:val="00C41EB6"/>
    <w:rsid w:val="00C420C0"/>
    <w:rsid w:val="00C4227E"/>
    <w:rsid w:val="00C42618"/>
    <w:rsid w:val="00C43933"/>
    <w:rsid w:val="00C43B9C"/>
    <w:rsid w:val="00C43F6D"/>
    <w:rsid w:val="00C4436E"/>
    <w:rsid w:val="00C446DE"/>
    <w:rsid w:val="00C44771"/>
    <w:rsid w:val="00C45242"/>
    <w:rsid w:val="00C454FF"/>
    <w:rsid w:val="00C45CB1"/>
    <w:rsid w:val="00C47D71"/>
    <w:rsid w:val="00C50263"/>
    <w:rsid w:val="00C5051E"/>
    <w:rsid w:val="00C50823"/>
    <w:rsid w:val="00C50FF0"/>
    <w:rsid w:val="00C512BD"/>
    <w:rsid w:val="00C5182B"/>
    <w:rsid w:val="00C51BA0"/>
    <w:rsid w:val="00C521AB"/>
    <w:rsid w:val="00C52C3C"/>
    <w:rsid w:val="00C52E46"/>
    <w:rsid w:val="00C52EC0"/>
    <w:rsid w:val="00C53337"/>
    <w:rsid w:val="00C53A4A"/>
    <w:rsid w:val="00C53D10"/>
    <w:rsid w:val="00C53D8D"/>
    <w:rsid w:val="00C5404D"/>
    <w:rsid w:val="00C55DB7"/>
    <w:rsid w:val="00C56E39"/>
    <w:rsid w:val="00C57600"/>
    <w:rsid w:val="00C6076C"/>
    <w:rsid w:val="00C620DF"/>
    <w:rsid w:val="00C62112"/>
    <w:rsid w:val="00C621A8"/>
    <w:rsid w:val="00C62DB0"/>
    <w:rsid w:val="00C63191"/>
    <w:rsid w:val="00C63527"/>
    <w:rsid w:val="00C635CE"/>
    <w:rsid w:val="00C6474C"/>
    <w:rsid w:val="00C647AD"/>
    <w:rsid w:val="00C64DAC"/>
    <w:rsid w:val="00C65CFA"/>
    <w:rsid w:val="00C660FB"/>
    <w:rsid w:val="00C6693B"/>
    <w:rsid w:val="00C66DE1"/>
    <w:rsid w:val="00C6737A"/>
    <w:rsid w:val="00C71127"/>
    <w:rsid w:val="00C721C1"/>
    <w:rsid w:val="00C72424"/>
    <w:rsid w:val="00C72816"/>
    <w:rsid w:val="00C73045"/>
    <w:rsid w:val="00C73B69"/>
    <w:rsid w:val="00C74013"/>
    <w:rsid w:val="00C74B65"/>
    <w:rsid w:val="00C755C6"/>
    <w:rsid w:val="00C75796"/>
    <w:rsid w:val="00C75A99"/>
    <w:rsid w:val="00C75CAD"/>
    <w:rsid w:val="00C7617C"/>
    <w:rsid w:val="00C76829"/>
    <w:rsid w:val="00C76944"/>
    <w:rsid w:val="00C76E97"/>
    <w:rsid w:val="00C80BC7"/>
    <w:rsid w:val="00C81B3A"/>
    <w:rsid w:val="00C81CC0"/>
    <w:rsid w:val="00C821CF"/>
    <w:rsid w:val="00C82721"/>
    <w:rsid w:val="00C831C2"/>
    <w:rsid w:val="00C83326"/>
    <w:rsid w:val="00C838F4"/>
    <w:rsid w:val="00C842EE"/>
    <w:rsid w:val="00C84BB8"/>
    <w:rsid w:val="00C85141"/>
    <w:rsid w:val="00C853BF"/>
    <w:rsid w:val="00C854F0"/>
    <w:rsid w:val="00C90797"/>
    <w:rsid w:val="00C910B3"/>
    <w:rsid w:val="00C925C7"/>
    <w:rsid w:val="00C92E92"/>
    <w:rsid w:val="00C93AA4"/>
    <w:rsid w:val="00C94307"/>
    <w:rsid w:val="00C9517D"/>
    <w:rsid w:val="00C9567E"/>
    <w:rsid w:val="00C95756"/>
    <w:rsid w:val="00C96412"/>
    <w:rsid w:val="00C9686D"/>
    <w:rsid w:val="00C9720B"/>
    <w:rsid w:val="00C977ED"/>
    <w:rsid w:val="00C978A9"/>
    <w:rsid w:val="00C97A39"/>
    <w:rsid w:val="00CA2D54"/>
    <w:rsid w:val="00CA423E"/>
    <w:rsid w:val="00CA536D"/>
    <w:rsid w:val="00CA5691"/>
    <w:rsid w:val="00CA57E4"/>
    <w:rsid w:val="00CA57FE"/>
    <w:rsid w:val="00CA5BAE"/>
    <w:rsid w:val="00CA5DFD"/>
    <w:rsid w:val="00CA77C2"/>
    <w:rsid w:val="00CA78B6"/>
    <w:rsid w:val="00CA7D4A"/>
    <w:rsid w:val="00CB11D6"/>
    <w:rsid w:val="00CB162A"/>
    <w:rsid w:val="00CB16CE"/>
    <w:rsid w:val="00CB224F"/>
    <w:rsid w:val="00CB2788"/>
    <w:rsid w:val="00CB4886"/>
    <w:rsid w:val="00CB5060"/>
    <w:rsid w:val="00CB5778"/>
    <w:rsid w:val="00CB5AA8"/>
    <w:rsid w:val="00CB5EA2"/>
    <w:rsid w:val="00CB6A53"/>
    <w:rsid w:val="00CB6D63"/>
    <w:rsid w:val="00CB7B3C"/>
    <w:rsid w:val="00CB7D69"/>
    <w:rsid w:val="00CC02FA"/>
    <w:rsid w:val="00CC034A"/>
    <w:rsid w:val="00CC1D8F"/>
    <w:rsid w:val="00CC2A21"/>
    <w:rsid w:val="00CC37B3"/>
    <w:rsid w:val="00CC3A14"/>
    <w:rsid w:val="00CC3DF2"/>
    <w:rsid w:val="00CC6232"/>
    <w:rsid w:val="00CC6916"/>
    <w:rsid w:val="00CC69B0"/>
    <w:rsid w:val="00CC709A"/>
    <w:rsid w:val="00CC7930"/>
    <w:rsid w:val="00CD00F1"/>
    <w:rsid w:val="00CD05D3"/>
    <w:rsid w:val="00CD0713"/>
    <w:rsid w:val="00CD0E32"/>
    <w:rsid w:val="00CD223A"/>
    <w:rsid w:val="00CD26F6"/>
    <w:rsid w:val="00CD2754"/>
    <w:rsid w:val="00CD3508"/>
    <w:rsid w:val="00CD3A41"/>
    <w:rsid w:val="00CD466F"/>
    <w:rsid w:val="00CD4ADF"/>
    <w:rsid w:val="00CD5240"/>
    <w:rsid w:val="00CD57DF"/>
    <w:rsid w:val="00CD5D51"/>
    <w:rsid w:val="00CD618E"/>
    <w:rsid w:val="00CD6223"/>
    <w:rsid w:val="00CD63D7"/>
    <w:rsid w:val="00CD66E9"/>
    <w:rsid w:val="00CD722F"/>
    <w:rsid w:val="00CE055F"/>
    <w:rsid w:val="00CE0DA4"/>
    <w:rsid w:val="00CE0F60"/>
    <w:rsid w:val="00CE2F12"/>
    <w:rsid w:val="00CE37AF"/>
    <w:rsid w:val="00CE44CA"/>
    <w:rsid w:val="00CE4895"/>
    <w:rsid w:val="00CE5697"/>
    <w:rsid w:val="00CE5705"/>
    <w:rsid w:val="00CE57D2"/>
    <w:rsid w:val="00CE5B04"/>
    <w:rsid w:val="00CE5CBC"/>
    <w:rsid w:val="00CE6C82"/>
    <w:rsid w:val="00CE6F55"/>
    <w:rsid w:val="00CE7373"/>
    <w:rsid w:val="00CE78B4"/>
    <w:rsid w:val="00CF1D71"/>
    <w:rsid w:val="00CF30EC"/>
    <w:rsid w:val="00CF3592"/>
    <w:rsid w:val="00CF3C6F"/>
    <w:rsid w:val="00CF448A"/>
    <w:rsid w:val="00CF4D93"/>
    <w:rsid w:val="00CF556F"/>
    <w:rsid w:val="00CF57DB"/>
    <w:rsid w:val="00CF6F13"/>
    <w:rsid w:val="00CF7A46"/>
    <w:rsid w:val="00CF7AF0"/>
    <w:rsid w:val="00D01540"/>
    <w:rsid w:val="00D0178A"/>
    <w:rsid w:val="00D036A3"/>
    <w:rsid w:val="00D041EF"/>
    <w:rsid w:val="00D042E7"/>
    <w:rsid w:val="00D051B6"/>
    <w:rsid w:val="00D0594B"/>
    <w:rsid w:val="00D0644B"/>
    <w:rsid w:val="00D07B2D"/>
    <w:rsid w:val="00D07C07"/>
    <w:rsid w:val="00D1090E"/>
    <w:rsid w:val="00D10F06"/>
    <w:rsid w:val="00D112CA"/>
    <w:rsid w:val="00D1157F"/>
    <w:rsid w:val="00D11B37"/>
    <w:rsid w:val="00D12126"/>
    <w:rsid w:val="00D1347E"/>
    <w:rsid w:val="00D13CD3"/>
    <w:rsid w:val="00D14CE8"/>
    <w:rsid w:val="00D15C71"/>
    <w:rsid w:val="00D1645D"/>
    <w:rsid w:val="00D168FE"/>
    <w:rsid w:val="00D17763"/>
    <w:rsid w:val="00D177C0"/>
    <w:rsid w:val="00D1797C"/>
    <w:rsid w:val="00D17B31"/>
    <w:rsid w:val="00D20A43"/>
    <w:rsid w:val="00D20E29"/>
    <w:rsid w:val="00D215BC"/>
    <w:rsid w:val="00D216E1"/>
    <w:rsid w:val="00D21C48"/>
    <w:rsid w:val="00D21E75"/>
    <w:rsid w:val="00D220FC"/>
    <w:rsid w:val="00D22209"/>
    <w:rsid w:val="00D22E6C"/>
    <w:rsid w:val="00D23DCA"/>
    <w:rsid w:val="00D241AD"/>
    <w:rsid w:val="00D2495D"/>
    <w:rsid w:val="00D24B56"/>
    <w:rsid w:val="00D24FEC"/>
    <w:rsid w:val="00D253DC"/>
    <w:rsid w:val="00D25434"/>
    <w:rsid w:val="00D26AC8"/>
    <w:rsid w:val="00D3031A"/>
    <w:rsid w:val="00D30955"/>
    <w:rsid w:val="00D30C7C"/>
    <w:rsid w:val="00D318F7"/>
    <w:rsid w:val="00D31CF8"/>
    <w:rsid w:val="00D323B8"/>
    <w:rsid w:val="00D33823"/>
    <w:rsid w:val="00D33BDA"/>
    <w:rsid w:val="00D33FFB"/>
    <w:rsid w:val="00D34C88"/>
    <w:rsid w:val="00D34CB9"/>
    <w:rsid w:val="00D3540B"/>
    <w:rsid w:val="00D35756"/>
    <w:rsid w:val="00D35962"/>
    <w:rsid w:val="00D367EA"/>
    <w:rsid w:val="00D40C50"/>
    <w:rsid w:val="00D432ED"/>
    <w:rsid w:val="00D43A26"/>
    <w:rsid w:val="00D43F5D"/>
    <w:rsid w:val="00D444FB"/>
    <w:rsid w:val="00D44514"/>
    <w:rsid w:val="00D4503F"/>
    <w:rsid w:val="00D4514F"/>
    <w:rsid w:val="00D461E9"/>
    <w:rsid w:val="00D46641"/>
    <w:rsid w:val="00D46B1D"/>
    <w:rsid w:val="00D46BE1"/>
    <w:rsid w:val="00D47F89"/>
    <w:rsid w:val="00D51707"/>
    <w:rsid w:val="00D521A3"/>
    <w:rsid w:val="00D533DE"/>
    <w:rsid w:val="00D549CA"/>
    <w:rsid w:val="00D563D1"/>
    <w:rsid w:val="00D577CF"/>
    <w:rsid w:val="00D60D0D"/>
    <w:rsid w:val="00D62534"/>
    <w:rsid w:val="00D629F8"/>
    <w:rsid w:val="00D62D0A"/>
    <w:rsid w:val="00D63050"/>
    <w:rsid w:val="00D63304"/>
    <w:rsid w:val="00D6368F"/>
    <w:rsid w:val="00D65B7D"/>
    <w:rsid w:val="00D664E2"/>
    <w:rsid w:val="00D66F24"/>
    <w:rsid w:val="00D67637"/>
    <w:rsid w:val="00D70DE7"/>
    <w:rsid w:val="00D713C4"/>
    <w:rsid w:val="00D714C9"/>
    <w:rsid w:val="00D71FB8"/>
    <w:rsid w:val="00D7257E"/>
    <w:rsid w:val="00D728D4"/>
    <w:rsid w:val="00D72E61"/>
    <w:rsid w:val="00D742BC"/>
    <w:rsid w:val="00D74448"/>
    <w:rsid w:val="00D744FE"/>
    <w:rsid w:val="00D748B3"/>
    <w:rsid w:val="00D748F4"/>
    <w:rsid w:val="00D74A1F"/>
    <w:rsid w:val="00D75C07"/>
    <w:rsid w:val="00D76A55"/>
    <w:rsid w:val="00D77416"/>
    <w:rsid w:val="00D7778A"/>
    <w:rsid w:val="00D7796D"/>
    <w:rsid w:val="00D8078D"/>
    <w:rsid w:val="00D80BE8"/>
    <w:rsid w:val="00D80EF6"/>
    <w:rsid w:val="00D81734"/>
    <w:rsid w:val="00D817C3"/>
    <w:rsid w:val="00D826A8"/>
    <w:rsid w:val="00D83A43"/>
    <w:rsid w:val="00D84574"/>
    <w:rsid w:val="00D85184"/>
    <w:rsid w:val="00D87FC2"/>
    <w:rsid w:val="00D903BF"/>
    <w:rsid w:val="00D91EF3"/>
    <w:rsid w:val="00D9279E"/>
    <w:rsid w:val="00D9465A"/>
    <w:rsid w:val="00D957F9"/>
    <w:rsid w:val="00D95D36"/>
    <w:rsid w:val="00D96A35"/>
    <w:rsid w:val="00D97269"/>
    <w:rsid w:val="00D9731D"/>
    <w:rsid w:val="00D97702"/>
    <w:rsid w:val="00D97E2C"/>
    <w:rsid w:val="00DA1117"/>
    <w:rsid w:val="00DA11BB"/>
    <w:rsid w:val="00DA1B4A"/>
    <w:rsid w:val="00DA246A"/>
    <w:rsid w:val="00DA387F"/>
    <w:rsid w:val="00DA42EB"/>
    <w:rsid w:val="00DA5205"/>
    <w:rsid w:val="00DA5EFE"/>
    <w:rsid w:val="00DA66B2"/>
    <w:rsid w:val="00DA6C38"/>
    <w:rsid w:val="00DA7784"/>
    <w:rsid w:val="00DB0552"/>
    <w:rsid w:val="00DB06D0"/>
    <w:rsid w:val="00DB0BD5"/>
    <w:rsid w:val="00DB0BF2"/>
    <w:rsid w:val="00DB0E3D"/>
    <w:rsid w:val="00DB1489"/>
    <w:rsid w:val="00DB1902"/>
    <w:rsid w:val="00DB1A92"/>
    <w:rsid w:val="00DB3878"/>
    <w:rsid w:val="00DB4316"/>
    <w:rsid w:val="00DB50CD"/>
    <w:rsid w:val="00DB5844"/>
    <w:rsid w:val="00DB7003"/>
    <w:rsid w:val="00DB7A4E"/>
    <w:rsid w:val="00DC1364"/>
    <w:rsid w:val="00DC2DEB"/>
    <w:rsid w:val="00DC331F"/>
    <w:rsid w:val="00DC3327"/>
    <w:rsid w:val="00DC393A"/>
    <w:rsid w:val="00DC39DC"/>
    <w:rsid w:val="00DC40AE"/>
    <w:rsid w:val="00DC4692"/>
    <w:rsid w:val="00DC5028"/>
    <w:rsid w:val="00DC586B"/>
    <w:rsid w:val="00DC5995"/>
    <w:rsid w:val="00DC6107"/>
    <w:rsid w:val="00DC6471"/>
    <w:rsid w:val="00DD0344"/>
    <w:rsid w:val="00DD05F6"/>
    <w:rsid w:val="00DD0C53"/>
    <w:rsid w:val="00DD0D59"/>
    <w:rsid w:val="00DD1342"/>
    <w:rsid w:val="00DD1F38"/>
    <w:rsid w:val="00DD24BD"/>
    <w:rsid w:val="00DD34C2"/>
    <w:rsid w:val="00DD402F"/>
    <w:rsid w:val="00DD444D"/>
    <w:rsid w:val="00DD4A04"/>
    <w:rsid w:val="00DE0D95"/>
    <w:rsid w:val="00DE21D1"/>
    <w:rsid w:val="00DE257A"/>
    <w:rsid w:val="00DE2E7E"/>
    <w:rsid w:val="00DE4184"/>
    <w:rsid w:val="00DE4597"/>
    <w:rsid w:val="00DE52B6"/>
    <w:rsid w:val="00DE78FA"/>
    <w:rsid w:val="00DF0576"/>
    <w:rsid w:val="00DF0982"/>
    <w:rsid w:val="00DF2437"/>
    <w:rsid w:val="00DF3A55"/>
    <w:rsid w:val="00DF41CD"/>
    <w:rsid w:val="00DF4520"/>
    <w:rsid w:val="00DF49B2"/>
    <w:rsid w:val="00DF5859"/>
    <w:rsid w:val="00DF66DA"/>
    <w:rsid w:val="00DF6B00"/>
    <w:rsid w:val="00DF743D"/>
    <w:rsid w:val="00DF7FCB"/>
    <w:rsid w:val="00E0044A"/>
    <w:rsid w:val="00E018D1"/>
    <w:rsid w:val="00E01E7D"/>
    <w:rsid w:val="00E02287"/>
    <w:rsid w:val="00E024B5"/>
    <w:rsid w:val="00E02DC4"/>
    <w:rsid w:val="00E0319F"/>
    <w:rsid w:val="00E03252"/>
    <w:rsid w:val="00E037F4"/>
    <w:rsid w:val="00E03B4F"/>
    <w:rsid w:val="00E04A91"/>
    <w:rsid w:val="00E04EEF"/>
    <w:rsid w:val="00E059AB"/>
    <w:rsid w:val="00E05FF7"/>
    <w:rsid w:val="00E068E6"/>
    <w:rsid w:val="00E06D4B"/>
    <w:rsid w:val="00E072B8"/>
    <w:rsid w:val="00E076A9"/>
    <w:rsid w:val="00E07C79"/>
    <w:rsid w:val="00E10704"/>
    <w:rsid w:val="00E11875"/>
    <w:rsid w:val="00E13212"/>
    <w:rsid w:val="00E13CF4"/>
    <w:rsid w:val="00E14184"/>
    <w:rsid w:val="00E16223"/>
    <w:rsid w:val="00E1710D"/>
    <w:rsid w:val="00E17266"/>
    <w:rsid w:val="00E1780A"/>
    <w:rsid w:val="00E17A1F"/>
    <w:rsid w:val="00E17B8E"/>
    <w:rsid w:val="00E2013B"/>
    <w:rsid w:val="00E22836"/>
    <w:rsid w:val="00E228A4"/>
    <w:rsid w:val="00E229D7"/>
    <w:rsid w:val="00E23821"/>
    <w:rsid w:val="00E2395C"/>
    <w:rsid w:val="00E23D66"/>
    <w:rsid w:val="00E24D6E"/>
    <w:rsid w:val="00E2500E"/>
    <w:rsid w:val="00E25A47"/>
    <w:rsid w:val="00E2615F"/>
    <w:rsid w:val="00E26DC7"/>
    <w:rsid w:val="00E277C2"/>
    <w:rsid w:val="00E2790C"/>
    <w:rsid w:val="00E3100B"/>
    <w:rsid w:val="00E313C8"/>
    <w:rsid w:val="00E32767"/>
    <w:rsid w:val="00E32A50"/>
    <w:rsid w:val="00E33348"/>
    <w:rsid w:val="00E34035"/>
    <w:rsid w:val="00E34582"/>
    <w:rsid w:val="00E34E29"/>
    <w:rsid w:val="00E34E68"/>
    <w:rsid w:val="00E35F89"/>
    <w:rsid w:val="00E365CB"/>
    <w:rsid w:val="00E36A47"/>
    <w:rsid w:val="00E36F4D"/>
    <w:rsid w:val="00E374F5"/>
    <w:rsid w:val="00E37CEB"/>
    <w:rsid w:val="00E40265"/>
    <w:rsid w:val="00E4043E"/>
    <w:rsid w:val="00E41D6E"/>
    <w:rsid w:val="00E42852"/>
    <w:rsid w:val="00E42927"/>
    <w:rsid w:val="00E429ED"/>
    <w:rsid w:val="00E43130"/>
    <w:rsid w:val="00E43280"/>
    <w:rsid w:val="00E432ED"/>
    <w:rsid w:val="00E444D5"/>
    <w:rsid w:val="00E4487A"/>
    <w:rsid w:val="00E448A3"/>
    <w:rsid w:val="00E451F9"/>
    <w:rsid w:val="00E453B4"/>
    <w:rsid w:val="00E46899"/>
    <w:rsid w:val="00E47097"/>
    <w:rsid w:val="00E479B5"/>
    <w:rsid w:val="00E47B59"/>
    <w:rsid w:val="00E47D7E"/>
    <w:rsid w:val="00E47E20"/>
    <w:rsid w:val="00E51A39"/>
    <w:rsid w:val="00E51A9A"/>
    <w:rsid w:val="00E51F8C"/>
    <w:rsid w:val="00E52308"/>
    <w:rsid w:val="00E526C6"/>
    <w:rsid w:val="00E52876"/>
    <w:rsid w:val="00E5296A"/>
    <w:rsid w:val="00E5304D"/>
    <w:rsid w:val="00E53666"/>
    <w:rsid w:val="00E54CAA"/>
    <w:rsid w:val="00E55782"/>
    <w:rsid w:val="00E55813"/>
    <w:rsid w:val="00E55EF7"/>
    <w:rsid w:val="00E608BB"/>
    <w:rsid w:val="00E6107E"/>
    <w:rsid w:val="00E61F72"/>
    <w:rsid w:val="00E62B28"/>
    <w:rsid w:val="00E62E7C"/>
    <w:rsid w:val="00E63899"/>
    <w:rsid w:val="00E646AD"/>
    <w:rsid w:val="00E6521E"/>
    <w:rsid w:val="00E65709"/>
    <w:rsid w:val="00E65ADF"/>
    <w:rsid w:val="00E67AD2"/>
    <w:rsid w:val="00E70039"/>
    <w:rsid w:val="00E70251"/>
    <w:rsid w:val="00E709E8"/>
    <w:rsid w:val="00E71866"/>
    <w:rsid w:val="00E71A87"/>
    <w:rsid w:val="00E71D82"/>
    <w:rsid w:val="00E72EB1"/>
    <w:rsid w:val="00E72EE0"/>
    <w:rsid w:val="00E73173"/>
    <w:rsid w:val="00E73B35"/>
    <w:rsid w:val="00E73DDE"/>
    <w:rsid w:val="00E74B5A"/>
    <w:rsid w:val="00E7554D"/>
    <w:rsid w:val="00E758AC"/>
    <w:rsid w:val="00E760D7"/>
    <w:rsid w:val="00E772E8"/>
    <w:rsid w:val="00E77873"/>
    <w:rsid w:val="00E8016F"/>
    <w:rsid w:val="00E806EA"/>
    <w:rsid w:val="00E81186"/>
    <w:rsid w:val="00E8205D"/>
    <w:rsid w:val="00E826BE"/>
    <w:rsid w:val="00E82D30"/>
    <w:rsid w:val="00E835CA"/>
    <w:rsid w:val="00E83EC6"/>
    <w:rsid w:val="00E84037"/>
    <w:rsid w:val="00E84A06"/>
    <w:rsid w:val="00E85B9C"/>
    <w:rsid w:val="00E863A4"/>
    <w:rsid w:val="00E8665F"/>
    <w:rsid w:val="00E87048"/>
    <w:rsid w:val="00E8738F"/>
    <w:rsid w:val="00E87C94"/>
    <w:rsid w:val="00E901E4"/>
    <w:rsid w:val="00E90402"/>
    <w:rsid w:val="00E908EF"/>
    <w:rsid w:val="00E91BBD"/>
    <w:rsid w:val="00E9330F"/>
    <w:rsid w:val="00E93449"/>
    <w:rsid w:val="00E93AE2"/>
    <w:rsid w:val="00E94D55"/>
    <w:rsid w:val="00E9520E"/>
    <w:rsid w:val="00E957DA"/>
    <w:rsid w:val="00E96A9A"/>
    <w:rsid w:val="00E97CEC"/>
    <w:rsid w:val="00EA0CAC"/>
    <w:rsid w:val="00EA0DFC"/>
    <w:rsid w:val="00EA1017"/>
    <w:rsid w:val="00EA266F"/>
    <w:rsid w:val="00EA2D0D"/>
    <w:rsid w:val="00EA443E"/>
    <w:rsid w:val="00EA4BD6"/>
    <w:rsid w:val="00EA6162"/>
    <w:rsid w:val="00EA7EAE"/>
    <w:rsid w:val="00EB138B"/>
    <w:rsid w:val="00EB17F6"/>
    <w:rsid w:val="00EB2192"/>
    <w:rsid w:val="00EB4EB9"/>
    <w:rsid w:val="00EB5FBD"/>
    <w:rsid w:val="00EB6D5C"/>
    <w:rsid w:val="00EB72F9"/>
    <w:rsid w:val="00EB7561"/>
    <w:rsid w:val="00EC0EE2"/>
    <w:rsid w:val="00EC1FA0"/>
    <w:rsid w:val="00EC253E"/>
    <w:rsid w:val="00EC31CF"/>
    <w:rsid w:val="00EC32DC"/>
    <w:rsid w:val="00EC3835"/>
    <w:rsid w:val="00EC4DB5"/>
    <w:rsid w:val="00EC5F5E"/>
    <w:rsid w:val="00EC6BF1"/>
    <w:rsid w:val="00EC6E5D"/>
    <w:rsid w:val="00EC711E"/>
    <w:rsid w:val="00EC7355"/>
    <w:rsid w:val="00ED2B6F"/>
    <w:rsid w:val="00ED2EFB"/>
    <w:rsid w:val="00ED475B"/>
    <w:rsid w:val="00ED4C4F"/>
    <w:rsid w:val="00ED5994"/>
    <w:rsid w:val="00ED65BD"/>
    <w:rsid w:val="00ED71D6"/>
    <w:rsid w:val="00ED75AA"/>
    <w:rsid w:val="00ED76DA"/>
    <w:rsid w:val="00ED796C"/>
    <w:rsid w:val="00ED7F07"/>
    <w:rsid w:val="00EE099F"/>
    <w:rsid w:val="00EE15AF"/>
    <w:rsid w:val="00EE16EA"/>
    <w:rsid w:val="00EE17CF"/>
    <w:rsid w:val="00EE246B"/>
    <w:rsid w:val="00EE2BD4"/>
    <w:rsid w:val="00EE3BB0"/>
    <w:rsid w:val="00EE3BF0"/>
    <w:rsid w:val="00EE4317"/>
    <w:rsid w:val="00EE4B04"/>
    <w:rsid w:val="00EE6114"/>
    <w:rsid w:val="00EE633A"/>
    <w:rsid w:val="00EE635A"/>
    <w:rsid w:val="00EE63C6"/>
    <w:rsid w:val="00EE6EE3"/>
    <w:rsid w:val="00EE787D"/>
    <w:rsid w:val="00EF0882"/>
    <w:rsid w:val="00EF161B"/>
    <w:rsid w:val="00EF17B1"/>
    <w:rsid w:val="00EF1B38"/>
    <w:rsid w:val="00EF1FE6"/>
    <w:rsid w:val="00EF286D"/>
    <w:rsid w:val="00EF2A7C"/>
    <w:rsid w:val="00EF2C7A"/>
    <w:rsid w:val="00EF3570"/>
    <w:rsid w:val="00EF4703"/>
    <w:rsid w:val="00EF4719"/>
    <w:rsid w:val="00EF4C36"/>
    <w:rsid w:val="00EF513B"/>
    <w:rsid w:val="00EF5FB7"/>
    <w:rsid w:val="00EF6F4D"/>
    <w:rsid w:val="00EF6F8A"/>
    <w:rsid w:val="00EF7489"/>
    <w:rsid w:val="00EF75EA"/>
    <w:rsid w:val="00F015B4"/>
    <w:rsid w:val="00F0174D"/>
    <w:rsid w:val="00F02DD7"/>
    <w:rsid w:val="00F02EFB"/>
    <w:rsid w:val="00F03711"/>
    <w:rsid w:val="00F04009"/>
    <w:rsid w:val="00F04790"/>
    <w:rsid w:val="00F0481B"/>
    <w:rsid w:val="00F059CA"/>
    <w:rsid w:val="00F06BBD"/>
    <w:rsid w:val="00F06C9D"/>
    <w:rsid w:val="00F07385"/>
    <w:rsid w:val="00F10529"/>
    <w:rsid w:val="00F11284"/>
    <w:rsid w:val="00F1276A"/>
    <w:rsid w:val="00F1399B"/>
    <w:rsid w:val="00F13DE6"/>
    <w:rsid w:val="00F1451C"/>
    <w:rsid w:val="00F15125"/>
    <w:rsid w:val="00F1677C"/>
    <w:rsid w:val="00F16AD9"/>
    <w:rsid w:val="00F16C3F"/>
    <w:rsid w:val="00F16FD5"/>
    <w:rsid w:val="00F171DA"/>
    <w:rsid w:val="00F17B08"/>
    <w:rsid w:val="00F2143C"/>
    <w:rsid w:val="00F2290D"/>
    <w:rsid w:val="00F24589"/>
    <w:rsid w:val="00F2496E"/>
    <w:rsid w:val="00F249EF"/>
    <w:rsid w:val="00F24D6A"/>
    <w:rsid w:val="00F25750"/>
    <w:rsid w:val="00F259BD"/>
    <w:rsid w:val="00F26396"/>
    <w:rsid w:val="00F27208"/>
    <w:rsid w:val="00F273CB"/>
    <w:rsid w:val="00F27E75"/>
    <w:rsid w:val="00F300FD"/>
    <w:rsid w:val="00F30C40"/>
    <w:rsid w:val="00F338C9"/>
    <w:rsid w:val="00F33C93"/>
    <w:rsid w:val="00F34113"/>
    <w:rsid w:val="00F34AB6"/>
    <w:rsid w:val="00F35AFD"/>
    <w:rsid w:val="00F36416"/>
    <w:rsid w:val="00F37B34"/>
    <w:rsid w:val="00F41FD2"/>
    <w:rsid w:val="00F421B9"/>
    <w:rsid w:val="00F42277"/>
    <w:rsid w:val="00F4338F"/>
    <w:rsid w:val="00F435DE"/>
    <w:rsid w:val="00F43600"/>
    <w:rsid w:val="00F43DDE"/>
    <w:rsid w:val="00F44684"/>
    <w:rsid w:val="00F44CB8"/>
    <w:rsid w:val="00F45101"/>
    <w:rsid w:val="00F45660"/>
    <w:rsid w:val="00F45F1A"/>
    <w:rsid w:val="00F463E0"/>
    <w:rsid w:val="00F464CC"/>
    <w:rsid w:val="00F50BBB"/>
    <w:rsid w:val="00F50FB7"/>
    <w:rsid w:val="00F52584"/>
    <w:rsid w:val="00F530DF"/>
    <w:rsid w:val="00F54257"/>
    <w:rsid w:val="00F54E74"/>
    <w:rsid w:val="00F552FC"/>
    <w:rsid w:val="00F5532D"/>
    <w:rsid w:val="00F558B8"/>
    <w:rsid w:val="00F5633D"/>
    <w:rsid w:val="00F5684A"/>
    <w:rsid w:val="00F56F11"/>
    <w:rsid w:val="00F570F7"/>
    <w:rsid w:val="00F57766"/>
    <w:rsid w:val="00F57B98"/>
    <w:rsid w:val="00F62E10"/>
    <w:rsid w:val="00F63AB1"/>
    <w:rsid w:val="00F64477"/>
    <w:rsid w:val="00F65E53"/>
    <w:rsid w:val="00F66125"/>
    <w:rsid w:val="00F66171"/>
    <w:rsid w:val="00F661B2"/>
    <w:rsid w:val="00F66716"/>
    <w:rsid w:val="00F66B2A"/>
    <w:rsid w:val="00F66C47"/>
    <w:rsid w:val="00F67238"/>
    <w:rsid w:val="00F674BA"/>
    <w:rsid w:val="00F67634"/>
    <w:rsid w:val="00F67A13"/>
    <w:rsid w:val="00F7028F"/>
    <w:rsid w:val="00F71E0F"/>
    <w:rsid w:val="00F722EB"/>
    <w:rsid w:val="00F72B71"/>
    <w:rsid w:val="00F73CD0"/>
    <w:rsid w:val="00F74936"/>
    <w:rsid w:val="00F7494D"/>
    <w:rsid w:val="00F80295"/>
    <w:rsid w:val="00F805A6"/>
    <w:rsid w:val="00F80808"/>
    <w:rsid w:val="00F82FEA"/>
    <w:rsid w:val="00F8388E"/>
    <w:rsid w:val="00F83C09"/>
    <w:rsid w:val="00F84574"/>
    <w:rsid w:val="00F85788"/>
    <w:rsid w:val="00F86683"/>
    <w:rsid w:val="00F867F6"/>
    <w:rsid w:val="00F86BF1"/>
    <w:rsid w:val="00F87CB3"/>
    <w:rsid w:val="00F90DC5"/>
    <w:rsid w:val="00F90EDD"/>
    <w:rsid w:val="00F91964"/>
    <w:rsid w:val="00F925F2"/>
    <w:rsid w:val="00F93206"/>
    <w:rsid w:val="00F9344A"/>
    <w:rsid w:val="00F94CD0"/>
    <w:rsid w:val="00F961DF"/>
    <w:rsid w:val="00F96B46"/>
    <w:rsid w:val="00FA10A7"/>
    <w:rsid w:val="00FA14BB"/>
    <w:rsid w:val="00FA2F56"/>
    <w:rsid w:val="00FA38AE"/>
    <w:rsid w:val="00FA3CC9"/>
    <w:rsid w:val="00FA3DC1"/>
    <w:rsid w:val="00FA4269"/>
    <w:rsid w:val="00FA50E9"/>
    <w:rsid w:val="00FA7145"/>
    <w:rsid w:val="00FB0BC5"/>
    <w:rsid w:val="00FB1288"/>
    <w:rsid w:val="00FB1317"/>
    <w:rsid w:val="00FB13B9"/>
    <w:rsid w:val="00FB17BB"/>
    <w:rsid w:val="00FB1BBC"/>
    <w:rsid w:val="00FB3069"/>
    <w:rsid w:val="00FB382B"/>
    <w:rsid w:val="00FB3DDC"/>
    <w:rsid w:val="00FB4512"/>
    <w:rsid w:val="00FB493B"/>
    <w:rsid w:val="00FB5A3B"/>
    <w:rsid w:val="00FB5CBA"/>
    <w:rsid w:val="00FB6AED"/>
    <w:rsid w:val="00FB6F09"/>
    <w:rsid w:val="00FB71A8"/>
    <w:rsid w:val="00FB79F9"/>
    <w:rsid w:val="00FC0A5C"/>
    <w:rsid w:val="00FC23DD"/>
    <w:rsid w:val="00FC249C"/>
    <w:rsid w:val="00FC2BE8"/>
    <w:rsid w:val="00FC3659"/>
    <w:rsid w:val="00FC3A02"/>
    <w:rsid w:val="00FC3CDE"/>
    <w:rsid w:val="00FC638E"/>
    <w:rsid w:val="00FC7012"/>
    <w:rsid w:val="00FC7623"/>
    <w:rsid w:val="00FD03E6"/>
    <w:rsid w:val="00FD4440"/>
    <w:rsid w:val="00FD60FB"/>
    <w:rsid w:val="00FD65FE"/>
    <w:rsid w:val="00FD7103"/>
    <w:rsid w:val="00FD7376"/>
    <w:rsid w:val="00FD7EF7"/>
    <w:rsid w:val="00FE0578"/>
    <w:rsid w:val="00FE176B"/>
    <w:rsid w:val="00FE1AA8"/>
    <w:rsid w:val="00FE318E"/>
    <w:rsid w:val="00FE36F3"/>
    <w:rsid w:val="00FE416A"/>
    <w:rsid w:val="00FE46A5"/>
    <w:rsid w:val="00FE49B3"/>
    <w:rsid w:val="00FE4F07"/>
    <w:rsid w:val="00FE625B"/>
    <w:rsid w:val="00FE7C0B"/>
    <w:rsid w:val="00FF0BA6"/>
    <w:rsid w:val="00FF1010"/>
    <w:rsid w:val="00FF1894"/>
    <w:rsid w:val="00FF1CB1"/>
    <w:rsid w:val="00FF2425"/>
    <w:rsid w:val="00FF3FB6"/>
    <w:rsid w:val="00FF4859"/>
    <w:rsid w:val="00FF4DDF"/>
    <w:rsid w:val="00FF57B2"/>
    <w:rsid w:val="00FF5BA7"/>
    <w:rsid w:val="00FF65EA"/>
    <w:rsid w:val="00FF66C5"/>
    <w:rsid w:val="00FF6E6E"/>
    <w:rsid w:val="02A1F7A5"/>
    <w:rsid w:val="064C2450"/>
    <w:rsid w:val="13F03DD9"/>
    <w:rsid w:val="179A3759"/>
    <w:rsid w:val="1938D13A"/>
    <w:rsid w:val="1F82F7B6"/>
    <w:rsid w:val="2753D0C3"/>
    <w:rsid w:val="27D43383"/>
    <w:rsid w:val="4587EA1E"/>
    <w:rsid w:val="4E2B7BD1"/>
    <w:rsid w:val="5094D70B"/>
    <w:rsid w:val="5202D2FB"/>
    <w:rsid w:val="552C3F01"/>
    <w:rsid w:val="5F391720"/>
    <w:rsid w:val="61E6871A"/>
    <w:rsid w:val="6B05EA76"/>
    <w:rsid w:val="6FFF7C60"/>
    <w:rsid w:val="7A9AB9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4EA8E"/>
  <w15:chartTrackingRefBased/>
  <w15:docId w15:val="{E0A09C3C-AAB6-425B-8B46-CEABC9F13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E10704"/>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960E10"/>
    <w:rPr>
      <w:color w:val="605E5C"/>
      <w:shd w:val="clear" w:color="auto" w:fill="E1DFDD"/>
    </w:rPr>
  </w:style>
  <w:style w:type="character" w:customStyle="1" w:styleId="superscript">
    <w:name w:val="superscript"/>
    <w:basedOn w:val="DefaultParagraphFont"/>
    <w:rsid w:val="00C62DB0"/>
  </w:style>
  <w:style w:type="paragraph" w:customStyle="1" w:styleId="msonormal0">
    <w:name w:val="msonormal"/>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textrun">
    <w:name w:val="textrun"/>
    <w:basedOn w:val="DefaultParagraphFont"/>
    <w:rsid w:val="00B35DFC"/>
  </w:style>
  <w:style w:type="character" w:customStyle="1" w:styleId="tabrun">
    <w:name w:val="tabrun"/>
    <w:basedOn w:val="DefaultParagraphFont"/>
    <w:rsid w:val="00B35DFC"/>
  </w:style>
  <w:style w:type="character" w:customStyle="1" w:styleId="tabchar">
    <w:name w:val="tabchar"/>
    <w:basedOn w:val="DefaultParagraphFont"/>
    <w:rsid w:val="00B35DFC"/>
  </w:style>
  <w:style w:type="character" w:customStyle="1" w:styleId="tableaderchars">
    <w:name w:val="tableaderchars"/>
    <w:basedOn w:val="DefaultParagraphFont"/>
    <w:rsid w:val="00B35DFC"/>
  </w:style>
  <w:style w:type="paragraph" w:customStyle="1" w:styleId="outlineelement">
    <w:name w:val="outlineelement"/>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wacimagecontainer">
    <w:name w:val="wacimagecontainer"/>
    <w:basedOn w:val="DefaultParagraphFont"/>
    <w:rsid w:val="00B35DFC"/>
  </w:style>
  <w:style w:type="character" w:customStyle="1" w:styleId="wacimageborder">
    <w:name w:val="wacimageborder"/>
    <w:basedOn w:val="DefaultParagraphFont"/>
    <w:rsid w:val="00B35DFC"/>
  </w:style>
  <w:style w:type="character" w:styleId="Mention">
    <w:name w:val="Mention"/>
    <w:basedOn w:val="DefaultParagraphFont"/>
    <w:uiPriority w:val="99"/>
    <w:unhideWhenUsed/>
    <w:rsid w:val="00085F82"/>
    <w:rPr>
      <w:color w:val="2B579A"/>
      <w:shd w:val="clear" w:color="auto" w:fill="E1DFDD"/>
    </w:rPr>
  </w:style>
  <w:style w:type="paragraph" w:customStyle="1" w:styleId="xmsonormal">
    <w:name w:val="x_msonormal"/>
    <w:basedOn w:val="Normal"/>
    <w:rsid w:val="00427777"/>
    <w:pPr>
      <w:spacing w:line="240" w:lineRule="auto"/>
    </w:pPr>
    <w:rPr>
      <w:rFonts w:ascii="Calibri" w:hAnsi="Calibri" w:cs="Calibri"/>
      <w:sz w:val="22"/>
      <w:lang w:eastAsia="en-GB"/>
    </w:rPr>
  </w:style>
  <w:style w:type="character" w:customStyle="1" w:styleId="xnormaltextrun">
    <w:name w:val="x_normaltextrun"/>
    <w:basedOn w:val="DefaultParagraphFont"/>
    <w:rsid w:val="00427777"/>
  </w:style>
  <w:style w:type="paragraph" w:customStyle="1" w:styleId="Default">
    <w:name w:val="Default"/>
    <w:rsid w:val="00007025"/>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iPriority w:val="99"/>
    <w:semiHidden/>
    <w:unhideWhenUsed/>
    <w:rsid w:val="00A75245"/>
    <w:pPr>
      <w:spacing w:line="240" w:lineRule="auto"/>
    </w:pPr>
    <w:rPr>
      <w:sz w:val="20"/>
      <w:szCs w:val="20"/>
    </w:rPr>
  </w:style>
  <w:style w:type="character" w:customStyle="1" w:styleId="EndnoteTextChar">
    <w:name w:val="Endnote Text Char"/>
    <w:basedOn w:val="DefaultParagraphFont"/>
    <w:link w:val="EndnoteText"/>
    <w:uiPriority w:val="99"/>
    <w:semiHidden/>
    <w:rsid w:val="00A75245"/>
    <w:rPr>
      <w:sz w:val="20"/>
      <w:szCs w:val="20"/>
    </w:rPr>
  </w:style>
  <w:style w:type="character" w:styleId="EndnoteReference">
    <w:name w:val="endnote reference"/>
    <w:basedOn w:val="DefaultParagraphFont"/>
    <w:uiPriority w:val="99"/>
    <w:semiHidden/>
    <w:unhideWhenUsed/>
    <w:rsid w:val="00A752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573">
      <w:bodyDiv w:val="1"/>
      <w:marLeft w:val="0"/>
      <w:marRight w:val="0"/>
      <w:marTop w:val="0"/>
      <w:marBottom w:val="0"/>
      <w:divBdr>
        <w:top w:val="none" w:sz="0" w:space="0" w:color="auto"/>
        <w:left w:val="none" w:sz="0" w:space="0" w:color="auto"/>
        <w:bottom w:val="none" w:sz="0" w:space="0" w:color="auto"/>
        <w:right w:val="none" w:sz="0" w:space="0" w:color="auto"/>
      </w:divBdr>
      <w:divsChild>
        <w:div w:id="559560904">
          <w:marLeft w:val="0"/>
          <w:marRight w:val="0"/>
          <w:marTop w:val="0"/>
          <w:marBottom w:val="0"/>
          <w:divBdr>
            <w:top w:val="none" w:sz="0" w:space="0" w:color="auto"/>
            <w:left w:val="none" w:sz="0" w:space="0" w:color="auto"/>
            <w:bottom w:val="none" w:sz="0" w:space="0" w:color="auto"/>
            <w:right w:val="none" w:sz="0" w:space="0" w:color="auto"/>
          </w:divBdr>
        </w:div>
        <w:div w:id="721639155">
          <w:marLeft w:val="0"/>
          <w:marRight w:val="0"/>
          <w:marTop w:val="0"/>
          <w:marBottom w:val="0"/>
          <w:divBdr>
            <w:top w:val="none" w:sz="0" w:space="0" w:color="auto"/>
            <w:left w:val="none" w:sz="0" w:space="0" w:color="auto"/>
            <w:bottom w:val="none" w:sz="0" w:space="0" w:color="auto"/>
            <w:right w:val="none" w:sz="0" w:space="0" w:color="auto"/>
          </w:divBdr>
          <w:divsChild>
            <w:div w:id="381446186">
              <w:marLeft w:val="0"/>
              <w:marRight w:val="0"/>
              <w:marTop w:val="0"/>
              <w:marBottom w:val="0"/>
              <w:divBdr>
                <w:top w:val="none" w:sz="0" w:space="0" w:color="auto"/>
                <w:left w:val="none" w:sz="0" w:space="0" w:color="auto"/>
                <w:bottom w:val="none" w:sz="0" w:space="0" w:color="auto"/>
                <w:right w:val="none" w:sz="0" w:space="0" w:color="auto"/>
              </w:divBdr>
            </w:div>
            <w:div w:id="1174612312">
              <w:marLeft w:val="0"/>
              <w:marRight w:val="0"/>
              <w:marTop w:val="0"/>
              <w:marBottom w:val="0"/>
              <w:divBdr>
                <w:top w:val="none" w:sz="0" w:space="0" w:color="auto"/>
                <w:left w:val="none" w:sz="0" w:space="0" w:color="auto"/>
                <w:bottom w:val="none" w:sz="0" w:space="0" w:color="auto"/>
                <w:right w:val="none" w:sz="0" w:space="0" w:color="auto"/>
              </w:divBdr>
            </w:div>
            <w:div w:id="1711105872">
              <w:marLeft w:val="0"/>
              <w:marRight w:val="0"/>
              <w:marTop w:val="0"/>
              <w:marBottom w:val="0"/>
              <w:divBdr>
                <w:top w:val="none" w:sz="0" w:space="0" w:color="auto"/>
                <w:left w:val="none" w:sz="0" w:space="0" w:color="auto"/>
                <w:bottom w:val="none" w:sz="0" w:space="0" w:color="auto"/>
                <w:right w:val="none" w:sz="0" w:space="0" w:color="auto"/>
              </w:divBdr>
            </w:div>
            <w:div w:id="1860660011">
              <w:marLeft w:val="0"/>
              <w:marRight w:val="0"/>
              <w:marTop w:val="0"/>
              <w:marBottom w:val="0"/>
              <w:divBdr>
                <w:top w:val="none" w:sz="0" w:space="0" w:color="auto"/>
                <w:left w:val="none" w:sz="0" w:space="0" w:color="auto"/>
                <w:bottom w:val="none" w:sz="0" w:space="0" w:color="auto"/>
                <w:right w:val="none" w:sz="0" w:space="0" w:color="auto"/>
              </w:divBdr>
            </w:div>
            <w:div w:id="1996883229">
              <w:marLeft w:val="0"/>
              <w:marRight w:val="0"/>
              <w:marTop w:val="0"/>
              <w:marBottom w:val="0"/>
              <w:divBdr>
                <w:top w:val="none" w:sz="0" w:space="0" w:color="auto"/>
                <w:left w:val="none" w:sz="0" w:space="0" w:color="auto"/>
                <w:bottom w:val="none" w:sz="0" w:space="0" w:color="auto"/>
                <w:right w:val="none" w:sz="0" w:space="0" w:color="auto"/>
              </w:divBdr>
            </w:div>
          </w:divsChild>
        </w:div>
        <w:div w:id="897933864">
          <w:marLeft w:val="0"/>
          <w:marRight w:val="0"/>
          <w:marTop w:val="0"/>
          <w:marBottom w:val="0"/>
          <w:divBdr>
            <w:top w:val="none" w:sz="0" w:space="0" w:color="auto"/>
            <w:left w:val="none" w:sz="0" w:space="0" w:color="auto"/>
            <w:bottom w:val="none" w:sz="0" w:space="0" w:color="auto"/>
            <w:right w:val="none" w:sz="0" w:space="0" w:color="auto"/>
          </w:divBdr>
        </w:div>
        <w:div w:id="950623998">
          <w:marLeft w:val="0"/>
          <w:marRight w:val="0"/>
          <w:marTop w:val="0"/>
          <w:marBottom w:val="0"/>
          <w:divBdr>
            <w:top w:val="none" w:sz="0" w:space="0" w:color="auto"/>
            <w:left w:val="none" w:sz="0" w:space="0" w:color="auto"/>
            <w:bottom w:val="none" w:sz="0" w:space="0" w:color="auto"/>
            <w:right w:val="none" w:sz="0" w:space="0" w:color="auto"/>
          </w:divBdr>
        </w:div>
        <w:div w:id="1148400337">
          <w:marLeft w:val="0"/>
          <w:marRight w:val="0"/>
          <w:marTop w:val="0"/>
          <w:marBottom w:val="0"/>
          <w:divBdr>
            <w:top w:val="none" w:sz="0" w:space="0" w:color="auto"/>
            <w:left w:val="none" w:sz="0" w:space="0" w:color="auto"/>
            <w:bottom w:val="none" w:sz="0" w:space="0" w:color="auto"/>
            <w:right w:val="none" w:sz="0" w:space="0" w:color="auto"/>
          </w:divBdr>
        </w:div>
        <w:div w:id="1494174645">
          <w:marLeft w:val="0"/>
          <w:marRight w:val="0"/>
          <w:marTop w:val="0"/>
          <w:marBottom w:val="0"/>
          <w:divBdr>
            <w:top w:val="none" w:sz="0" w:space="0" w:color="auto"/>
            <w:left w:val="none" w:sz="0" w:space="0" w:color="auto"/>
            <w:bottom w:val="none" w:sz="0" w:space="0" w:color="auto"/>
            <w:right w:val="none" w:sz="0" w:space="0" w:color="auto"/>
          </w:divBdr>
        </w:div>
        <w:div w:id="1515260889">
          <w:marLeft w:val="0"/>
          <w:marRight w:val="0"/>
          <w:marTop w:val="0"/>
          <w:marBottom w:val="0"/>
          <w:divBdr>
            <w:top w:val="none" w:sz="0" w:space="0" w:color="auto"/>
            <w:left w:val="none" w:sz="0" w:space="0" w:color="auto"/>
            <w:bottom w:val="none" w:sz="0" w:space="0" w:color="auto"/>
            <w:right w:val="none" w:sz="0" w:space="0" w:color="auto"/>
          </w:divBdr>
        </w:div>
        <w:div w:id="1800952078">
          <w:marLeft w:val="0"/>
          <w:marRight w:val="0"/>
          <w:marTop w:val="0"/>
          <w:marBottom w:val="0"/>
          <w:divBdr>
            <w:top w:val="none" w:sz="0" w:space="0" w:color="auto"/>
            <w:left w:val="none" w:sz="0" w:space="0" w:color="auto"/>
            <w:bottom w:val="none" w:sz="0" w:space="0" w:color="auto"/>
            <w:right w:val="none" w:sz="0" w:space="0" w:color="auto"/>
          </w:divBdr>
        </w:div>
      </w:divsChild>
    </w:div>
    <w:div w:id="80031279">
      <w:bodyDiv w:val="1"/>
      <w:marLeft w:val="0"/>
      <w:marRight w:val="0"/>
      <w:marTop w:val="0"/>
      <w:marBottom w:val="0"/>
      <w:divBdr>
        <w:top w:val="none" w:sz="0" w:space="0" w:color="auto"/>
        <w:left w:val="none" w:sz="0" w:space="0" w:color="auto"/>
        <w:bottom w:val="none" w:sz="0" w:space="0" w:color="auto"/>
        <w:right w:val="none" w:sz="0" w:space="0" w:color="auto"/>
      </w:divBdr>
      <w:divsChild>
        <w:div w:id="38093782">
          <w:marLeft w:val="0"/>
          <w:marRight w:val="0"/>
          <w:marTop w:val="0"/>
          <w:marBottom w:val="0"/>
          <w:divBdr>
            <w:top w:val="none" w:sz="0" w:space="0" w:color="auto"/>
            <w:left w:val="none" w:sz="0" w:space="0" w:color="auto"/>
            <w:bottom w:val="none" w:sz="0" w:space="0" w:color="auto"/>
            <w:right w:val="none" w:sz="0" w:space="0" w:color="auto"/>
          </w:divBdr>
        </w:div>
        <w:div w:id="183859882">
          <w:marLeft w:val="0"/>
          <w:marRight w:val="0"/>
          <w:marTop w:val="0"/>
          <w:marBottom w:val="0"/>
          <w:divBdr>
            <w:top w:val="none" w:sz="0" w:space="0" w:color="auto"/>
            <w:left w:val="none" w:sz="0" w:space="0" w:color="auto"/>
            <w:bottom w:val="none" w:sz="0" w:space="0" w:color="auto"/>
            <w:right w:val="none" w:sz="0" w:space="0" w:color="auto"/>
          </w:divBdr>
        </w:div>
        <w:div w:id="1920824852">
          <w:marLeft w:val="0"/>
          <w:marRight w:val="0"/>
          <w:marTop w:val="0"/>
          <w:marBottom w:val="0"/>
          <w:divBdr>
            <w:top w:val="none" w:sz="0" w:space="0" w:color="auto"/>
            <w:left w:val="none" w:sz="0" w:space="0" w:color="auto"/>
            <w:bottom w:val="none" w:sz="0" w:space="0" w:color="auto"/>
            <w:right w:val="none" w:sz="0" w:space="0" w:color="auto"/>
          </w:divBdr>
        </w:div>
      </w:divsChild>
    </w:div>
    <w:div w:id="133714954">
      <w:bodyDiv w:val="1"/>
      <w:marLeft w:val="0"/>
      <w:marRight w:val="0"/>
      <w:marTop w:val="0"/>
      <w:marBottom w:val="0"/>
      <w:divBdr>
        <w:top w:val="none" w:sz="0" w:space="0" w:color="auto"/>
        <w:left w:val="none" w:sz="0" w:space="0" w:color="auto"/>
        <w:bottom w:val="none" w:sz="0" w:space="0" w:color="auto"/>
        <w:right w:val="none" w:sz="0" w:space="0" w:color="auto"/>
      </w:divBdr>
      <w:divsChild>
        <w:div w:id="12263947">
          <w:marLeft w:val="0"/>
          <w:marRight w:val="0"/>
          <w:marTop w:val="0"/>
          <w:marBottom w:val="0"/>
          <w:divBdr>
            <w:top w:val="none" w:sz="0" w:space="0" w:color="auto"/>
            <w:left w:val="none" w:sz="0" w:space="0" w:color="auto"/>
            <w:bottom w:val="none" w:sz="0" w:space="0" w:color="auto"/>
            <w:right w:val="none" w:sz="0" w:space="0" w:color="auto"/>
          </w:divBdr>
        </w:div>
        <w:div w:id="99952705">
          <w:marLeft w:val="0"/>
          <w:marRight w:val="0"/>
          <w:marTop w:val="0"/>
          <w:marBottom w:val="0"/>
          <w:divBdr>
            <w:top w:val="none" w:sz="0" w:space="0" w:color="auto"/>
            <w:left w:val="none" w:sz="0" w:space="0" w:color="auto"/>
            <w:bottom w:val="none" w:sz="0" w:space="0" w:color="auto"/>
            <w:right w:val="none" w:sz="0" w:space="0" w:color="auto"/>
          </w:divBdr>
        </w:div>
        <w:div w:id="141044793">
          <w:marLeft w:val="0"/>
          <w:marRight w:val="0"/>
          <w:marTop w:val="0"/>
          <w:marBottom w:val="0"/>
          <w:divBdr>
            <w:top w:val="none" w:sz="0" w:space="0" w:color="auto"/>
            <w:left w:val="none" w:sz="0" w:space="0" w:color="auto"/>
            <w:bottom w:val="none" w:sz="0" w:space="0" w:color="auto"/>
            <w:right w:val="none" w:sz="0" w:space="0" w:color="auto"/>
          </w:divBdr>
        </w:div>
        <w:div w:id="181361677">
          <w:marLeft w:val="0"/>
          <w:marRight w:val="0"/>
          <w:marTop w:val="0"/>
          <w:marBottom w:val="0"/>
          <w:divBdr>
            <w:top w:val="none" w:sz="0" w:space="0" w:color="auto"/>
            <w:left w:val="none" w:sz="0" w:space="0" w:color="auto"/>
            <w:bottom w:val="none" w:sz="0" w:space="0" w:color="auto"/>
            <w:right w:val="none" w:sz="0" w:space="0" w:color="auto"/>
          </w:divBdr>
        </w:div>
        <w:div w:id="222259037">
          <w:marLeft w:val="0"/>
          <w:marRight w:val="0"/>
          <w:marTop w:val="0"/>
          <w:marBottom w:val="0"/>
          <w:divBdr>
            <w:top w:val="none" w:sz="0" w:space="0" w:color="auto"/>
            <w:left w:val="none" w:sz="0" w:space="0" w:color="auto"/>
            <w:bottom w:val="none" w:sz="0" w:space="0" w:color="auto"/>
            <w:right w:val="none" w:sz="0" w:space="0" w:color="auto"/>
          </w:divBdr>
          <w:divsChild>
            <w:div w:id="1696228953">
              <w:marLeft w:val="0"/>
              <w:marRight w:val="0"/>
              <w:marTop w:val="0"/>
              <w:marBottom w:val="0"/>
              <w:divBdr>
                <w:top w:val="none" w:sz="0" w:space="0" w:color="auto"/>
                <w:left w:val="none" w:sz="0" w:space="0" w:color="auto"/>
                <w:bottom w:val="none" w:sz="0" w:space="0" w:color="auto"/>
                <w:right w:val="none" w:sz="0" w:space="0" w:color="auto"/>
              </w:divBdr>
            </w:div>
          </w:divsChild>
        </w:div>
        <w:div w:id="268398023">
          <w:marLeft w:val="0"/>
          <w:marRight w:val="0"/>
          <w:marTop w:val="0"/>
          <w:marBottom w:val="0"/>
          <w:divBdr>
            <w:top w:val="none" w:sz="0" w:space="0" w:color="auto"/>
            <w:left w:val="none" w:sz="0" w:space="0" w:color="auto"/>
            <w:bottom w:val="none" w:sz="0" w:space="0" w:color="auto"/>
            <w:right w:val="none" w:sz="0" w:space="0" w:color="auto"/>
          </w:divBdr>
        </w:div>
        <w:div w:id="517161341">
          <w:marLeft w:val="0"/>
          <w:marRight w:val="0"/>
          <w:marTop w:val="0"/>
          <w:marBottom w:val="0"/>
          <w:divBdr>
            <w:top w:val="none" w:sz="0" w:space="0" w:color="auto"/>
            <w:left w:val="none" w:sz="0" w:space="0" w:color="auto"/>
            <w:bottom w:val="none" w:sz="0" w:space="0" w:color="auto"/>
            <w:right w:val="none" w:sz="0" w:space="0" w:color="auto"/>
          </w:divBdr>
        </w:div>
        <w:div w:id="612830281">
          <w:marLeft w:val="0"/>
          <w:marRight w:val="0"/>
          <w:marTop w:val="0"/>
          <w:marBottom w:val="0"/>
          <w:divBdr>
            <w:top w:val="none" w:sz="0" w:space="0" w:color="auto"/>
            <w:left w:val="none" w:sz="0" w:space="0" w:color="auto"/>
            <w:bottom w:val="none" w:sz="0" w:space="0" w:color="auto"/>
            <w:right w:val="none" w:sz="0" w:space="0" w:color="auto"/>
          </w:divBdr>
          <w:divsChild>
            <w:div w:id="483351279">
              <w:marLeft w:val="0"/>
              <w:marRight w:val="0"/>
              <w:marTop w:val="0"/>
              <w:marBottom w:val="0"/>
              <w:divBdr>
                <w:top w:val="none" w:sz="0" w:space="0" w:color="auto"/>
                <w:left w:val="none" w:sz="0" w:space="0" w:color="auto"/>
                <w:bottom w:val="none" w:sz="0" w:space="0" w:color="auto"/>
                <w:right w:val="none" w:sz="0" w:space="0" w:color="auto"/>
              </w:divBdr>
            </w:div>
            <w:div w:id="649332083">
              <w:marLeft w:val="0"/>
              <w:marRight w:val="0"/>
              <w:marTop w:val="0"/>
              <w:marBottom w:val="0"/>
              <w:divBdr>
                <w:top w:val="none" w:sz="0" w:space="0" w:color="auto"/>
                <w:left w:val="none" w:sz="0" w:space="0" w:color="auto"/>
                <w:bottom w:val="none" w:sz="0" w:space="0" w:color="auto"/>
                <w:right w:val="none" w:sz="0" w:space="0" w:color="auto"/>
              </w:divBdr>
            </w:div>
            <w:div w:id="704477778">
              <w:marLeft w:val="0"/>
              <w:marRight w:val="0"/>
              <w:marTop w:val="0"/>
              <w:marBottom w:val="0"/>
              <w:divBdr>
                <w:top w:val="none" w:sz="0" w:space="0" w:color="auto"/>
                <w:left w:val="none" w:sz="0" w:space="0" w:color="auto"/>
                <w:bottom w:val="none" w:sz="0" w:space="0" w:color="auto"/>
                <w:right w:val="none" w:sz="0" w:space="0" w:color="auto"/>
              </w:divBdr>
            </w:div>
            <w:div w:id="962079845">
              <w:marLeft w:val="0"/>
              <w:marRight w:val="0"/>
              <w:marTop w:val="0"/>
              <w:marBottom w:val="0"/>
              <w:divBdr>
                <w:top w:val="none" w:sz="0" w:space="0" w:color="auto"/>
                <w:left w:val="none" w:sz="0" w:space="0" w:color="auto"/>
                <w:bottom w:val="none" w:sz="0" w:space="0" w:color="auto"/>
                <w:right w:val="none" w:sz="0" w:space="0" w:color="auto"/>
              </w:divBdr>
            </w:div>
          </w:divsChild>
        </w:div>
        <w:div w:id="682436453">
          <w:marLeft w:val="0"/>
          <w:marRight w:val="0"/>
          <w:marTop w:val="0"/>
          <w:marBottom w:val="0"/>
          <w:divBdr>
            <w:top w:val="none" w:sz="0" w:space="0" w:color="auto"/>
            <w:left w:val="none" w:sz="0" w:space="0" w:color="auto"/>
            <w:bottom w:val="none" w:sz="0" w:space="0" w:color="auto"/>
            <w:right w:val="none" w:sz="0" w:space="0" w:color="auto"/>
          </w:divBdr>
        </w:div>
        <w:div w:id="887573756">
          <w:marLeft w:val="0"/>
          <w:marRight w:val="0"/>
          <w:marTop w:val="0"/>
          <w:marBottom w:val="0"/>
          <w:divBdr>
            <w:top w:val="none" w:sz="0" w:space="0" w:color="auto"/>
            <w:left w:val="none" w:sz="0" w:space="0" w:color="auto"/>
            <w:bottom w:val="none" w:sz="0" w:space="0" w:color="auto"/>
            <w:right w:val="none" w:sz="0" w:space="0" w:color="auto"/>
          </w:divBdr>
        </w:div>
        <w:div w:id="990986116">
          <w:marLeft w:val="0"/>
          <w:marRight w:val="0"/>
          <w:marTop w:val="0"/>
          <w:marBottom w:val="0"/>
          <w:divBdr>
            <w:top w:val="none" w:sz="0" w:space="0" w:color="auto"/>
            <w:left w:val="none" w:sz="0" w:space="0" w:color="auto"/>
            <w:bottom w:val="none" w:sz="0" w:space="0" w:color="auto"/>
            <w:right w:val="none" w:sz="0" w:space="0" w:color="auto"/>
          </w:divBdr>
        </w:div>
        <w:div w:id="1274248177">
          <w:marLeft w:val="0"/>
          <w:marRight w:val="0"/>
          <w:marTop w:val="0"/>
          <w:marBottom w:val="0"/>
          <w:divBdr>
            <w:top w:val="none" w:sz="0" w:space="0" w:color="auto"/>
            <w:left w:val="none" w:sz="0" w:space="0" w:color="auto"/>
            <w:bottom w:val="none" w:sz="0" w:space="0" w:color="auto"/>
            <w:right w:val="none" w:sz="0" w:space="0" w:color="auto"/>
          </w:divBdr>
        </w:div>
        <w:div w:id="1522427104">
          <w:marLeft w:val="0"/>
          <w:marRight w:val="0"/>
          <w:marTop w:val="0"/>
          <w:marBottom w:val="0"/>
          <w:divBdr>
            <w:top w:val="none" w:sz="0" w:space="0" w:color="auto"/>
            <w:left w:val="none" w:sz="0" w:space="0" w:color="auto"/>
            <w:bottom w:val="none" w:sz="0" w:space="0" w:color="auto"/>
            <w:right w:val="none" w:sz="0" w:space="0" w:color="auto"/>
          </w:divBdr>
        </w:div>
        <w:div w:id="1703745333">
          <w:marLeft w:val="0"/>
          <w:marRight w:val="0"/>
          <w:marTop w:val="0"/>
          <w:marBottom w:val="0"/>
          <w:divBdr>
            <w:top w:val="none" w:sz="0" w:space="0" w:color="auto"/>
            <w:left w:val="none" w:sz="0" w:space="0" w:color="auto"/>
            <w:bottom w:val="none" w:sz="0" w:space="0" w:color="auto"/>
            <w:right w:val="none" w:sz="0" w:space="0" w:color="auto"/>
          </w:divBdr>
        </w:div>
        <w:div w:id="1817455120">
          <w:marLeft w:val="0"/>
          <w:marRight w:val="0"/>
          <w:marTop w:val="0"/>
          <w:marBottom w:val="0"/>
          <w:divBdr>
            <w:top w:val="none" w:sz="0" w:space="0" w:color="auto"/>
            <w:left w:val="none" w:sz="0" w:space="0" w:color="auto"/>
            <w:bottom w:val="none" w:sz="0" w:space="0" w:color="auto"/>
            <w:right w:val="none" w:sz="0" w:space="0" w:color="auto"/>
          </w:divBdr>
        </w:div>
        <w:div w:id="1824931632">
          <w:marLeft w:val="0"/>
          <w:marRight w:val="0"/>
          <w:marTop w:val="0"/>
          <w:marBottom w:val="0"/>
          <w:divBdr>
            <w:top w:val="none" w:sz="0" w:space="0" w:color="auto"/>
            <w:left w:val="none" w:sz="0" w:space="0" w:color="auto"/>
            <w:bottom w:val="none" w:sz="0" w:space="0" w:color="auto"/>
            <w:right w:val="none" w:sz="0" w:space="0" w:color="auto"/>
          </w:divBdr>
        </w:div>
        <w:div w:id="1832015929">
          <w:marLeft w:val="0"/>
          <w:marRight w:val="0"/>
          <w:marTop w:val="0"/>
          <w:marBottom w:val="0"/>
          <w:divBdr>
            <w:top w:val="none" w:sz="0" w:space="0" w:color="auto"/>
            <w:left w:val="none" w:sz="0" w:space="0" w:color="auto"/>
            <w:bottom w:val="none" w:sz="0" w:space="0" w:color="auto"/>
            <w:right w:val="none" w:sz="0" w:space="0" w:color="auto"/>
          </w:divBdr>
        </w:div>
      </w:divsChild>
    </w:div>
    <w:div w:id="138234740">
      <w:bodyDiv w:val="1"/>
      <w:marLeft w:val="0"/>
      <w:marRight w:val="0"/>
      <w:marTop w:val="0"/>
      <w:marBottom w:val="0"/>
      <w:divBdr>
        <w:top w:val="none" w:sz="0" w:space="0" w:color="auto"/>
        <w:left w:val="none" w:sz="0" w:space="0" w:color="auto"/>
        <w:bottom w:val="none" w:sz="0" w:space="0" w:color="auto"/>
        <w:right w:val="none" w:sz="0" w:space="0" w:color="auto"/>
      </w:divBdr>
      <w:divsChild>
        <w:div w:id="90394448">
          <w:marLeft w:val="0"/>
          <w:marRight w:val="0"/>
          <w:marTop w:val="0"/>
          <w:marBottom w:val="0"/>
          <w:divBdr>
            <w:top w:val="none" w:sz="0" w:space="0" w:color="auto"/>
            <w:left w:val="none" w:sz="0" w:space="0" w:color="auto"/>
            <w:bottom w:val="none" w:sz="0" w:space="0" w:color="auto"/>
            <w:right w:val="none" w:sz="0" w:space="0" w:color="auto"/>
          </w:divBdr>
        </w:div>
        <w:div w:id="346256818">
          <w:marLeft w:val="0"/>
          <w:marRight w:val="0"/>
          <w:marTop w:val="0"/>
          <w:marBottom w:val="0"/>
          <w:divBdr>
            <w:top w:val="none" w:sz="0" w:space="0" w:color="auto"/>
            <w:left w:val="none" w:sz="0" w:space="0" w:color="auto"/>
            <w:bottom w:val="none" w:sz="0" w:space="0" w:color="auto"/>
            <w:right w:val="none" w:sz="0" w:space="0" w:color="auto"/>
          </w:divBdr>
        </w:div>
        <w:div w:id="649134906">
          <w:marLeft w:val="0"/>
          <w:marRight w:val="0"/>
          <w:marTop w:val="0"/>
          <w:marBottom w:val="0"/>
          <w:divBdr>
            <w:top w:val="none" w:sz="0" w:space="0" w:color="auto"/>
            <w:left w:val="none" w:sz="0" w:space="0" w:color="auto"/>
            <w:bottom w:val="none" w:sz="0" w:space="0" w:color="auto"/>
            <w:right w:val="none" w:sz="0" w:space="0" w:color="auto"/>
          </w:divBdr>
        </w:div>
        <w:div w:id="768282108">
          <w:marLeft w:val="0"/>
          <w:marRight w:val="0"/>
          <w:marTop w:val="0"/>
          <w:marBottom w:val="0"/>
          <w:divBdr>
            <w:top w:val="none" w:sz="0" w:space="0" w:color="auto"/>
            <w:left w:val="none" w:sz="0" w:space="0" w:color="auto"/>
            <w:bottom w:val="none" w:sz="0" w:space="0" w:color="auto"/>
            <w:right w:val="none" w:sz="0" w:space="0" w:color="auto"/>
          </w:divBdr>
          <w:divsChild>
            <w:div w:id="1403672256">
              <w:marLeft w:val="0"/>
              <w:marRight w:val="0"/>
              <w:marTop w:val="0"/>
              <w:marBottom w:val="0"/>
              <w:divBdr>
                <w:top w:val="none" w:sz="0" w:space="0" w:color="auto"/>
                <w:left w:val="none" w:sz="0" w:space="0" w:color="auto"/>
                <w:bottom w:val="none" w:sz="0" w:space="0" w:color="auto"/>
                <w:right w:val="none" w:sz="0" w:space="0" w:color="auto"/>
              </w:divBdr>
            </w:div>
            <w:div w:id="1688171973">
              <w:marLeft w:val="0"/>
              <w:marRight w:val="0"/>
              <w:marTop w:val="0"/>
              <w:marBottom w:val="0"/>
              <w:divBdr>
                <w:top w:val="none" w:sz="0" w:space="0" w:color="auto"/>
                <w:left w:val="none" w:sz="0" w:space="0" w:color="auto"/>
                <w:bottom w:val="none" w:sz="0" w:space="0" w:color="auto"/>
                <w:right w:val="none" w:sz="0" w:space="0" w:color="auto"/>
              </w:divBdr>
            </w:div>
            <w:div w:id="1797065119">
              <w:marLeft w:val="0"/>
              <w:marRight w:val="0"/>
              <w:marTop w:val="0"/>
              <w:marBottom w:val="0"/>
              <w:divBdr>
                <w:top w:val="none" w:sz="0" w:space="0" w:color="auto"/>
                <w:left w:val="none" w:sz="0" w:space="0" w:color="auto"/>
                <w:bottom w:val="none" w:sz="0" w:space="0" w:color="auto"/>
                <w:right w:val="none" w:sz="0" w:space="0" w:color="auto"/>
              </w:divBdr>
            </w:div>
            <w:div w:id="1835950468">
              <w:marLeft w:val="0"/>
              <w:marRight w:val="0"/>
              <w:marTop w:val="0"/>
              <w:marBottom w:val="0"/>
              <w:divBdr>
                <w:top w:val="none" w:sz="0" w:space="0" w:color="auto"/>
                <w:left w:val="none" w:sz="0" w:space="0" w:color="auto"/>
                <w:bottom w:val="none" w:sz="0" w:space="0" w:color="auto"/>
                <w:right w:val="none" w:sz="0" w:space="0" w:color="auto"/>
              </w:divBdr>
            </w:div>
            <w:div w:id="1862864429">
              <w:marLeft w:val="0"/>
              <w:marRight w:val="0"/>
              <w:marTop w:val="0"/>
              <w:marBottom w:val="0"/>
              <w:divBdr>
                <w:top w:val="none" w:sz="0" w:space="0" w:color="auto"/>
                <w:left w:val="none" w:sz="0" w:space="0" w:color="auto"/>
                <w:bottom w:val="none" w:sz="0" w:space="0" w:color="auto"/>
                <w:right w:val="none" w:sz="0" w:space="0" w:color="auto"/>
              </w:divBdr>
            </w:div>
          </w:divsChild>
        </w:div>
        <w:div w:id="1145047090">
          <w:marLeft w:val="0"/>
          <w:marRight w:val="0"/>
          <w:marTop w:val="0"/>
          <w:marBottom w:val="0"/>
          <w:divBdr>
            <w:top w:val="none" w:sz="0" w:space="0" w:color="auto"/>
            <w:left w:val="none" w:sz="0" w:space="0" w:color="auto"/>
            <w:bottom w:val="none" w:sz="0" w:space="0" w:color="auto"/>
            <w:right w:val="none" w:sz="0" w:space="0" w:color="auto"/>
          </w:divBdr>
        </w:div>
        <w:div w:id="1402168574">
          <w:marLeft w:val="0"/>
          <w:marRight w:val="0"/>
          <w:marTop w:val="0"/>
          <w:marBottom w:val="0"/>
          <w:divBdr>
            <w:top w:val="none" w:sz="0" w:space="0" w:color="auto"/>
            <w:left w:val="none" w:sz="0" w:space="0" w:color="auto"/>
            <w:bottom w:val="none" w:sz="0" w:space="0" w:color="auto"/>
            <w:right w:val="none" w:sz="0" w:space="0" w:color="auto"/>
          </w:divBdr>
        </w:div>
        <w:div w:id="1406149971">
          <w:marLeft w:val="0"/>
          <w:marRight w:val="0"/>
          <w:marTop w:val="0"/>
          <w:marBottom w:val="0"/>
          <w:divBdr>
            <w:top w:val="none" w:sz="0" w:space="0" w:color="auto"/>
            <w:left w:val="none" w:sz="0" w:space="0" w:color="auto"/>
            <w:bottom w:val="none" w:sz="0" w:space="0" w:color="auto"/>
            <w:right w:val="none" w:sz="0" w:space="0" w:color="auto"/>
          </w:divBdr>
        </w:div>
        <w:div w:id="1538810263">
          <w:marLeft w:val="0"/>
          <w:marRight w:val="0"/>
          <w:marTop w:val="0"/>
          <w:marBottom w:val="0"/>
          <w:divBdr>
            <w:top w:val="none" w:sz="0" w:space="0" w:color="auto"/>
            <w:left w:val="none" w:sz="0" w:space="0" w:color="auto"/>
            <w:bottom w:val="none" w:sz="0" w:space="0" w:color="auto"/>
            <w:right w:val="none" w:sz="0" w:space="0" w:color="auto"/>
          </w:divBdr>
        </w:div>
        <w:div w:id="1841240018">
          <w:marLeft w:val="0"/>
          <w:marRight w:val="0"/>
          <w:marTop w:val="0"/>
          <w:marBottom w:val="0"/>
          <w:divBdr>
            <w:top w:val="none" w:sz="0" w:space="0" w:color="auto"/>
            <w:left w:val="none" w:sz="0" w:space="0" w:color="auto"/>
            <w:bottom w:val="none" w:sz="0" w:space="0" w:color="auto"/>
            <w:right w:val="none" w:sz="0" w:space="0" w:color="auto"/>
          </w:divBdr>
        </w:div>
        <w:div w:id="1869676950">
          <w:marLeft w:val="0"/>
          <w:marRight w:val="0"/>
          <w:marTop w:val="0"/>
          <w:marBottom w:val="0"/>
          <w:divBdr>
            <w:top w:val="none" w:sz="0" w:space="0" w:color="auto"/>
            <w:left w:val="none" w:sz="0" w:space="0" w:color="auto"/>
            <w:bottom w:val="none" w:sz="0" w:space="0" w:color="auto"/>
            <w:right w:val="none" w:sz="0" w:space="0" w:color="auto"/>
          </w:divBdr>
        </w:div>
        <w:div w:id="1895894310">
          <w:marLeft w:val="0"/>
          <w:marRight w:val="0"/>
          <w:marTop w:val="0"/>
          <w:marBottom w:val="0"/>
          <w:divBdr>
            <w:top w:val="none" w:sz="0" w:space="0" w:color="auto"/>
            <w:left w:val="none" w:sz="0" w:space="0" w:color="auto"/>
            <w:bottom w:val="none" w:sz="0" w:space="0" w:color="auto"/>
            <w:right w:val="none" w:sz="0" w:space="0" w:color="auto"/>
          </w:divBdr>
        </w:div>
        <w:div w:id="1913537568">
          <w:marLeft w:val="0"/>
          <w:marRight w:val="0"/>
          <w:marTop w:val="0"/>
          <w:marBottom w:val="0"/>
          <w:divBdr>
            <w:top w:val="none" w:sz="0" w:space="0" w:color="auto"/>
            <w:left w:val="none" w:sz="0" w:space="0" w:color="auto"/>
            <w:bottom w:val="none" w:sz="0" w:space="0" w:color="auto"/>
            <w:right w:val="none" w:sz="0" w:space="0" w:color="auto"/>
          </w:divBdr>
          <w:divsChild>
            <w:div w:id="198200865">
              <w:marLeft w:val="0"/>
              <w:marRight w:val="0"/>
              <w:marTop w:val="0"/>
              <w:marBottom w:val="0"/>
              <w:divBdr>
                <w:top w:val="none" w:sz="0" w:space="0" w:color="auto"/>
                <w:left w:val="none" w:sz="0" w:space="0" w:color="auto"/>
                <w:bottom w:val="none" w:sz="0" w:space="0" w:color="auto"/>
                <w:right w:val="none" w:sz="0" w:space="0" w:color="auto"/>
              </w:divBdr>
            </w:div>
            <w:div w:id="540481231">
              <w:marLeft w:val="0"/>
              <w:marRight w:val="0"/>
              <w:marTop w:val="0"/>
              <w:marBottom w:val="0"/>
              <w:divBdr>
                <w:top w:val="none" w:sz="0" w:space="0" w:color="auto"/>
                <w:left w:val="none" w:sz="0" w:space="0" w:color="auto"/>
                <w:bottom w:val="none" w:sz="0" w:space="0" w:color="auto"/>
                <w:right w:val="none" w:sz="0" w:space="0" w:color="auto"/>
              </w:divBdr>
            </w:div>
            <w:div w:id="586619612">
              <w:marLeft w:val="0"/>
              <w:marRight w:val="0"/>
              <w:marTop w:val="0"/>
              <w:marBottom w:val="0"/>
              <w:divBdr>
                <w:top w:val="none" w:sz="0" w:space="0" w:color="auto"/>
                <w:left w:val="none" w:sz="0" w:space="0" w:color="auto"/>
                <w:bottom w:val="none" w:sz="0" w:space="0" w:color="auto"/>
                <w:right w:val="none" w:sz="0" w:space="0" w:color="auto"/>
              </w:divBdr>
            </w:div>
            <w:div w:id="1389721496">
              <w:marLeft w:val="0"/>
              <w:marRight w:val="0"/>
              <w:marTop w:val="0"/>
              <w:marBottom w:val="0"/>
              <w:divBdr>
                <w:top w:val="none" w:sz="0" w:space="0" w:color="auto"/>
                <w:left w:val="none" w:sz="0" w:space="0" w:color="auto"/>
                <w:bottom w:val="none" w:sz="0" w:space="0" w:color="auto"/>
                <w:right w:val="none" w:sz="0" w:space="0" w:color="auto"/>
              </w:divBdr>
            </w:div>
            <w:div w:id="1749687971">
              <w:marLeft w:val="0"/>
              <w:marRight w:val="0"/>
              <w:marTop w:val="0"/>
              <w:marBottom w:val="0"/>
              <w:divBdr>
                <w:top w:val="none" w:sz="0" w:space="0" w:color="auto"/>
                <w:left w:val="none" w:sz="0" w:space="0" w:color="auto"/>
                <w:bottom w:val="none" w:sz="0" w:space="0" w:color="auto"/>
                <w:right w:val="none" w:sz="0" w:space="0" w:color="auto"/>
              </w:divBdr>
            </w:div>
          </w:divsChild>
        </w:div>
        <w:div w:id="2141996346">
          <w:marLeft w:val="0"/>
          <w:marRight w:val="0"/>
          <w:marTop w:val="0"/>
          <w:marBottom w:val="0"/>
          <w:divBdr>
            <w:top w:val="none" w:sz="0" w:space="0" w:color="auto"/>
            <w:left w:val="none" w:sz="0" w:space="0" w:color="auto"/>
            <w:bottom w:val="none" w:sz="0" w:space="0" w:color="auto"/>
            <w:right w:val="none" w:sz="0" w:space="0" w:color="auto"/>
          </w:divBdr>
        </w:div>
      </w:divsChild>
    </w:div>
    <w:div w:id="146748686">
      <w:bodyDiv w:val="1"/>
      <w:marLeft w:val="0"/>
      <w:marRight w:val="0"/>
      <w:marTop w:val="0"/>
      <w:marBottom w:val="0"/>
      <w:divBdr>
        <w:top w:val="none" w:sz="0" w:space="0" w:color="auto"/>
        <w:left w:val="none" w:sz="0" w:space="0" w:color="auto"/>
        <w:bottom w:val="none" w:sz="0" w:space="0" w:color="auto"/>
        <w:right w:val="none" w:sz="0" w:space="0" w:color="auto"/>
      </w:divBdr>
      <w:divsChild>
        <w:div w:id="211354609">
          <w:marLeft w:val="0"/>
          <w:marRight w:val="0"/>
          <w:marTop w:val="0"/>
          <w:marBottom w:val="0"/>
          <w:divBdr>
            <w:top w:val="none" w:sz="0" w:space="0" w:color="auto"/>
            <w:left w:val="none" w:sz="0" w:space="0" w:color="auto"/>
            <w:bottom w:val="none" w:sz="0" w:space="0" w:color="auto"/>
            <w:right w:val="none" w:sz="0" w:space="0" w:color="auto"/>
          </w:divBdr>
        </w:div>
        <w:div w:id="436801244">
          <w:marLeft w:val="0"/>
          <w:marRight w:val="0"/>
          <w:marTop w:val="0"/>
          <w:marBottom w:val="0"/>
          <w:divBdr>
            <w:top w:val="none" w:sz="0" w:space="0" w:color="auto"/>
            <w:left w:val="none" w:sz="0" w:space="0" w:color="auto"/>
            <w:bottom w:val="none" w:sz="0" w:space="0" w:color="auto"/>
            <w:right w:val="none" w:sz="0" w:space="0" w:color="auto"/>
          </w:divBdr>
        </w:div>
        <w:div w:id="467557544">
          <w:marLeft w:val="0"/>
          <w:marRight w:val="0"/>
          <w:marTop w:val="0"/>
          <w:marBottom w:val="0"/>
          <w:divBdr>
            <w:top w:val="none" w:sz="0" w:space="0" w:color="auto"/>
            <w:left w:val="none" w:sz="0" w:space="0" w:color="auto"/>
            <w:bottom w:val="none" w:sz="0" w:space="0" w:color="auto"/>
            <w:right w:val="none" w:sz="0" w:space="0" w:color="auto"/>
          </w:divBdr>
        </w:div>
        <w:div w:id="947202742">
          <w:marLeft w:val="0"/>
          <w:marRight w:val="0"/>
          <w:marTop w:val="0"/>
          <w:marBottom w:val="0"/>
          <w:divBdr>
            <w:top w:val="none" w:sz="0" w:space="0" w:color="auto"/>
            <w:left w:val="none" w:sz="0" w:space="0" w:color="auto"/>
            <w:bottom w:val="none" w:sz="0" w:space="0" w:color="auto"/>
            <w:right w:val="none" w:sz="0" w:space="0" w:color="auto"/>
          </w:divBdr>
        </w:div>
        <w:div w:id="1119834677">
          <w:marLeft w:val="0"/>
          <w:marRight w:val="0"/>
          <w:marTop w:val="0"/>
          <w:marBottom w:val="0"/>
          <w:divBdr>
            <w:top w:val="none" w:sz="0" w:space="0" w:color="auto"/>
            <w:left w:val="none" w:sz="0" w:space="0" w:color="auto"/>
            <w:bottom w:val="none" w:sz="0" w:space="0" w:color="auto"/>
            <w:right w:val="none" w:sz="0" w:space="0" w:color="auto"/>
          </w:divBdr>
        </w:div>
        <w:div w:id="1125853287">
          <w:marLeft w:val="0"/>
          <w:marRight w:val="0"/>
          <w:marTop w:val="0"/>
          <w:marBottom w:val="0"/>
          <w:divBdr>
            <w:top w:val="none" w:sz="0" w:space="0" w:color="auto"/>
            <w:left w:val="none" w:sz="0" w:space="0" w:color="auto"/>
            <w:bottom w:val="none" w:sz="0" w:space="0" w:color="auto"/>
            <w:right w:val="none" w:sz="0" w:space="0" w:color="auto"/>
          </w:divBdr>
        </w:div>
        <w:div w:id="1306741530">
          <w:marLeft w:val="0"/>
          <w:marRight w:val="0"/>
          <w:marTop w:val="0"/>
          <w:marBottom w:val="0"/>
          <w:divBdr>
            <w:top w:val="none" w:sz="0" w:space="0" w:color="auto"/>
            <w:left w:val="none" w:sz="0" w:space="0" w:color="auto"/>
            <w:bottom w:val="none" w:sz="0" w:space="0" w:color="auto"/>
            <w:right w:val="none" w:sz="0" w:space="0" w:color="auto"/>
          </w:divBdr>
        </w:div>
        <w:div w:id="1714695176">
          <w:marLeft w:val="0"/>
          <w:marRight w:val="0"/>
          <w:marTop w:val="0"/>
          <w:marBottom w:val="0"/>
          <w:divBdr>
            <w:top w:val="none" w:sz="0" w:space="0" w:color="auto"/>
            <w:left w:val="none" w:sz="0" w:space="0" w:color="auto"/>
            <w:bottom w:val="none" w:sz="0" w:space="0" w:color="auto"/>
            <w:right w:val="none" w:sz="0" w:space="0" w:color="auto"/>
          </w:divBdr>
        </w:div>
        <w:div w:id="1965843044">
          <w:marLeft w:val="0"/>
          <w:marRight w:val="0"/>
          <w:marTop w:val="0"/>
          <w:marBottom w:val="0"/>
          <w:divBdr>
            <w:top w:val="none" w:sz="0" w:space="0" w:color="auto"/>
            <w:left w:val="none" w:sz="0" w:space="0" w:color="auto"/>
            <w:bottom w:val="none" w:sz="0" w:space="0" w:color="auto"/>
            <w:right w:val="none" w:sz="0" w:space="0" w:color="auto"/>
          </w:divBdr>
        </w:div>
        <w:div w:id="2115397106">
          <w:marLeft w:val="0"/>
          <w:marRight w:val="0"/>
          <w:marTop w:val="0"/>
          <w:marBottom w:val="0"/>
          <w:divBdr>
            <w:top w:val="none" w:sz="0" w:space="0" w:color="auto"/>
            <w:left w:val="none" w:sz="0" w:space="0" w:color="auto"/>
            <w:bottom w:val="none" w:sz="0" w:space="0" w:color="auto"/>
            <w:right w:val="none" w:sz="0" w:space="0" w:color="auto"/>
          </w:divBdr>
        </w:div>
      </w:divsChild>
    </w:div>
    <w:div w:id="173767884">
      <w:bodyDiv w:val="1"/>
      <w:marLeft w:val="0"/>
      <w:marRight w:val="0"/>
      <w:marTop w:val="0"/>
      <w:marBottom w:val="0"/>
      <w:divBdr>
        <w:top w:val="none" w:sz="0" w:space="0" w:color="auto"/>
        <w:left w:val="none" w:sz="0" w:space="0" w:color="auto"/>
        <w:bottom w:val="none" w:sz="0" w:space="0" w:color="auto"/>
        <w:right w:val="none" w:sz="0" w:space="0" w:color="auto"/>
      </w:divBdr>
    </w:div>
    <w:div w:id="193664430">
      <w:bodyDiv w:val="1"/>
      <w:marLeft w:val="0"/>
      <w:marRight w:val="0"/>
      <w:marTop w:val="0"/>
      <w:marBottom w:val="0"/>
      <w:divBdr>
        <w:top w:val="none" w:sz="0" w:space="0" w:color="auto"/>
        <w:left w:val="none" w:sz="0" w:space="0" w:color="auto"/>
        <w:bottom w:val="none" w:sz="0" w:space="0" w:color="auto"/>
        <w:right w:val="none" w:sz="0" w:space="0" w:color="auto"/>
      </w:divBdr>
      <w:divsChild>
        <w:div w:id="1416783859">
          <w:marLeft w:val="0"/>
          <w:marRight w:val="0"/>
          <w:marTop w:val="0"/>
          <w:marBottom w:val="0"/>
          <w:divBdr>
            <w:top w:val="none" w:sz="0" w:space="0" w:color="auto"/>
            <w:left w:val="none" w:sz="0" w:space="0" w:color="auto"/>
            <w:bottom w:val="none" w:sz="0" w:space="0" w:color="auto"/>
            <w:right w:val="none" w:sz="0" w:space="0" w:color="auto"/>
          </w:divBdr>
        </w:div>
        <w:div w:id="1973513486">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62230368">
      <w:bodyDiv w:val="1"/>
      <w:marLeft w:val="0"/>
      <w:marRight w:val="0"/>
      <w:marTop w:val="0"/>
      <w:marBottom w:val="0"/>
      <w:divBdr>
        <w:top w:val="none" w:sz="0" w:space="0" w:color="auto"/>
        <w:left w:val="none" w:sz="0" w:space="0" w:color="auto"/>
        <w:bottom w:val="none" w:sz="0" w:space="0" w:color="auto"/>
        <w:right w:val="none" w:sz="0" w:space="0" w:color="auto"/>
      </w:divBdr>
    </w:div>
    <w:div w:id="264576005">
      <w:bodyDiv w:val="1"/>
      <w:marLeft w:val="0"/>
      <w:marRight w:val="0"/>
      <w:marTop w:val="0"/>
      <w:marBottom w:val="0"/>
      <w:divBdr>
        <w:top w:val="none" w:sz="0" w:space="0" w:color="auto"/>
        <w:left w:val="none" w:sz="0" w:space="0" w:color="auto"/>
        <w:bottom w:val="none" w:sz="0" w:space="0" w:color="auto"/>
        <w:right w:val="none" w:sz="0" w:space="0" w:color="auto"/>
      </w:divBdr>
      <w:divsChild>
        <w:div w:id="111748586">
          <w:marLeft w:val="0"/>
          <w:marRight w:val="0"/>
          <w:marTop w:val="0"/>
          <w:marBottom w:val="0"/>
          <w:divBdr>
            <w:top w:val="none" w:sz="0" w:space="0" w:color="auto"/>
            <w:left w:val="none" w:sz="0" w:space="0" w:color="auto"/>
            <w:bottom w:val="none" w:sz="0" w:space="0" w:color="auto"/>
            <w:right w:val="none" w:sz="0" w:space="0" w:color="auto"/>
          </w:divBdr>
          <w:divsChild>
            <w:div w:id="1070886132">
              <w:marLeft w:val="0"/>
              <w:marRight w:val="0"/>
              <w:marTop w:val="0"/>
              <w:marBottom w:val="0"/>
              <w:divBdr>
                <w:top w:val="none" w:sz="0" w:space="0" w:color="auto"/>
                <w:left w:val="none" w:sz="0" w:space="0" w:color="auto"/>
                <w:bottom w:val="none" w:sz="0" w:space="0" w:color="auto"/>
                <w:right w:val="none" w:sz="0" w:space="0" w:color="auto"/>
              </w:divBdr>
            </w:div>
          </w:divsChild>
        </w:div>
        <w:div w:id="115755383">
          <w:marLeft w:val="0"/>
          <w:marRight w:val="0"/>
          <w:marTop w:val="0"/>
          <w:marBottom w:val="0"/>
          <w:divBdr>
            <w:top w:val="none" w:sz="0" w:space="0" w:color="auto"/>
            <w:left w:val="none" w:sz="0" w:space="0" w:color="auto"/>
            <w:bottom w:val="none" w:sz="0" w:space="0" w:color="auto"/>
            <w:right w:val="none" w:sz="0" w:space="0" w:color="auto"/>
          </w:divBdr>
        </w:div>
        <w:div w:id="147523987">
          <w:marLeft w:val="0"/>
          <w:marRight w:val="0"/>
          <w:marTop w:val="0"/>
          <w:marBottom w:val="0"/>
          <w:divBdr>
            <w:top w:val="none" w:sz="0" w:space="0" w:color="auto"/>
            <w:left w:val="none" w:sz="0" w:space="0" w:color="auto"/>
            <w:bottom w:val="none" w:sz="0" w:space="0" w:color="auto"/>
            <w:right w:val="none" w:sz="0" w:space="0" w:color="auto"/>
          </w:divBdr>
        </w:div>
        <w:div w:id="218632350">
          <w:marLeft w:val="0"/>
          <w:marRight w:val="0"/>
          <w:marTop w:val="0"/>
          <w:marBottom w:val="0"/>
          <w:divBdr>
            <w:top w:val="none" w:sz="0" w:space="0" w:color="auto"/>
            <w:left w:val="none" w:sz="0" w:space="0" w:color="auto"/>
            <w:bottom w:val="none" w:sz="0" w:space="0" w:color="auto"/>
            <w:right w:val="none" w:sz="0" w:space="0" w:color="auto"/>
          </w:divBdr>
        </w:div>
        <w:div w:id="220605605">
          <w:marLeft w:val="0"/>
          <w:marRight w:val="0"/>
          <w:marTop w:val="0"/>
          <w:marBottom w:val="0"/>
          <w:divBdr>
            <w:top w:val="none" w:sz="0" w:space="0" w:color="auto"/>
            <w:left w:val="none" w:sz="0" w:space="0" w:color="auto"/>
            <w:bottom w:val="none" w:sz="0" w:space="0" w:color="auto"/>
            <w:right w:val="none" w:sz="0" w:space="0" w:color="auto"/>
          </w:divBdr>
        </w:div>
        <w:div w:id="351539056">
          <w:marLeft w:val="0"/>
          <w:marRight w:val="0"/>
          <w:marTop w:val="0"/>
          <w:marBottom w:val="0"/>
          <w:divBdr>
            <w:top w:val="none" w:sz="0" w:space="0" w:color="auto"/>
            <w:left w:val="none" w:sz="0" w:space="0" w:color="auto"/>
            <w:bottom w:val="none" w:sz="0" w:space="0" w:color="auto"/>
            <w:right w:val="none" w:sz="0" w:space="0" w:color="auto"/>
          </w:divBdr>
        </w:div>
        <w:div w:id="558437073">
          <w:marLeft w:val="0"/>
          <w:marRight w:val="0"/>
          <w:marTop w:val="0"/>
          <w:marBottom w:val="0"/>
          <w:divBdr>
            <w:top w:val="none" w:sz="0" w:space="0" w:color="auto"/>
            <w:left w:val="none" w:sz="0" w:space="0" w:color="auto"/>
            <w:bottom w:val="none" w:sz="0" w:space="0" w:color="auto"/>
            <w:right w:val="none" w:sz="0" w:space="0" w:color="auto"/>
          </w:divBdr>
        </w:div>
        <w:div w:id="596906516">
          <w:marLeft w:val="0"/>
          <w:marRight w:val="0"/>
          <w:marTop w:val="0"/>
          <w:marBottom w:val="0"/>
          <w:divBdr>
            <w:top w:val="none" w:sz="0" w:space="0" w:color="auto"/>
            <w:left w:val="none" w:sz="0" w:space="0" w:color="auto"/>
            <w:bottom w:val="none" w:sz="0" w:space="0" w:color="auto"/>
            <w:right w:val="none" w:sz="0" w:space="0" w:color="auto"/>
          </w:divBdr>
        </w:div>
        <w:div w:id="805585358">
          <w:marLeft w:val="0"/>
          <w:marRight w:val="0"/>
          <w:marTop w:val="0"/>
          <w:marBottom w:val="0"/>
          <w:divBdr>
            <w:top w:val="none" w:sz="0" w:space="0" w:color="auto"/>
            <w:left w:val="none" w:sz="0" w:space="0" w:color="auto"/>
            <w:bottom w:val="none" w:sz="0" w:space="0" w:color="auto"/>
            <w:right w:val="none" w:sz="0" w:space="0" w:color="auto"/>
          </w:divBdr>
        </w:div>
        <w:div w:id="904727332">
          <w:marLeft w:val="0"/>
          <w:marRight w:val="0"/>
          <w:marTop w:val="0"/>
          <w:marBottom w:val="0"/>
          <w:divBdr>
            <w:top w:val="none" w:sz="0" w:space="0" w:color="auto"/>
            <w:left w:val="none" w:sz="0" w:space="0" w:color="auto"/>
            <w:bottom w:val="none" w:sz="0" w:space="0" w:color="auto"/>
            <w:right w:val="none" w:sz="0" w:space="0" w:color="auto"/>
          </w:divBdr>
        </w:div>
        <w:div w:id="918830842">
          <w:marLeft w:val="0"/>
          <w:marRight w:val="0"/>
          <w:marTop w:val="0"/>
          <w:marBottom w:val="0"/>
          <w:divBdr>
            <w:top w:val="none" w:sz="0" w:space="0" w:color="auto"/>
            <w:left w:val="none" w:sz="0" w:space="0" w:color="auto"/>
            <w:bottom w:val="none" w:sz="0" w:space="0" w:color="auto"/>
            <w:right w:val="none" w:sz="0" w:space="0" w:color="auto"/>
          </w:divBdr>
        </w:div>
        <w:div w:id="1135411874">
          <w:marLeft w:val="0"/>
          <w:marRight w:val="0"/>
          <w:marTop w:val="0"/>
          <w:marBottom w:val="0"/>
          <w:divBdr>
            <w:top w:val="none" w:sz="0" w:space="0" w:color="auto"/>
            <w:left w:val="none" w:sz="0" w:space="0" w:color="auto"/>
            <w:bottom w:val="none" w:sz="0" w:space="0" w:color="auto"/>
            <w:right w:val="none" w:sz="0" w:space="0" w:color="auto"/>
          </w:divBdr>
        </w:div>
        <w:div w:id="1160196875">
          <w:marLeft w:val="0"/>
          <w:marRight w:val="0"/>
          <w:marTop w:val="0"/>
          <w:marBottom w:val="0"/>
          <w:divBdr>
            <w:top w:val="none" w:sz="0" w:space="0" w:color="auto"/>
            <w:left w:val="none" w:sz="0" w:space="0" w:color="auto"/>
            <w:bottom w:val="none" w:sz="0" w:space="0" w:color="auto"/>
            <w:right w:val="none" w:sz="0" w:space="0" w:color="auto"/>
          </w:divBdr>
        </w:div>
        <w:div w:id="1309631672">
          <w:marLeft w:val="0"/>
          <w:marRight w:val="0"/>
          <w:marTop w:val="0"/>
          <w:marBottom w:val="0"/>
          <w:divBdr>
            <w:top w:val="none" w:sz="0" w:space="0" w:color="auto"/>
            <w:left w:val="none" w:sz="0" w:space="0" w:color="auto"/>
            <w:bottom w:val="none" w:sz="0" w:space="0" w:color="auto"/>
            <w:right w:val="none" w:sz="0" w:space="0" w:color="auto"/>
          </w:divBdr>
        </w:div>
        <w:div w:id="1588341607">
          <w:marLeft w:val="0"/>
          <w:marRight w:val="0"/>
          <w:marTop w:val="0"/>
          <w:marBottom w:val="0"/>
          <w:divBdr>
            <w:top w:val="none" w:sz="0" w:space="0" w:color="auto"/>
            <w:left w:val="none" w:sz="0" w:space="0" w:color="auto"/>
            <w:bottom w:val="none" w:sz="0" w:space="0" w:color="auto"/>
            <w:right w:val="none" w:sz="0" w:space="0" w:color="auto"/>
          </w:divBdr>
        </w:div>
        <w:div w:id="1605922622">
          <w:marLeft w:val="0"/>
          <w:marRight w:val="0"/>
          <w:marTop w:val="0"/>
          <w:marBottom w:val="0"/>
          <w:divBdr>
            <w:top w:val="none" w:sz="0" w:space="0" w:color="auto"/>
            <w:left w:val="none" w:sz="0" w:space="0" w:color="auto"/>
            <w:bottom w:val="none" w:sz="0" w:space="0" w:color="auto"/>
            <w:right w:val="none" w:sz="0" w:space="0" w:color="auto"/>
          </w:divBdr>
          <w:divsChild>
            <w:div w:id="10108074">
              <w:marLeft w:val="0"/>
              <w:marRight w:val="0"/>
              <w:marTop w:val="0"/>
              <w:marBottom w:val="0"/>
              <w:divBdr>
                <w:top w:val="none" w:sz="0" w:space="0" w:color="auto"/>
                <w:left w:val="none" w:sz="0" w:space="0" w:color="auto"/>
                <w:bottom w:val="none" w:sz="0" w:space="0" w:color="auto"/>
                <w:right w:val="none" w:sz="0" w:space="0" w:color="auto"/>
              </w:divBdr>
            </w:div>
            <w:div w:id="207573985">
              <w:marLeft w:val="0"/>
              <w:marRight w:val="0"/>
              <w:marTop w:val="0"/>
              <w:marBottom w:val="0"/>
              <w:divBdr>
                <w:top w:val="none" w:sz="0" w:space="0" w:color="auto"/>
                <w:left w:val="none" w:sz="0" w:space="0" w:color="auto"/>
                <w:bottom w:val="none" w:sz="0" w:space="0" w:color="auto"/>
                <w:right w:val="none" w:sz="0" w:space="0" w:color="auto"/>
              </w:divBdr>
            </w:div>
            <w:div w:id="1444961462">
              <w:marLeft w:val="0"/>
              <w:marRight w:val="0"/>
              <w:marTop w:val="0"/>
              <w:marBottom w:val="0"/>
              <w:divBdr>
                <w:top w:val="none" w:sz="0" w:space="0" w:color="auto"/>
                <w:left w:val="none" w:sz="0" w:space="0" w:color="auto"/>
                <w:bottom w:val="none" w:sz="0" w:space="0" w:color="auto"/>
                <w:right w:val="none" w:sz="0" w:space="0" w:color="auto"/>
              </w:divBdr>
            </w:div>
            <w:div w:id="2022662060">
              <w:marLeft w:val="0"/>
              <w:marRight w:val="0"/>
              <w:marTop w:val="0"/>
              <w:marBottom w:val="0"/>
              <w:divBdr>
                <w:top w:val="none" w:sz="0" w:space="0" w:color="auto"/>
                <w:left w:val="none" w:sz="0" w:space="0" w:color="auto"/>
                <w:bottom w:val="none" w:sz="0" w:space="0" w:color="auto"/>
                <w:right w:val="none" w:sz="0" w:space="0" w:color="auto"/>
              </w:divBdr>
            </w:div>
          </w:divsChild>
        </w:div>
        <w:div w:id="1666863116">
          <w:marLeft w:val="0"/>
          <w:marRight w:val="0"/>
          <w:marTop w:val="0"/>
          <w:marBottom w:val="0"/>
          <w:divBdr>
            <w:top w:val="none" w:sz="0" w:space="0" w:color="auto"/>
            <w:left w:val="none" w:sz="0" w:space="0" w:color="auto"/>
            <w:bottom w:val="none" w:sz="0" w:space="0" w:color="auto"/>
            <w:right w:val="none" w:sz="0" w:space="0" w:color="auto"/>
          </w:divBdr>
        </w:div>
        <w:div w:id="1727490963">
          <w:marLeft w:val="0"/>
          <w:marRight w:val="0"/>
          <w:marTop w:val="0"/>
          <w:marBottom w:val="0"/>
          <w:divBdr>
            <w:top w:val="none" w:sz="0" w:space="0" w:color="auto"/>
            <w:left w:val="none" w:sz="0" w:space="0" w:color="auto"/>
            <w:bottom w:val="none" w:sz="0" w:space="0" w:color="auto"/>
            <w:right w:val="none" w:sz="0" w:space="0" w:color="auto"/>
          </w:divBdr>
        </w:div>
        <w:div w:id="1746413260">
          <w:marLeft w:val="0"/>
          <w:marRight w:val="0"/>
          <w:marTop w:val="0"/>
          <w:marBottom w:val="0"/>
          <w:divBdr>
            <w:top w:val="none" w:sz="0" w:space="0" w:color="auto"/>
            <w:left w:val="none" w:sz="0" w:space="0" w:color="auto"/>
            <w:bottom w:val="none" w:sz="0" w:space="0" w:color="auto"/>
            <w:right w:val="none" w:sz="0" w:space="0" w:color="auto"/>
          </w:divBdr>
        </w:div>
        <w:div w:id="1829712306">
          <w:marLeft w:val="0"/>
          <w:marRight w:val="0"/>
          <w:marTop w:val="0"/>
          <w:marBottom w:val="0"/>
          <w:divBdr>
            <w:top w:val="none" w:sz="0" w:space="0" w:color="auto"/>
            <w:left w:val="none" w:sz="0" w:space="0" w:color="auto"/>
            <w:bottom w:val="none" w:sz="0" w:space="0" w:color="auto"/>
            <w:right w:val="none" w:sz="0" w:space="0" w:color="auto"/>
          </w:divBdr>
        </w:div>
        <w:div w:id="1989088210">
          <w:marLeft w:val="0"/>
          <w:marRight w:val="0"/>
          <w:marTop w:val="0"/>
          <w:marBottom w:val="0"/>
          <w:divBdr>
            <w:top w:val="none" w:sz="0" w:space="0" w:color="auto"/>
            <w:left w:val="none" w:sz="0" w:space="0" w:color="auto"/>
            <w:bottom w:val="none" w:sz="0" w:space="0" w:color="auto"/>
            <w:right w:val="none" w:sz="0" w:space="0" w:color="auto"/>
          </w:divBdr>
        </w:div>
        <w:div w:id="2046370260">
          <w:marLeft w:val="0"/>
          <w:marRight w:val="0"/>
          <w:marTop w:val="0"/>
          <w:marBottom w:val="0"/>
          <w:divBdr>
            <w:top w:val="none" w:sz="0" w:space="0" w:color="auto"/>
            <w:left w:val="none" w:sz="0" w:space="0" w:color="auto"/>
            <w:bottom w:val="none" w:sz="0" w:space="0" w:color="auto"/>
            <w:right w:val="none" w:sz="0" w:space="0" w:color="auto"/>
          </w:divBdr>
        </w:div>
        <w:div w:id="2089764058">
          <w:marLeft w:val="0"/>
          <w:marRight w:val="0"/>
          <w:marTop w:val="0"/>
          <w:marBottom w:val="0"/>
          <w:divBdr>
            <w:top w:val="none" w:sz="0" w:space="0" w:color="auto"/>
            <w:left w:val="none" w:sz="0" w:space="0" w:color="auto"/>
            <w:bottom w:val="none" w:sz="0" w:space="0" w:color="auto"/>
            <w:right w:val="none" w:sz="0" w:space="0" w:color="auto"/>
          </w:divBdr>
        </w:div>
        <w:div w:id="2104569023">
          <w:marLeft w:val="0"/>
          <w:marRight w:val="0"/>
          <w:marTop w:val="0"/>
          <w:marBottom w:val="0"/>
          <w:divBdr>
            <w:top w:val="none" w:sz="0" w:space="0" w:color="auto"/>
            <w:left w:val="none" w:sz="0" w:space="0" w:color="auto"/>
            <w:bottom w:val="none" w:sz="0" w:space="0" w:color="auto"/>
            <w:right w:val="none" w:sz="0" w:space="0" w:color="auto"/>
          </w:divBdr>
        </w:div>
        <w:div w:id="2104956699">
          <w:marLeft w:val="0"/>
          <w:marRight w:val="0"/>
          <w:marTop w:val="0"/>
          <w:marBottom w:val="0"/>
          <w:divBdr>
            <w:top w:val="none" w:sz="0" w:space="0" w:color="auto"/>
            <w:left w:val="none" w:sz="0" w:space="0" w:color="auto"/>
            <w:bottom w:val="none" w:sz="0" w:space="0" w:color="auto"/>
            <w:right w:val="none" w:sz="0" w:space="0" w:color="auto"/>
          </w:divBdr>
        </w:div>
      </w:divsChild>
    </w:div>
    <w:div w:id="289870360">
      <w:bodyDiv w:val="1"/>
      <w:marLeft w:val="0"/>
      <w:marRight w:val="0"/>
      <w:marTop w:val="0"/>
      <w:marBottom w:val="0"/>
      <w:divBdr>
        <w:top w:val="none" w:sz="0" w:space="0" w:color="auto"/>
        <w:left w:val="none" w:sz="0" w:space="0" w:color="auto"/>
        <w:bottom w:val="none" w:sz="0" w:space="0" w:color="auto"/>
        <w:right w:val="none" w:sz="0" w:space="0" w:color="auto"/>
      </w:divBdr>
      <w:divsChild>
        <w:div w:id="196309151">
          <w:marLeft w:val="0"/>
          <w:marRight w:val="0"/>
          <w:marTop w:val="0"/>
          <w:marBottom w:val="0"/>
          <w:divBdr>
            <w:top w:val="none" w:sz="0" w:space="0" w:color="auto"/>
            <w:left w:val="none" w:sz="0" w:space="0" w:color="auto"/>
            <w:bottom w:val="none" w:sz="0" w:space="0" w:color="auto"/>
            <w:right w:val="none" w:sz="0" w:space="0" w:color="auto"/>
          </w:divBdr>
        </w:div>
        <w:div w:id="682899403">
          <w:marLeft w:val="0"/>
          <w:marRight w:val="0"/>
          <w:marTop w:val="0"/>
          <w:marBottom w:val="0"/>
          <w:divBdr>
            <w:top w:val="none" w:sz="0" w:space="0" w:color="auto"/>
            <w:left w:val="none" w:sz="0" w:space="0" w:color="auto"/>
            <w:bottom w:val="none" w:sz="0" w:space="0" w:color="auto"/>
            <w:right w:val="none" w:sz="0" w:space="0" w:color="auto"/>
          </w:divBdr>
        </w:div>
        <w:div w:id="1057555658">
          <w:marLeft w:val="0"/>
          <w:marRight w:val="0"/>
          <w:marTop w:val="0"/>
          <w:marBottom w:val="0"/>
          <w:divBdr>
            <w:top w:val="none" w:sz="0" w:space="0" w:color="auto"/>
            <w:left w:val="none" w:sz="0" w:space="0" w:color="auto"/>
            <w:bottom w:val="none" w:sz="0" w:space="0" w:color="auto"/>
            <w:right w:val="none" w:sz="0" w:space="0" w:color="auto"/>
          </w:divBdr>
        </w:div>
        <w:div w:id="1389109605">
          <w:marLeft w:val="0"/>
          <w:marRight w:val="0"/>
          <w:marTop w:val="0"/>
          <w:marBottom w:val="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398595914">
      <w:bodyDiv w:val="1"/>
      <w:marLeft w:val="0"/>
      <w:marRight w:val="0"/>
      <w:marTop w:val="0"/>
      <w:marBottom w:val="0"/>
      <w:divBdr>
        <w:top w:val="none" w:sz="0" w:space="0" w:color="auto"/>
        <w:left w:val="none" w:sz="0" w:space="0" w:color="auto"/>
        <w:bottom w:val="none" w:sz="0" w:space="0" w:color="auto"/>
        <w:right w:val="none" w:sz="0" w:space="0" w:color="auto"/>
      </w:divBdr>
    </w:div>
    <w:div w:id="430590575">
      <w:bodyDiv w:val="1"/>
      <w:marLeft w:val="0"/>
      <w:marRight w:val="0"/>
      <w:marTop w:val="0"/>
      <w:marBottom w:val="0"/>
      <w:divBdr>
        <w:top w:val="none" w:sz="0" w:space="0" w:color="auto"/>
        <w:left w:val="none" w:sz="0" w:space="0" w:color="auto"/>
        <w:bottom w:val="none" w:sz="0" w:space="0" w:color="auto"/>
        <w:right w:val="none" w:sz="0" w:space="0" w:color="auto"/>
      </w:divBdr>
    </w:div>
    <w:div w:id="463426174">
      <w:bodyDiv w:val="1"/>
      <w:marLeft w:val="0"/>
      <w:marRight w:val="0"/>
      <w:marTop w:val="0"/>
      <w:marBottom w:val="0"/>
      <w:divBdr>
        <w:top w:val="none" w:sz="0" w:space="0" w:color="auto"/>
        <w:left w:val="none" w:sz="0" w:space="0" w:color="auto"/>
        <w:bottom w:val="none" w:sz="0" w:space="0" w:color="auto"/>
        <w:right w:val="none" w:sz="0" w:space="0" w:color="auto"/>
      </w:divBdr>
      <w:divsChild>
        <w:div w:id="207688035">
          <w:marLeft w:val="547"/>
          <w:marRight w:val="0"/>
          <w:marTop w:val="0"/>
          <w:marBottom w:val="0"/>
          <w:divBdr>
            <w:top w:val="none" w:sz="0" w:space="0" w:color="auto"/>
            <w:left w:val="none" w:sz="0" w:space="0" w:color="auto"/>
            <w:bottom w:val="none" w:sz="0" w:space="0" w:color="auto"/>
            <w:right w:val="none" w:sz="0" w:space="0" w:color="auto"/>
          </w:divBdr>
        </w:div>
        <w:div w:id="401758236">
          <w:marLeft w:val="547"/>
          <w:marRight w:val="0"/>
          <w:marTop w:val="0"/>
          <w:marBottom w:val="0"/>
          <w:divBdr>
            <w:top w:val="none" w:sz="0" w:space="0" w:color="auto"/>
            <w:left w:val="none" w:sz="0" w:space="0" w:color="auto"/>
            <w:bottom w:val="none" w:sz="0" w:space="0" w:color="auto"/>
            <w:right w:val="none" w:sz="0" w:space="0" w:color="auto"/>
          </w:divBdr>
        </w:div>
        <w:div w:id="553388181">
          <w:marLeft w:val="547"/>
          <w:marRight w:val="0"/>
          <w:marTop w:val="0"/>
          <w:marBottom w:val="0"/>
          <w:divBdr>
            <w:top w:val="none" w:sz="0" w:space="0" w:color="auto"/>
            <w:left w:val="none" w:sz="0" w:space="0" w:color="auto"/>
            <w:bottom w:val="none" w:sz="0" w:space="0" w:color="auto"/>
            <w:right w:val="none" w:sz="0" w:space="0" w:color="auto"/>
          </w:divBdr>
        </w:div>
        <w:div w:id="1503816630">
          <w:marLeft w:val="547"/>
          <w:marRight w:val="0"/>
          <w:marTop w:val="0"/>
          <w:marBottom w:val="0"/>
          <w:divBdr>
            <w:top w:val="none" w:sz="0" w:space="0" w:color="auto"/>
            <w:left w:val="none" w:sz="0" w:space="0" w:color="auto"/>
            <w:bottom w:val="none" w:sz="0" w:space="0" w:color="auto"/>
            <w:right w:val="none" w:sz="0" w:space="0" w:color="auto"/>
          </w:divBdr>
        </w:div>
        <w:div w:id="2142840011">
          <w:marLeft w:val="547"/>
          <w:marRight w:val="0"/>
          <w:marTop w:val="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94293230">
      <w:bodyDiv w:val="1"/>
      <w:marLeft w:val="0"/>
      <w:marRight w:val="0"/>
      <w:marTop w:val="0"/>
      <w:marBottom w:val="0"/>
      <w:divBdr>
        <w:top w:val="none" w:sz="0" w:space="0" w:color="auto"/>
        <w:left w:val="none" w:sz="0" w:space="0" w:color="auto"/>
        <w:bottom w:val="none" w:sz="0" w:space="0" w:color="auto"/>
        <w:right w:val="none" w:sz="0" w:space="0" w:color="auto"/>
      </w:divBdr>
      <w:divsChild>
        <w:div w:id="527183382">
          <w:marLeft w:val="0"/>
          <w:marRight w:val="0"/>
          <w:marTop w:val="0"/>
          <w:marBottom w:val="0"/>
          <w:divBdr>
            <w:top w:val="none" w:sz="0" w:space="0" w:color="auto"/>
            <w:left w:val="none" w:sz="0" w:space="0" w:color="auto"/>
            <w:bottom w:val="none" w:sz="0" w:space="0" w:color="auto"/>
            <w:right w:val="none" w:sz="0" w:space="0" w:color="auto"/>
          </w:divBdr>
        </w:div>
        <w:div w:id="653922226">
          <w:marLeft w:val="0"/>
          <w:marRight w:val="0"/>
          <w:marTop w:val="0"/>
          <w:marBottom w:val="0"/>
          <w:divBdr>
            <w:top w:val="none" w:sz="0" w:space="0" w:color="auto"/>
            <w:left w:val="none" w:sz="0" w:space="0" w:color="auto"/>
            <w:bottom w:val="none" w:sz="0" w:space="0" w:color="auto"/>
            <w:right w:val="none" w:sz="0" w:space="0" w:color="auto"/>
          </w:divBdr>
        </w:div>
        <w:div w:id="1511333753">
          <w:marLeft w:val="0"/>
          <w:marRight w:val="0"/>
          <w:marTop w:val="0"/>
          <w:marBottom w:val="0"/>
          <w:divBdr>
            <w:top w:val="none" w:sz="0" w:space="0" w:color="auto"/>
            <w:left w:val="none" w:sz="0" w:space="0" w:color="auto"/>
            <w:bottom w:val="none" w:sz="0" w:space="0" w:color="auto"/>
            <w:right w:val="none" w:sz="0" w:space="0" w:color="auto"/>
          </w:divBdr>
        </w:div>
        <w:div w:id="1988243407">
          <w:marLeft w:val="0"/>
          <w:marRight w:val="0"/>
          <w:marTop w:val="0"/>
          <w:marBottom w:val="0"/>
          <w:divBdr>
            <w:top w:val="none" w:sz="0" w:space="0" w:color="auto"/>
            <w:left w:val="none" w:sz="0" w:space="0" w:color="auto"/>
            <w:bottom w:val="none" w:sz="0" w:space="0" w:color="auto"/>
            <w:right w:val="none" w:sz="0" w:space="0" w:color="auto"/>
          </w:divBdr>
        </w:div>
      </w:divsChild>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30292611">
      <w:bodyDiv w:val="1"/>
      <w:marLeft w:val="0"/>
      <w:marRight w:val="0"/>
      <w:marTop w:val="0"/>
      <w:marBottom w:val="0"/>
      <w:divBdr>
        <w:top w:val="none" w:sz="0" w:space="0" w:color="auto"/>
        <w:left w:val="none" w:sz="0" w:space="0" w:color="auto"/>
        <w:bottom w:val="none" w:sz="0" w:space="0" w:color="auto"/>
        <w:right w:val="none" w:sz="0" w:space="0" w:color="auto"/>
      </w:divBdr>
      <w:divsChild>
        <w:div w:id="1590191081">
          <w:marLeft w:val="0"/>
          <w:marRight w:val="0"/>
          <w:marTop w:val="0"/>
          <w:marBottom w:val="0"/>
          <w:divBdr>
            <w:top w:val="none" w:sz="0" w:space="0" w:color="auto"/>
            <w:left w:val="none" w:sz="0" w:space="0" w:color="auto"/>
            <w:bottom w:val="none" w:sz="0" w:space="0" w:color="auto"/>
            <w:right w:val="none" w:sz="0" w:space="0" w:color="auto"/>
          </w:divBdr>
          <w:divsChild>
            <w:div w:id="923563596">
              <w:marLeft w:val="0"/>
              <w:marRight w:val="0"/>
              <w:marTop w:val="0"/>
              <w:marBottom w:val="0"/>
              <w:divBdr>
                <w:top w:val="none" w:sz="0" w:space="0" w:color="auto"/>
                <w:left w:val="none" w:sz="0" w:space="0" w:color="auto"/>
                <w:bottom w:val="none" w:sz="0" w:space="0" w:color="auto"/>
                <w:right w:val="none" w:sz="0" w:space="0" w:color="auto"/>
              </w:divBdr>
            </w:div>
          </w:divsChild>
        </w:div>
        <w:div w:id="2147312238">
          <w:marLeft w:val="0"/>
          <w:marRight w:val="0"/>
          <w:marTop w:val="0"/>
          <w:marBottom w:val="0"/>
          <w:divBdr>
            <w:top w:val="none" w:sz="0" w:space="0" w:color="auto"/>
            <w:left w:val="none" w:sz="0" w:space="0" w:color="auto"/>
            <w:bottom w:val="none" w:sz="0" w:space="0" w:color="auto"/>
            <w:right w:val="none" w:sz="0" w:space="0" w:color="auto"/>
          </w:divBdr>
          <w:divsChild>
            <w:div w:id="2280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6766">
      <w:bodyDiv w:val="1"/>
      <w:marLeft w:val="0"/>
      <w:marRight w:val="0"/>
      <w:marTop w:val="0"/>
      <w:marBottom w:val="0"/>
      <w:divBdr>
        <w:top w:val="none" w:sz="0" w:space="0" w:color="auto"/>
        <w:left w:val="none" w:sz="0" w:space="0" w:color="auto"/>
        <w:bottom w:val="none" w:sz="0" w:space="0" w:color="auto"/>
        <w:right w:val="none" w:sz="0" w:space="0" w:color="auto"/>
      </w:divBdr>
      <w:divsChild>
        <w:div w:id="562714997">
          <w:marLeft w:val="0"/>
          <w:marRight w:val="0"/>
          <w:marTop w:val="0"/>
          <w:marBottom w:val="0"/>
          <w:divBdr>
            <w:top w:val="none" w:sz="0" w:space="0" w:color="auto"/>
            <w:left w:val="none" w:sz="0" w:space="0" w:color="auto"/>
            <w:bottom w:val="none" w:sz="0" w:space="0" w:color="auto"/>
            <w:right w:val="none" w:sz="0" w:space="0" w:color="auto"/>
          </w:divBdr>
        </w:div>
        <w:div w:id="1244223776">
          <w:marLeft w:val="0"/>
          <w:marRight w:val="0"/>
          <w:marTop w:val="0"/>
          <w:marBottom w:val="0"/>
          <w:divBdr>
            <w:top w:val="none" w:sz="0" w:space="0" w:color="auto"/>
            <w:left w:val="none" w:sz="0" w:space="0" w:color="auto"/>
            <w:bottom w:val="none" w:sz="0" w:space="0" w:color="auto"/>
            <w:right w:val="none" w:sz="0" w:space="0" w:color="auto"/>
          </w:divBdr>
        </w:div>
        <w:div w:id="1974141307">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21646637">
      <w:bodyDiv w:val="1"/>
      <w:marLeft w:val="0"/>
      <w:marRight w:val="0"/>
      <w:marTop w:val="0"/>
      <w:marBottom w:val="0"/>
      <w:divBdr>
        <w:top w:val="none" w:sz="0" w:space="0" w:color="auto"/>
        <w:left w:val="none" w:sz="0" w:space="0" w:color="auto"/>
        <w:bottom w:val="none" w:sz="0" w:space="0" w:color="auto"/>
        <w:right w:val="none" w:sz="0" w:space="0" w:color="auto"/>
      </w:divBdr>
    </w:div>
    <w:div w:id="934098475">
      <w:bodyDiv w:val="1"/>
      <w:marLeft w:val="0"/>
      <w:marRight w:val="0"/>
      <w:marTop w:val="0"/>
      <w:marBottom w:val="0"/>
      <w:divBdr>
        <w:top w:val="none" w:sz="0" w:space="0" w:color="auto"/>
        <w:left w:val="none" w:sz="0" w:space="0" w:color="auto"/>
        <w:bottom w:val="none" w:sz="0" w:space="0" w:color="auto"/>
        <w:right w:val="none" w:sz="0" w:space="0" w:color="auto"/>
      </w:divBdr>
    </w:div>
    <w:div w:id="980578654">
      <w:bodyDiv w:val="1"/>
      <w:marLeft w:val="0"/>
      <w:marRight w:val="0"/>
      <w:marTop w:val="0"/>
      <w:marBottom w:val="0"/>
      <w:divBdr>
        <w:top w:val="none" w:sz="0" w:space="0" w:color="auto"/>
        <w:left w:val="none" w:sz="0" w:space="0" w:color="auto"/>
        <w:bottom w:val="none" w:sz="0" w:space="0" w:color="auto"/>
        <w:right w:val="none" w:sz="0" w:space="0" w:color="auto"/>
      </w:divBdr>
      <w:divsChild>
        <w:div w:id="45883488">
          <w:marLeft w:val="0"/>
          <w:marRight w:val="0"/>
          <w:marTop w:val="0"/>
          <w:marBottom w:val="0"/>
          <w:divBdr>
            <w:top w:val="none" w:sz="0" w:space="0" w:color="auto"/>
            <w:left w:val="none" w:sz="0" w:space="0" w:color="auto"/>
            <w:bottom w:val="none" w:sz="0" w:space="0" w:color="auto"/>
            <w:right w:val="none" w:sz="0" w:space="0" w:color="auto"/>
          </w:divBdr>
          <w:divsChild>
            <w:div w:id="528757627">
              <w:marLeft w:val="0"/>
              <w:marRight w:val="0"/>
              <w:marTop w:val="0"/>
              <w:marBottom w:val="0"/>
              <w:divBdr>
                <w:top w:val="none" w:sz="0" w:space="0" w:color="auto"/>
                <w:left w:val="none" w:sz="0" w:space="0" w:color="auto"/>
                <w:bottom w:val="none" w:sz="0" w:space="0" w:color="auto"/>
                <w:right w:val="none" w:sz="0" w:space="0" w:color="auto"/>
              </w:divBdr>
            </w:div>
          </w:divsChild>
        </w:div>
        <w:div w:id="129129638">
          <w:marLeft w:val="0"/>
          <w:marRight w:val="0"/>
          <w:marTop w:val="0"/>
          <w:marBottom w:val="0"/>
          <w:divBdr>
            <w:top w:val="none" w:sz="0" w:space="0" w:color="auto"/>
            <w:left w:val="none" w:sz="0" w:space="0" w:color="auto"/>
            <w:bottom w:val="none" w:sz="0" w:space="0" w:color="auto"/>
            <w:right w:val="none" w:sz="0" w:space="0" w:color="auto"/>
          </w:divBdr>
          <w:divsChild>
            <w:div w:id="2122407903">
              <w:marLeft w:val="0"/>
              <w:marRight w:val="0"/>
              <w:marTop w:val="0"/>
              <w:marBottom w:val="0"/>
              <w:divBdr>
                <w:top w:val="none" w:sz="0" w:space="0" w:color="auto"/>
                <w:left w:val="none" w:sz="0" w:space="0" w:color="auto"/>
                <w:bottom w:val="none" w:sz="0" w:space="0" w:color="auto"/>
                <w:right w:val="none" w:sz="0" w:space="0" w:color="auto"/>
              </w:divBdr>
            </w:div>
          </w:divsChild>
        </w:div>
        <w:div w:id="182207138">
          <w:marLeft w:val="0"/>
          <w:marRight w:val="0"/>
          <w:marTop w:val="0"/>
          <w:marBottom w:val="0"/>
          <w:divBdr>
            <w:top w:val="none" w:sz="0" w:space="0" w:color="auto"/>
            <w:left w:val="none" w:sz="0" w:space="0" w:color="auto"/>
            <w:bottom w:val="none" w:sz="0" w:space="0" w:color="auto"/>
            <w:right w:val="none" w:sz="0" w:space="0" w:color="auto"/>
          </w:divBdr>
          <w:divsChild>
            <w:div w:id="1829708252">
              <w:marLeft w:val="0"/>
              <w:marRight w:val="0"/>
              <w:marTop w:val="0"/>
              <w:marBottom w:val="0"/>
              <w:divBdr>
                <w:top w:val="none" w:sz="0" w:space="0" w:color="auto"/>
                <w:left w:val="none" w:sz="0" w:space="0" w:color="auto"/>
                <w:bottom w:val="none" w:sz="0" w:space="0" w:color="auto"/>
                <w:right w:val="none" w:sz="0" w:space="0" w:color="auto"/>
              </w:divBdr>
            </w:div>
          </w:divsChild>
        </w:div>
        <w:div w:id="215550375">
          <w:marLeft w:val="0"/>
          <w:marRight w:val="0"/>
          <w:marTop w:val="0"/>
          <w:marBottom w:val="0"/>
          <w:divBdr>
            <w:top w:val="none" w:sz="0" w:space="0" w:color="auto"/>
            <w:left w:val="none" w:sz="0" w:space="0" w:color="auto"/>
            <w:bottom w:val="none" w:sz="0" w:space="0" w:color="auto"/>
            <w:right w:val="none" w:sz="0" w:space="0" w:color="auto"/>
          </w:divBdr>
          <w:divsChild>
            <w:div w:id="540096136">
              <w:marLeft w:val="0"/>
              <w:marRight w:val="0"/>
              <w:marTop w:val="0"/>
              <w:marBottom w:val="0"/>
              <w:divBdr>
                <w:top w:val="none" w:sz="0" w:space="0" w:color="auto"/>
                <w:left w:val="none" w:sz="0" w:space="0" w:color="auto"/>
                <w:bottom w:val="none" w:sz="0" w:space="0" w:color="auto"/>
                <w:right w:val="none" w:sz="0" w:space="0" w:color="auto"/>
              </w:divBdr>
            </w:div>
          </w:divsChild>
        </w:div>
        <w:div w:id="643120652">
          <w:marLeft w:val="0"/>
          <w:marRight w:val="0"/>
          <w:marTop w:val="0"/>
          <w:marBottom w:val="0"/>
          <w:divBdr>
            <w:top w:val="none" w:sz="0" w:space="0" w:color="auto"/>
            <w:left w:val="none" w:sz="0" w:space="0" w:color="auto"/>
            <w:bottom w:val="none" w:sz="0" w:space="0" w:color="auto"/>
            <w:right w:val="none" w:sz="0" w:space="0" w:color="auto"/>
          </w:divBdr>
          <w:divsChild>
            <w:div w:id="1663002635">
              <w:marLeft w:val="0"/>
              <w:marRight w:val="0"/>
              <w:marTop w:val="0"/>
              <w:marBottom w:val="0"/>
              <w:divBdr>
                <w:top w:val="none" w:sz="0" w:space="0" w:color="auto"/>
                <w:left w:val="none" w:sz="0" w:space="0" w:color="auto"/>
                <w:bottom w:val="none" w:sz="0" w:space="0" w:color="auto"/>
                <w:right w:val="none" w:sz="0" w:space="0" w:color="auto"/>
              </w:divBdr>
            </w:div>
          </w:divsChild>
        </w:div>
        <w:div w:id="768082551">
          <w:marLeft w:val="0"/>
          <w:marRight w:val="0"/>
          <w:marTop w:val="0"/>
          <w:marBottom w:val="0"/>
          <w:divBdr>
            <w:top w:val="none" w:sz="0" w:space="0" w:color="auto"/>
            <w:left w:val="none" w:sz="0" w:space="0" w:color="auto"/>
            <w:bottom w:val="none" w:sz="0" w:space="0" w:color="auto"/>
            <w:right w:val="none" w:sz="0" w:space="0" w:color="auto"/>
          </w:divBdr>
          <w:divsChild>
            <w:div w:id="719591864">
              <w:marLeft w:val="0"/>
              <w:marRight w:val="0"/>
              <w:marTop w:val="0"/>
              <w:marBottom w:val="0"/>
              <w:divBdr>
                <w:top w:val="none" w:sz="0" w:space="0" w:color="auto"/>
                <w:left w:val="none" w:sz="0" w:space="0" w:color="auto"/>
                <w:bottom w:val="none" w:sz="0" w:space="0" w:color="auto"/>
                <w:right w:val="none" w:sz="0" w:space="0" w:color="auto"/>
              </w:divBdr>
            </w:div>
          </w:divsChild>
        </w:div>
        <w:div w:id="769742805">
          <w:marLeft w:val="0"/>
          <w:marRight w:val="0"/>
          <w:marTop w:val="0"/>
          <w:marBottom w:val="0"/>
          <w:divBdr>
            <w:top w:val="none" w:sz="0" w:space="0" w:color="auto"/>
            <w:left w:val="none" w:sz="0" w:space="0" w:color="auto"/>
            <w:bottom w:val="none" w:sz="0" w:space="0" w:color="auto"/>
            <w:right w:val="none" w:sz="0" w:space="0" w:color="auto"/>
          </w:divBdr>
          <w:divsChild>
            <w:div w:id="1071385502">
              <w:marLeft w:val="0"/>
              <w:marRight w:val="0"/>
              <w:marTop w:val="0"/>
              <w:marBottom w:val="0"/>
              <w:divBdr>
                <w:top w:val="none" w:sz="0" w:space="0" w:color="auto"/>
                <w:left w:val="none" w:sz="0" w:space="0" w:color="auto"/>
                <w:bottom w:val="none" w:sz="0" w:space="0" w:color="auto"/>
                <w:right w:val="none" w:sz="0" w:space="0" w:color="auto"/>
              </w:divBdr>
            </w:div>
          </w:divsChild>
        </w:div>
        <w:div w:id="774449278">
          <w:marLeft w:val="0"/>
          <w:marRight w:val="0"/>
          <w:marTop w:val="0"/>
          <w:marBottom w:val="0"/>
          <w:divBdr>
            <w:top w:val="none" w:sz="0" w:space="0" w:color="auto"/>
            <w:left w:val="none" w:sz="0" w:space="0" w:color="auto"/>
            <w:bottom w:val="none" w:sz="0" w:space="0" w:color="auto"/>
            <w:right w:val="none" w:sz="0" w:space="0" w:color="auto"/>
          </w:divBdr>
          <w:divsChild>
            <w:div w:id="809178642">
              <w:marLeft w:val="0"/>
              <w:marRight w:val="0"/>
              <w:marTop w:val="0"/>
              <w:marBottom w:val="0"/>
              <w:divBdr>
                <w:top w:val="none" w:sz="0" w:space="0" w:color="auto"/>
                <w:left w:val="none" w:sz="0" w:space="0" w:color="auto"/>
                <w:bottom w:val="none" w:sz="0" w:space="0" w:color="auto"/>
                <w:right w:val="none" w:sz="0" w:space="0" w:color="auto"/>
              </w:divBdr>
            </w:div>
          </w:divsChild>
        </w:div>
        <w:div w:id="792165762">
          <w:marLeft w:val="0"/>
          <w:marRight w:val="0"/>
          <w:marTop w:val="0"/>
          <w:marBottom w:val="0"/>
          <w:divBdr>
            <w:top w:val="none" w:sz="0" w:space="0" w:color="auto"/>
            <w:left w:val="none" w:sz="0" w:space="0" w:color="auto"/>
            <w:bottom w:val="none" w:sz="0" w:space="0" w:color="auto"/>
            <w:right w:val="none" w:sz="0" w:space="0" w:color="auto"/>
          </w:divBdr>
          <w:divsChild>
            <w:div w:id="947738778">
              <w:marLeft w:val="0"/>
              <w:marRight w:val="0"/>
              <w:marTop w:val="0"/>
              <w:marBottom w:val="0"/>
              <w:divBdr>
                <w:top w:val="none" w:sz="0" w:space="0" w:color="auto"/>
                <w:left w:val="none" w:sz="0" w:space="0" w:color="auto"/>
                <w:bottom w:val="none" w:sz="0" w:space="0" w:color="auto"/>
                <w:right w:val="none" w:sz="0" w:space="0" w:color="auto"/>
              </w:divBdr>
            </w:div>
          </w:divsChild>
        </w:div>
        <w:div w:id="840780960">
          <w:marLeft w:val="0"/>
          <w:marRight w:val="0"/>
          <w:marTop w:val="0"/>
          <w:marBottom w:val="0"/>
          <w:divBdr>
            <w:top w:val="none" w:sz="0" w:space="0" w:color="auto"/>
            <w:left w:val="none" w:sz="0" w:space="0" w:color="auto"/>
            <w:bottom w:val="none" w:sz="0" w:space="0" w:color="auto"/>
            <w:right w:val="none" w:sz="0" w:space="0" w:color="auto"/>
          </w:divBdr>
          <w:divsChild>
            <w:div w:id="1904025577">
              <w:marLeft w:val="0"/>
              <w:marRight w:val="0"/>
              <w:marTop w:val="0"/>
              <w:marBottom w:val="0"/>
              <w:divBdr>
                <w:top w:val="none" w:sz="0" w:space="0" w:color="auto"/>
                <w:left w:val="none" w:sz="0" w:space="0" w:color="auto"/>
                <w:bottom w:val="none" w:sz="0" w:space="0" w:color="auto"/>
                <w:right w:val="none" w:sz="0" w:space="0" w:color="auto"/>
              </w:divBdr>
            </w:div>
          </w:divsChild>
        </w:div>
        <w:div w:id="959149807">
          <w:marLeft w:val="0"/>
          <w:marRight w:val="0"/>
          <w:marTop w:val="0"/>
          <w:marBottom w:val="0"/>
          <w:divBdr>
            <w:top w:val="none" w:sz="0" w:space="0" w:color="auto"/>
            <w:left w:val="none" w:sz="0" w:space="0" w:color="auto"/>
            <w:bottom w:val="none" w:sz="0" w:space="0" w:color="auto"/>
            <w:right w:val="none" w:sz="0" w:space="0" w:color="auto"/>
          </w:divBdr>
          <w:divsChild>
            <w:div w:id="1279027085">
              <w:marLeft w:val="0"/>
              <w:marRight w:val="0"/>
              <w:marTop w:val="0"/>
              <w:marBottom w:val="0"/>
              <w:divBdr>
                <w:top w:val="none" w:sz="0" w:space="0" w:color="auto"/>
                <w:left w:val="none" w:sz="0" w:space="0" w:color="auto"/>
                <w:bottom w:val="none" w:sz="0" w:space="0" w:color="auto"/>
                <w:right w:val="none" w:sz="0" w:space="0" w:color="auto"/>
              </w:divBdr>
            </w:div>
          </w:divsChild>
        </w:div>
        <w:div w:id="961879671">
          <w:marLeft w:val="0"/>
          <w:marRight w:val="0"/>
          <w:marTop w:val="0"/>
          <w:marBottom w:val="0"/>
          <w:divBdr>
            <w:top w:val="none" w:sz="0" w:space="0" w:color="auto"/>
            <w:left w:val="none" w:sz="0" w:space="0" w:color="auto"/>
            <w:bottom w:val="none" w:sz="0" w:space="0" w:color="auto"/>
            <w:right w:val="none" w:sz="0" w:space="0" w:color="auto"/>
          </w:divBdr>
          <w:divsChild>
            <w:div w:id="1658731762">
              <w:marLeft w:val="0"/>
              <w:marRight w:val="0"/>
              <w:marTop w:val="0"/>
              <w:marBottom w:val="0"/>
              <w:divBdr>
                <w:top w:val="none" w:sz="0" w:space="0" w:color="auto"/>
                <w:left w:val="none" w:sz="0" w:space="0" w:color="auto"/>
                <w:bottom w:val="none" w:sz="0" w:space="0" w:color="auto"/>
                <w:right w:val="none" w:sz="0" w:space="0" w:color="auto"/>
              </w:divBdr>
            </w:div>
          </w:divsChild>
        </w:div>
        <w:div w:id="1098718515">
          <w:marLeft w:val="0"/>
          <w:marRight w:val="0"/>
          <w:marTop w:val="0"/>
          <w:marBottom w:val="0"/>
          <w:divBdr>
            <w:top w:val="none" w:sz="0" w:space="0" w:color="auto"/>
            <w:left w:val="none" w:sz="0" w:space="0" w:color="auto"/>
            <w:bottom w:val="none" w:sz="0" w:space="0" w:color="auto"/>
            <w:right w:val="none" w:sz="0" w:space="0" w:color="auto"/>
          </w:divBdr>
          <w:divsChild>
            <w:div w:id="704672604">
              <w:marLeft w:val="0"/>
              <w:marRight w:val="0"/>
              <w:marTop w:val="0"/>
              <w:marBottom w:val="0"/>
              <w:divBdr>
                <w:top w:val="none" w:sz="0" w:space="0" w:color="auto"/>
                <w:left w:val="none" w:sz="0" w:space="0" w:color="auto"/>
                <w:bottom w:val="none" w:sz="0" w:space="0" w:color="auto"/>
                <w:right w:val="none" w:sz="0" w:space="0" w:color="auto"/>
              </w:divBdr>
            </w:div>
          </w:divsChild>
        </w:div>
        <w:div w:id="1188329120">
          <w:marLeft w:val="0"/>
          <w:marRight w:val="0"/>
          <w:marTop w:val="0"/>
          <w:marBottom w:val="0"/>
          <w:divBdr>
            <w:top w:val="none" w:sz="0" w:space="0" w:color="auto"/>
            <w:left w:val="none" w:sz="0" w:space="0" w:color="auto"/>
            <w:bottom w:val="none" w:sz="0" w:space="0" w:color="auto"/>
            <w:right w:val="none" w:sz="0" w:space="0" w:color="auto"/>
          </w:divBdr>
          <w:divsChild>
            <w:div w:id="315955707">
              <w:marLeft w:val="0"/>
              <w:marRight w:val="0"/>
              <w:marTop w:val="0"/>
              <w:marBottom w:val="0"/>
              <w:divBdr>
                <w:top w:val="none" w:sz="0" w:space="0" w:color="auto"/>
                <w:left w:val="none" w:sz="0" w:space="0" w:color="auto"/>
                <w:bottom w:val="none" w:sz="0" w:space="0" w:color="auto"/>
                <w:right w:val="none" w:sz="0" w:space="0" w:color="auto"/>
              </w:divBdr>
            </w:div>
          </w:divsChild>
        </w:div>
        <w:div w:id="1225488505">
          <w:marLeft w:val="0"/>
          <w:marRight w:val="0"/>
          <w:marTop w:val="0"/>
          <w:marBottom w:val="0"/>
          <w:divBdr>
            <w:top w:val="none" w:sz="0" w:space="0" w:color="auto"/>
            <w:left w:val="none" w:sz="0" w:space="0" w:color="auto"/>
            <w:bottom w:val="none" w:sz="0" w:space="0" w:color="auto"/>
            <w:right w:val="none" w:sz="0" w:space="0" w:color="auto"/>
          </w:divBdr>
          <w:divsChild>
            <w:div w:id="1633898086">
              <w:marLeft w:val="0"/>
              <w:marRight w:val="0"/>
              <w:marTop w:val="0"/>
              <w:marBottom w:val="0"/>
              <w:divBdr>
                <w:top w:val="none" w:sz="0" w:space="0" w:color="auto"/>
                <w:left w:val="none" w:sz="0" w:space="0" w:color="auto"/>
                <w:bottom w:val="none" w:sz="0" w:space="0" w:color="auto"/>
                <w:right w:val="none" w:sz="0" w:space="0" w:color="auto"/>
              </w:divBdr>
            </w:div>
          </w:divsChild>
        </w:div>
        <w:div w:id="1249775922">
          <w:marLeft w:val="0"/>
          <w:marRight w:val="0"/>
          <w:marTop w:val="0"/>
          <w:marBottom w:val="0"/>
          <w:divBdr>
            <w:top w:val="none" w:sz="0" w:space="0" w:color="auto"/>
            <w:left w:val="none" w:sz="0" w:space="0" w:color="auto"/>
            <w:bottom w:val="none" w:sz="0" w:space="0" w:color="auto"/>
            <w:right w:val="none" w:sz="0" w:space="0" w:color="auto"/>
          </w:divBdr>
          <w:divsChild>
            <w:div w:id="1213153270">
              <w:marLeft w:val="0"/>
              <w:marRight w:val="0"/>
              <w:marTop w:val="0"/>
              <w:marBottom w:val="0"/>
              <w:divBdr>
                <w:top w:val="none" w:sz="0" w:space="0" w:color="auto"/>
                <w:left w:val="none" w:sz="0" w:space="0" w:color="auto"/>
                <w:bottom w:val="none" w:sz="0" w:space="0" w:color="auto"/>
                <w:right w:val="none" w:sz="0" w:space="0" w:color="auto"/>
              </w:divBdr>
            </w:div>
          </w:divsChild>
        </w:div>
        <w:div w:id="1296789174">
          <w:marLeft w:val="0"/>
          <w:marRight w:val="0"/>
          <w:marTop w:val="0"/>
          <w:marBottom w:val="0"/>
          <w:divBdr>
            <w:top w:val="none" w:sz="0" w:space="0" w:color="auto"/>
            <w:left w:val="none" w:sz="0" w:space="0" w:color="auto"/>
            <w:bottom w:val="none" w:sz="0" w:space="0" w:color="auto"/>
            <w:right w:val="none" w:sz="0" w:space="0" w:color="auto"/>
          </w:divBdr>
          <w:divsChild>
            <w:div w:id="1915579265">
              <w:marLeft w:val="0"/>
              <w:marRight w:val="0"/>
              <w:marTop w:val="0"/>
              <w:marBottom w:val="0"/>
              <w:divBdr>
                <w:top w:val="none" w:sz="0" w:space="0" w:color="auto"/>
                <w:left w:val="none" w:sz="0" w:space="0" w:color="auto"/>
                <w:bottom w:val="none" w:sz="0" w:space="0" w:color="auto"/>
                <w:right w:val="none" w:sz="0" w:space="0" w:color="auto"/>
              </w:divBdr>
            </w:div>
          </w:divsChild>
        </w:div>
        <w:div w:id="1320115673">
          <w:marLeft w:val="0"/>
          <w:marRight w:val="0"/>
          <w:marTop w:val="0"/>
          <w:marBottom w:val="0"/>
          <w:divBdr>
            <w:top w:val="none" w:sz="0" w:space="0" w:color="auto"/>
            <w:left w:val="none" w:sz="0" w:space="0" w:color="auto"/>
            <w:bottom w:val="none" w:sz="0" w:space="0" w:color="auto"/>
            <w:right w:val="none" w:sz="0" w:space="0" w:color="auto"/>
          </w:divBdr>
          <w:divsChild>
            <w:div w:id="793131564">
              <w:marLeft w:val="0"/>
              <w:marRight w:val="0"/>
              <w:marTop w:val="0"/>
              <w:marBottom w:val="0"/>
              <w:divBdr>
                <w:top w:val="none" w:sz="0" w:space="0" w:color="auto"/>
                <w:left w:val="none" w:sz="0" w:space="0" w:color="auto"/>
                <w:bottom w:val="none" w:sz="0" w:space="0" w:color="auto"/>
                <w:right w:val="none" w:sz="0" w:space="0" w:color="auto"/>
              </w:divBdr>
            </w:div>
          </w:divsChild>
        </w:div>
        <w:div w:id="1391537259">
          <w:marLeft w:val="0"/>
          <w:marRight w:val="0"/>
          <w:marTop w:val="0"/>
          <w:marBottom w:val="0"/>
          <w:divBdr>
            <w:top w:val="none" w:sz="0" w:space="0" w:color="auto"/>
            <w:left w:val="none" w:sz="0" w:space="0" w:color="auto"/>
            <w:bottom w:val="none" w:sz="0" w:space="0" w:color="auto"/>
            <w:right w:val="none" w:sz="0" w:space="0" w:color="auto"/>
          </w:divBdr>
          <w:divsChild>
            <w:div w:id="974482642">
              <w:marLeft w:val="0"/>
              <w:marRight w:val="0"/>
              <w:marTop w:val="0"/>
              <w:marBottom w:val="0"/>
              <w:divBdr>
                <w:top w:val="none" w:sz="0" w:space="0" w:color="auto"/>
                <w:left w:val="none" w:sz="0" w:space="0" w:color="auto"/>
                <w:bottom w:val="none" w:sz="0" w:space="0" w:color="auto"/>
                <w:right w:val="none" w:sz="0" w:space="0" w:color="auto"/>
              </w:divBdr>
            </w:div>
          </w:divsChild>
        </w:div>
        <w:div w:id="1410813694">
          <w:marLeft w:val="0"/>
          <w:marRight w:val="0"/>
          <w:marTop w:val="0"/>
          <w:marBottom w:val="0"/>
          <w:divBdr>
            <w:top w:val="none" w:sz="0" w:space="0" w:color="auto"/>
            <w:left w:val="none" w:sz="0" w:space="0" w:color="auto"/>
            <w:bottom w:val="none" w:sz="0" w:space="0" w:color="auto"/>
            <w:right w:val="none" w:sz="0" w:space="0" w:color="auto"/>
          </w:divBdr>
          <w:divsChild>
            <w:div w:id="1514996281">
              <w:marLeft w:val="0"/>
              <w:marRight w:val="0"/>
              <w:marTop w:val="0"/>
              <w:marBottom w:val="0"/>
              <w:divBdr>
                <w:top w:val="none" w:sz="0" w:space="0" w:color="auto"/>
                <w:left w:val="none" w:sz="0" w:space="0" w:color="auto"/>
                <w:bottom w:val="none" w:sz="0" w:space="0" w:color="auto"/>
                <w:right w:val="none" w:sz="0" w:space="0" w:color="auto"/>
              </w:divBdr>
            </w:div>
          </w:divsChild>
        </w:div>
        <w:div w:id="1415855166">
          <w:marLeft w:val="0"/>
          <w:marRight w:val="0"/>
          <w:marTop w:val="0"/>
          <w:marBottom w:val="0"/>
          <w:divBdr>
            <w:top w:val="none" w:sz="0" w:space="0" w:color="auto"/>
            <w:left w:val="none" w:sz="0" w:space="0" w:color="auto"/>
            <w:bottom w:val="none" w:sz="0" w:space="0" w:color="auto"/>
            <w:right w:val="none" w:sz="0" w:space="0" w:color="auto"/>
          </w:divBdr>
          <w:divsChild>
            <w:div w:id="1276061971">
              <w:marLeft w:val="0"/>
              <w:marRight w:val="0"/>
              <w:marTop w:val="0"/>
              <w:marBottom w:val="0"/>
              <w:divBdr>
                <w:top w:val="none" w:sz="0" w:space="0" w:color="auto"/>
                <w:left w:val="none" w:sz="0" w:space="0" w:color="auto"/>
                <w:bottom w:val="none" w:sz="0" w:space="0" w:color="auto"/>
                <w:right w:val="none" w:sz="0" w:space="0" w:color="auto"/>
              </w:divBdr>
            </w:div>
          </w:divsChild>
        </w:div>
        <w:div w:id="1419982371">
          <w:marLeft w:val="0"/>
          <w:marRight w:val="0"/>
          <w:marTop w:val="0"/>
          <w:marBottom w:val="0"/>
          <w:divBdr>
            <w:top w:val="none" w:sz="0" w:space="0" w:color="auto"/>
            <w:left w:val="none" w:sz="0" w:space="0" w:color="auto"/>
            <w:bottom w:val="none" w:sz="0" w:space="0" w:color="auto"/>
            <w:right w:val="none" w:sz="0" w:space="0" w:color="auto"/>
          </w:divBdr>
          <w:divsChild>
            <w:div w:id="2131316330">
              <w:marLeft w:val="0"/>
              <w:marRight w:val="0"/>
              <w:marTop w:val="0"/>
              <w:marBottom w:val="0"/>
              <w:divBdr>
                <w:top w:val="none" w:sz="0" w:space="0" w:color="auto"/>
                <w:left w:val="none" w:sz="0" w:space="0" w:color="auto"/>
                <w:bottom w:val="none" w:sz="0" w:space="0" w:color="auto"/>
                <w:right w:val="none" w:sz="0" w:space="0" w:color="auto"/>
              </w:divBdr>
            </w:div>
          </w:divsChild>
        </w:div>
        <w:div w:id="1438141164">
          <w:marLeft w:val="0"/>
          <w:marRight w:val="0"/>
          <w:marTop w:val="0"/>
          <w:marBottom w:val="0"/>
          <w:divBdr>
            <w:top w:val="none" w:sz="0" w:space="0" w:color="auto"/>
            <w:left w:val="none" w:sz="0" w:space="0" w:color="auto"/>
            <w:bottom w:val="none" w:sz="0" w:space="0" w:color="auto"/>
            <w:right w:val="none" w:sz="0" w:space="0" w:color="auto"/>
          </w:divBdr>
          <w:divsChild>
            <w:div w:id="192807838">
              <w:marLeft w:val="0"/>
              <w:marRight w:val="0"/>
              <w:marTop w:val="0"/>
              <w:marBottom w:val="0"/>
              <w:divBdr>
                <w:top w:val="none" w:sz="0" w:space="0" w:color="auto"/>
                <w:left w:val="none" w:sz="0" w:space="0" w:color="auto"/>
                <w:bottom w:val="none" w:sz="0" w:space="0" w:color="auto"/>
                <w:right w:val="none" w:sz="0" w:space="0" w:color="auto"/>
              </w:divBdr>
            </w:div>
          </w:divsChild>
        </w:div>
        <w:div w:id="1462764254">
          <w:marLeft w:val="0"/>
          <w:marRight w:val="0"/>
          <w:marTop w:val="0"/>
          <w:marBottom w:val="0"/>
          <w:divBdr>
            <w:top w:val="none" w:sz="0" w:space="0" w:color="auto"/>
            <w:left w:val="none" w:sz="0" w:space="0" w:color="auto"/>
            <w:bottom w:val="none" w:sz="0" w:space="0" w:color="auto"/>
            <w:right w:val="none" w:sz="0" w:space="0" w:color="auto"/>
          </w:divBdr>
          <w:divsChild>
            <w:div w:id="72825452">
              <w:marLeft w:val="0"/>
              <w:marRight w:val="0"/>
              <w:marTop w:val="0"/>
              <w:marBottom w:val="0"/>
              <w:divBdr>
                <w:top w:val="none" w:sz="0" w:space="0" w:color="auto"/>
                <w:left w:val="none" w:sz="0" w:space="0" w:color="auto"/>
                <w:bottom w:val="none" w:sz="0" w:space="0" w:color="auto"/>
                <w:right w:val="none" w:sz="0" w:space="0" w:color="auto"/>
              </w:divBdr>
            </w:div>
          </w:divsChild>
        </w:div>
        <w:div w:id="1505436999">
          <w:marLeft w:val="0"/>
          <w:marRight w:val="0"/>
          <w:marTop w:val="0"/>
          <w:marBottom w:val="0"/>
          <w:divBdr>
            <w:top w:val="none" w:sz="0" w:space="0" w:color="auto"/>
            <w:left w:val="none" w:sz="0" w:space="0" w:color="auto"/>
            <w:bottom w:val="none" w:sz="0" w:space="0" w:color="auto"/>
            <w:right w:val="none" w:sz="0" w:space="0" w:color="auto"/>
          </w:divBdr>
          <w:divsChild>
            <w:div w:id="1073312892">
              <w:marLeft w:val="0"/>
              <w:marRight w:val="0"/>
              <w:marTop w:val="0"/>
              <w:marBottom w:val="0"/>
              <w:divBdr>
                <w:top w:val="none" w:sz="0" w:space="0" w:color="auto"/>
                <w:left w:val="none" w:sz="0" w:space="0" w:color="auto"/>
                <w:bottom w:val="none" w:sz="0" w:space="0" w:color="auto"/>
                <w:right w:val="none" w:sz="0" w:space="0" w:color="auto"/>
              </w:divBdr>
            </w:div>
          </w:divsChild>
        </w:div>
        <w:div w:id="1529634404">
          <w:marLeft w:val="0"/>
          <w:marRight w:val="0"/>
          <w:marTop w:val="0"/>
          <w:marBottom w:val="0"/>
          <w:divBdr>
            <w:top w:val="none" w:sz="0" w:space="0" w:color="auto"/>
            <w:left w:val="none" w:sz="0" w:space="0" w:color="auto"/>
            <w:bottom w:val="none" w:sz="0" w:space="0" w:color="auto"/>
            <w:right w:val="none" w:sz="0" w:space="0" w:color="auto"/>
          </w:divBdr>
          <w:divsChild>
            <w:div w:id="1005742777">
              <w:marLeft w:val="0"/>
              <w:marRight w:val="0"/>
              <w:marTop w:val="0"/>
              <w:marBottom w:val="0"/>
              <w:divBdr>
                <w:top w:val="none" w:sz="0" w:space="0" w:color="auto"/>
                <w:left w:val="none" w:sz="0" w:space="0" w:color="auto"/>
                <w:bottom w:val="none" w:sz="0" w:space="0" w:color="auto"/>
                <w:right w:val="none" w:sz="0" w:space="0" w:color="auto"/>
              </w:divBdr>
            </w:div>
          </w:divsChild>
        </w:div>
        <w:div w:id="1531797599">
          <w:marLeft w:val="0"/>
          <w:marRight w:val="0"/>
          <w:marTop w:val="0"/>
          <w:marBottom w:val="0"/>
          <w:divBdr>
            <w:top w:val="none" w:sz="0" w:space="0" w:color="auto"/>
            <w:left w:val="none" w:sz="0" w:space="0" w:color="auto"/>
            <w:bottom w:val="none" w:sz="0" w:space="0" w:color="auto"/>
            <w:right w:val="none" w:sz="0" w:space="0" w:color="auto"/>
          </w:divBdr>
          <w:divsChild>
            <w:div w:id="1834254120">
              <w:marLeft w:val="0"/>
              <w:marRight w:val="0"/>
              <w:marTop w:val="0"/>
              <w:marBottom w:val="0"/>
              <w:divBdr>
                <w:top w:val="none" w:sz="0" w:space="0" w:color="auto"/>
                <w:left w:val="none" w:sz="0" w:space="0" w:color="auto"/>
                <w:bottom w:val="none" w:sz="0" w:space="0" w:color="auto"/>
                <w:right w:val="none" w:sz="0" w:space="0" w:color="auto"/>
              </w:divBdr>
            </w:div>
          </w:divsChild>
        </w:div>
        <w:div w:id="1531799705">
          <w:marLeft w:val="0"/>
          <w:marRight w:val="0"/>
          <w:marTop w:val="0"/>
          <w:marBottom w:val="0"/>
          <w:divBdr>
            <w:top w:val="none" w:sz="0" w:space="0" w:color="auto"/>
            <w:left w:val="none" w:sz="0" w:space="0" w:color="auto"/>
            <w:bottom w:val="none" w:sz="0" w:space="0" w:color="auto"/>
            <w:right w:val="none" w:sz="0" w:space="0" w:color="auto"/>
          </w:divBdr>
          <w:divsChild>
            <w:div w:id="861893806">
              <w:marLeft w:val="0"/>
              <w:marRight w:val="0"/>
              <w:marTop w:val="0"/>
              <w:marBottom w:val="0"/>
              <w:divBdr>
                <w:top w:val="none" w:sz="0" w:space="0" w:color="auto"/>
                <w:left w:val="none" w:sz="0" w:space="0" w:color="auto"/>
                <w:bottom w:val="none" w:sz="0" w:space="0" w:color="auto"/>
                <w:right w:val="none" w:sz="0" w:space="0" w:color="auto"/>
              </w:divBdr>
            </w:div>
          </w:divsChild>
        </w:div>
        <w:div w:id="1566986618">
          <w:marLeft w:val="0"/>
          <w:marRight w:val="0"/>
          <w:marTop w:val="0"/>
          <w:marBottom w:val="0"/>
          <w:divBdr>
            <w:top w:val="none" w:sz="0" w:space="0" w:color="auto"/>
            <w:left w:val="none" w:sz="0" w:space="0" w:color="auto"/>
            <w:bottom w:val="none" w:sz="0" w:space="0" w:color="auto"/>
            <w:right w:val="none" w:sz="0" w:space="0" w:color="auto"/>
          </w:divBdr>
          <w:divsChild>
            <w:div w:id="1429930690">
              <w:marLeft w:val="0"/>
              <w:marRight w:val="0"/>
              <w:marTop w:val="0"/>
              <w:marBottom w:val="0"/>
              <w:divBdr>
                <w:top w:val="none" w:sz="0" w:space="0" w:color="auto"/>
                <w:left w:val="none" w:sz="0" w:space="0" w:color="auto"/>
                <w:bottom w:val="none" w:sz="0" w:space="0" w:color="auto"/>
                <w:right w:val="none" w:sz="0" w:space="0" w:color="auto"/>
              </w:divBdr>
            </w:div>
          </w:divsChild>
        </w:div>
        <w:div w:id="1617441213">
          <w:marLeft w:val="0"/>
          <w:marRight w:val="0"/>
          <w:marTop w:val="0"/>
          <w:marBottom w:val="0"/>
          <w:divBdr>
            <w:top w:val="none" w:sz="0" w:space="0" w:color="auto"/>
            <w:left w:val="none" w:sz="0" w:space="0" w:color="auto"/>
            <w:bottom w:val="none" w:sz="0" w:space="0" w:color="auto"/>
            <w:right w:val="none" w:sz="0" w:space="0" w:color="auto"/>
          </w:divBdr>
          <w:divsChild>
            <w:div w:id="1783458706">
              <w:marLeft w:val="0"/>
              <w:marRight w:val="0"/>
              <w:marTop w:val="0"/>
              <w:marBottom w:val="0"/>
              <w:divBdr>
                <w:top w:val="none" w:sz="0" w:space="0" w:color="auto"/>
                <w:left w:val="none" w:sz="0" w:space="0" w:color="auto"/>
                <w:bottom w:val="none" w:sz="0" w:space="0" w:color="auto"/>
                <w:right w:val="none" w:sz="0" w:space="0" w:color="auto"/>
              </w:divBdr>
            </w:div>
          </w:divsChild>
        </w:div>
        <w:div w:id="2075808141">
          <w:marLeft w:val="0"/>
          <w:marRight w:val="0"/>
          <w:marTop w:val="0"/>
          <w:marBottom w:val="0"/>
          <w:divBdr>
            <w:top w:val="none" w:sz="0" w:space="0" w:color="auto"/>
            <w:left w:val="none" w:sz="0" w:space="0" w:color="auto"/>
            <w:bottom w:val="none" w:sz="0" w:space="0" w:color="auto"/>
            <w:right w:val="none" w:sz="0" w:space="0" w:color="auto"/>
          </w:divBdr>
          <w:divsChild>
            <w:div w:id="1758939788">
              <w:marLeft w:val="0"/>
              <w:marRight w:val="0"/>
              <w:marTop w:val="0"/>
              <w:marBottom w:val="0"/>
              <w:divBdr>
                <w:top w:val="none" w:sz="0" w:space="0" w:color="auto"/>
                <w:left w:val="none" w:sz="0" w:space="0" w:color="auto"/>
                <w:bottom w:val="none" w:sz="0" w:space="0" w:color="auto"/>
                <w:right w:val="none" w:sz="0" w:space="0" w:color="auto"/>
              </w:divBdr>
            </w:div>
          </w:divsChild>
        </w:div>
        <w:div w:id="2081443219">
          <w:marLeft w:val="0"/>
          <w:marRight w:val="0"/>
          <w:marTop w:val="0"/>
          <w:marBottom w:val="0"/>
          <w:divBdr>
            <w:top w:val="none" w:sz="0" w:space="0" w:color="auto"/>
            <w:left w:val="none" w:sz="0" w:space="0" w:color="auto"/>
            <w:bottom w:val="none" w:sz="0" w:space="0" w:color="auto"/>
            <w:right w:val="none" w:sz="0" w:space="0" w:color="auto"/>
          </w:divBdr>
          <w:divsChild>
            <w:div w:id="9384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141966725">
      <w:bodyDiv w:val="1"/>
      <w:marLeft w:val="0"/>
      <w:marRight w:val="0"/>
      <w:marTop w:val="0"/>
      <w:marBottom w:val="0"/>
      <w:divBdr>
        <w:top w:val="none" w:sz="0" w:space="0" w:color="auto"/>
        <w:left w:val="none" w:sz="0" w:space="0" w:color="auto"/>
        <w:bottom w:val="none" w:sz="0" w:space="0" w:color="auto"/>
        <w:right w:val="none" w:sz="0" w:space="0" w:color="auto"/>
      </w:divBdr>
      <w:divsChild>
        <w:div w:id="3024300">
          <w:marLeft w:val="0"/>
          <w:marRight w:val="0"/>
          <w:marTop w:val="0"/>
          <w:marBottom w:val="0"/>
          <w:divBdr>
            <w:top w:val="none" w:sz="0" w:space="0" w:color="auto"/>
            <w:left w:val="none" w:sz="0" w:space="0" w:color="auto"/>
            <w:bottom w:val="none" w:sz="0" w:space="0" w:color="auto"/>
            <w:right w:val="none" w:sz="0" w:space="0" w:color="auto"/>
          </w:divBdr>
          <w:divsChild>
            <w:div w:id="2897691">
              <w:marLeft w:val="0"/>
              <w:marRight w:val="0"/>
              <w:marTop w:val="0"/>
              <w:marBottom w:val="0"/>
              <w:divBdr>
                <w:top w:val="none" w:sz="0" w:space="0" w:color="auto"/>
                <w:left w:val="none" w:sz="0" w:space="0" w:color="auto"/>
                <w:bottom w:val="none" w:sz="0" w:space="0" w:color="auto"/>
                <w:right w:val="none" w:sz="0" w:space="0" w:color="auto"/>
              </w:divBdr>
            </w:div>
            <w:div w:id="280765599">
              <w:marLeft w:val="0"/>
              <w:marRight w:val="0"/>
              <w:marTop w:val="0"/>
              <w:marBottom w:val="0"/>
              <w:divBdr>
                <w:top w:val="none" w:sz="0" w:space="0" w:color="auto"/>
                <w:left w:val="none" w:sz="0" w:space="0" w:color="auto"/>
                <w:bottom w:val="none" w:sz="0" w:space="0" w:color="auto"/>
                <w:right w:val="none" w:sz="0" w:space="0" w:color="auto"/>
              </w:divBdr>
            </w:div>
            <w:div w:id="350911016">
              <w:marLeft w:val="0"/>
              <w:marRight w:val="0"/>
              <w:marTop w:val="0"/>
              <w:marBottom w:val="0"/>
              <w:divBdr>
                <w:top w:val="none" w:sz="0" w:space="0" w:color="auto"/>
                <w:left w:val="none" w:sz="0" w:space="0" w:color="auto"/>
                <w:bottom w:val="none" w:sz="0" w:space="0" w:color="auto"/>
                <w:right w:val="none" w:sz="0" w:space="0" w:color="auto"/>
              </w:divBdr>
            </w:div>
            <w:div w:id="1839072096">
              <w:marLeft w:val="0"/>
              <w:marRight w:val="0"/>
              <w:marTop w:val="0"/>
              <w:marBottom w:val="0"/>
              <w:divBdr>
                <w:top w:val="none" w:sz="0" w:space="0" w:color="auto"/>
                <w:left w:val="none" w:sz="0" w:space="0" w:color="auto"/>
                <w:bottom w:val="none" w:sz="0" w:space="0" w:color="auto"/>
                <w:right w:val="none" w:sz="0" w:space="0" w:color="auto"/>
              </w:divBdr>
            </w:div>
            <w:div w:id="1991445870">
              <w:marLeft w:val="0"/>
              <w:marRight w:val="0"/>
              <w:marTop w:val="0"/>
              <w:marBottom w:val="0"/>
              <w:divBdr>
                <w:top w:val="none" w:sz="0" w:space="0" w:color="auto"/>
                <w:left w:val="none" w:sz="0" w:space="0" w:color="auto"/>
                <w:bottom w:val="none" w:sz="0" w:space="0" w:color="auto"/>
                <w:right w:val="none" w:sz="0" w:space="0" w:color="auto"/>
              </w:divBdr>
            </w:div>
          </w:divsChild>
        </w:div>
        <w:div w:id="28452231">
          <w:marLeft w:val="0"/>
          <w:marRight w:val="0"/>
          <w:marTop w:val="0"/>
          <w:marBottom w:val="0"/>
          <w:divBdr>
            <w:top w:val="none" w:sz="0" w:space="0" w:color="auto"/>
            <w:left w:val="none" w:sz="0" w:space="0" w:color="auto"/>
            <w:bottom w:val="none" w:sz="0" w:space="0" w:color="auto"/>
            <w:right w:val="none" w:sz="0" w:space="0" w:color="auto"/>
          </w:divBdr>
          <w:divsChild>
            <w:div w:id="572468647">
              <w:marLeft w:val="0"/>
              <w:marRight w:val="0"/>
              <w:marTop w:val="0"/>
              <w:marBottom w:val="0"/>
              <w:divBdr>
                <w:top w:val="none" w:sz="0" w:space="0" w:color="auto"/>
                <w:left w:val="none" w:sz="0" w:space="0" w:color="auto"/>
                <w:bottom w:val="none" w:sz="0" w:space="0" w:color="auto"/>
                <w:right w:val="none" w:sz="0" w:space="0" w:color="auto"/>
              </w:divBdr>
            </w:div>
            <w:div w:id="1270965591">
              <w:marLeft w:val="0"/>
              <w:marRight w:val="0"/>
              <w:marTop w:val="0"/>
              <w:marBottom w:val="0"/>
              <w:divBdr>
                <w:top w:val="none" w:sz="0" w:space="0" w:color="auto"/>
                <w:left w:val="none" w:sz="0" w:space="0" w:color="auto"/>
                <w:bottom w:val="none" w:sz="0" w:space="0" w:color="auto"/>
                <w:right w:val="none" w:sz="0" w:space="0" w:color="auto"/>
              </w:divBdr>
            </w:div>
            <w:div w:id="1319116883">
              <w:marLeft w:val="0"/>
              <w:marRight w:val="0"/>
              <w:marTop w:val="0"/>
              <w:marBottom w:val="0"/>
              <w:divBdr>
                <w:top w:val="none" w:sz="0" w:space="0" w:color="auto"/>
                <w:left w:val="none" w:sz="0" w:space="0" w:color="auto"/>
                <w:bottom w:val="none" w:sz="0" w:space="0" w:color="auto"/>
                <w:right w:val="none" w:sz="0" w:space="0" w:color="auto"/>
              </w:divBdr>
            </w:div>
            <w:div w:id="1994528298">
              <w:marLeft w:val="0"/>
              <w:marRight w:val="0"/>
              <w:marTop w:val="0"/>
              <w:marBottom w:val="0"/>
              <w:divBdr>
                <w:top w:val="none" w:sz="0" w:space="0" w:color="auto"/>
                <w:left w:val="none" w:sz="0" w:space="0" w:color="auto"/>
                <w:bottom w:val="none" w:sz="0" w:space="0" w:color="auto"/>
                <w:right w:val="none" w:sz="0" w:space="0" w:color="auto"/>
              </w:divBdr>
            </w:div>
            <w:div w:id="2126726362">
              <w:marLeft w:val="0"/>
              <w:marRight w:val="0"/>
              <w:marTop w:val="0"/>
              <w:marBottom w:val="0"/>
              <w:divBdr>
                <w:top w:val="none" w:sz="0" w:space="0" w:color="auto"/>
                <w:left w:val="none" w:sz="0" w:space="0" w:color="auto"/>
                <w:bottom w:val="none" w:sz="0" w:space="0" w:color="auto"/>
                <w:right w:val="none" w:sz="0" w:space="0" w:color="auto"/>
              </w:divBdr>
            </w:div>
          </w:divsChild>
        </w:div>
        <w:div w:id="184442830">
          <w:marLeft w:val="0"/>
          <w:marRight w:val="0"/>
          <w:marTop w:val="0"/>
          <w:marBottom w:val="0"/>
          <w:divBdr>
            <w:top w:val="none" w:sz="0" w:space="0" w:color="auto"/>
            <w:left w:val="none" w:sz="0" w:space="0" w:color="auto"/>
            <w:bottom w:val="none" w:sz="0" w:space="0" w:color="auto"/>
            <w:right w:val="none" w:sz="0" w:space="0" w:color="auto"/>
          </w:divBdr>
        </w:div>
        <w:div w:id="186331578">
          <w:marLeft w:val="0"/>
          <w:marRight w:val="0"/>
          <w:marTop w:val="0"/>
          <w:marBottom w:val="0"/>
          <w:divBdr>
            <w:top w:val="none" w:sz="0" w:space="0" w:color="auto"/>
            <w:left w:val="none" w:sz="0" w:space="0" w:color="auto"/>
            <w:bottom w:val="none" w:sz="0" w:space="0" w:color="auto"/>
            <w:right w:val="none" w:sz="0" w:space="0" w:color="auto"/>
          </w:divBdr>
        </w:div>
        <w:div w:id="210271318">
          <w:marLeft w:val="0"/>
          <w:marRight w:val="0"/>
          <w:marTop w:val="0"/>
          <w:marBottom w:val="0"/>
          <w:divBdr>
            <w:top w:val="none" w:sz="0" w:space="0" w:color="auto"/>
            <w:left w:val="none" w:sz="0" w:space="0" w:color="auto"/>
            <w:bottom w:val="none" w:sz="0" w:space="0" w:color="auto"/>
            <w:right w:val="none" w:sz="0" w:space="0" w:color="auto"/>
          </w:divBdr>
        </w:div>
        <w:div w:id="217011631">
          <w:marLeft w:val="0"/>
          <w:marRight w:val="0"/>
          <w:marTop w:val="0"/>
          <w:marBottom w:val="0"/>
          <w:divBdr>
            <w:top w:val="none" w:sz="0" w:space="0" w:color="auto"/>
            <w:left w:val="none" w:sz="0" w:space="0" w:color="auto"/>
            <w:bottom w:val="none" w:sz="0" w:space="0" w:color="auto"/>
            <w:right w:val="none" w:sz="0" w:space="0" w:color="auto"/>
          </w:divBdr>
        </w:div>
        <w:div w:id="218245078">
          <w:marLeft w:val="0"/>
          <w:marRight w:val="0"/>
          <w:marTop w:val="0"/>
          <w:marBottom w:val="0"/>
          <w:divBdr>
            <w:top w:val="none" w:sz="0" w:space="0" w:color="auto"/>
            <w:left w:val="none" w:sz="0" w:space="0" w:color="auto"/>
            <w:bottom w:val="none" w:sz="0" w:space="0" w:color="auto"/>
            <w:right w:val="none" w:sz="0" w:space="0" w:color="auto"/>
          </w:divBdr>
          <w:divsChild>
            <w:div w:id="1069422124">
              <w:marLeft w:val="0"/>
              <w:marRight w:val="0"/>
              <w:marTop w:val="0"/>
              <w:marBottom w:val="0"/>
              <w:divBdr>
                <w:top w:val="none" w:sz="0" w:space="0" w:color="auto"/>
                <w:left w:val="none" w:sz="0" w:space="0" w:color="auto"/>
                <w:bottom w:val="none" w:sz="0" w:space="0" w:color="auto"/>
                <w:right w:val="none" w:sz="0" w:space="0" w:color="auto"/>
              </w:divBdr>
            </w:div>
            <w:div w:id="1083454648">
              <w:marLeft w:val="0"/>
              <w:marRight w:val="0"/>
              <w:marTop w:val="0"/>
              <w:marBottom w:val="0"/>
              <w:divBdr>
                <w:top w:val="none" w:sz="0" w:space="0" w:color="auto"/>
                <w:left w:val="none" w:sz="0" w:space="0" w:color="auto"/>
                <w:bottom w:val="none" w:sz="0" w:space="0" w:color="auto"/>
                <w:right w:val="none" w:sz="0" w:space="0" w:color="auto"/>
              </w:divBdr>
            </w:div>
          </w:divsChild>
        </w:div>
        <w:div w:id="258687188">
          <w:marLeft w:val="0"/>
          <w:marRight w:val="0"/>
          <w:marTop w:val="0"/>
          <w:marBottom w:val="0"/>
          <w:divBdr>
            <w:top w:val="none" w:sz="0" w:space="0" w:color="auto"/>
            <w:left w:val="none" w:sz="0" w:space="0" w:color="auto"/>
            <w:bottom w:val="none" w:sz="0" w:space="0" w:color="auto"/>
            <w:right w:val="none" w:sz="0" w:space="0" w:color="auto"/>
          </w:divBdr>
        </w:div>
        <w:div w:id="266351128">
          <w:marLeft w:val="0"/>
          <w:marRight w:val="0"/>
          <w:marTop w:val="0"/>
          <w:marBottom w:val="0"/>
          <w:divBdr>
            <w:top w:val="none" w:sz="0" w:space="0" w:color="auto"/>
            <w:left w:val="none" w:sz="0" w:space="0" w:color="auto"/>
            <w:bottom w:val="none" w:sz="0" w:space="0" w:color="auto"/>
            <w:right w:val="none" w:sz="0" w:space="0" w:color="auto"/>
          </w:divBdr>
        </w:div>
        <w:div w:id="266622614">
          <w:marLeft w:val="0"/>
          <w:marRight w:val="0"/>
          <w:marTop w:val="0"/>
          <w:marBottom w:val="0"/>
          <w:divBdr>
            <w:top w:val="none" w:sz="0" w:space="0" w:color="auto"/>
            <w:left w:val="none" w:sz="0" w:space="0" w:color="auto"/>
            <w:bottom w:val="none" w:sz="0" w:space="0" w:color="auto"/>
            <w:right w:val="none" w:sz="0" w:space="0" w:color="auto"/>
          </w:divBdr>
        </w:div>
        <w:div w:id="293175011">
          <w:marLeft w:val="0"/>
          <w:marRight w:val="0"/>
          <w:marTop w:val="0"/>
          <w:marBottom w:val="0"/>
          <w:divBdr>
            <w:top w:val="none" w:sz="0" w:space="0" w:color="auto"/>
            <w:left w:val="none" w:sz="0" w:space="0" w:color="auto"/>
            <w:bottom w:val="none" w:sz="0" w:space="0" w:color="auto"/>
            <w:right w:val="none" w:sz="0" w:space="0" w:color="auto"/>
          </w:divBdr>
        </w:div>
        <w:div w:id="300961798">
          <w:marLeft w:val="0"/>
          <w:marRight w:val="0"/>
          <w:marTop w:val="0"/>
          <w:marBottom w:val="0"/>
          <w:divBdr>
            <w:top w:val="none" w:sz="0" w:space="0" w:color="auto"/>
            <w:left w:val="none" w:sz="0" w:space="0" w:color="auto"/>
            <w:bottom w:val="none" w:sz="0" w:space="0" w:color="auto"/>
            <w:right w:val="none" w:sz="0" w:space="0" w:color="auto"/>
          </w:divBdr>
        </w:div>
        <w:div w:id="321617111">
          <w:marLeft w:val="0"/>
          <w:marRight w:val="0"/>
          <w:marTop w:val="0"/>
          <w:marBottom w:val="0"/>
          <w:divBdr>
            <w:top w:val="none" w:sz="0" w:space="0" w:color="auto"/>
            <w:left w:val="none" w:sz="0" w:space="0" w:color="auto"/>
            <w:bottom w:val="none" w:sz="0" w:space="0" w:color="auto"/>
            <w:right w:val="none" w:sz="0" w:space="0" w:color="auto"/>
          </w:divBdr>
        </w:div>
        <w:div w:id="341126821">
          <w:marLeft w:val="0"/>
          <w:marRight w:val="0"/>
          <w:marTop w:val="0"/>
          <w:marBottom w:val="0"/>
          <w:divBdr>
            <w:top w:val="none" w:sz="0" w:space="0" w:color="auto"/>
            <w:left w:val="none" w:sz="0" w:space="0" w:color="auto"/>
            <w:bottom w:val="none" w:sz="0" w:space="0" w:color="auto"/>
            <w:right w:val="none" w:sz="0" w:space="0" w:color="auto"/>
          </w:divBdr>
        </w:div>
        <w:div w:id="438335426">
          <w:marLeft w:val="0"/>
          <w:marRight w:val="0"/>
          <w:marTop w:val="0"/>
          <w:marBottom w:val="0"/>
          <w:divBdr>
            <w:top w:val="none" w:sz="0" w:space="0" w:color="auto"/>
            <w:left w:val="none" w:sz="0" w:space="0" w:color="auto"/>
            <w:bottom w:val="none" w:sz="0" w:space="0" w:color="auto"/>
            <w:right w:val="none" w:sz="0" w:space="0" w:color="auto"/>
          </w:divBdr>
        </w:div>
        <w:div w:id="490218405">
          <w:marLeft w:val="0"/>
          <w:marRight w:val="0"/>
          <w:marTop w:val="0"/>
          <w:marBottom w:val="0"/>
          <w:divBdr>
            <w:top w:val="none" w:sz="0" w:space="0" w:color="auto"/>
            <w:left w:val="none" w:sz="0" w:space="0" w:color="auto"/>
            <w:bottom w:val="none" w:sz="0" w:space="0" w:color="auto"/>
            <w:right w:val="none" w:sz="0" w:space="0" w:color="auto"/>
          </w:divBdr>
        </w:div>
        <w:div w:id="510991347">
          <w:marLeft w:val="0"/>
          <w:marRight w:val="0"/>
          <w:marTop w:val="0"/>
          <w:marBottom w:val="0"/>
          <w:divBdr>
            <w:top w:val="none" w:sz="0" w:space="0" w:color="auto"/>
            <w:left w:val="none" w:sz="0" w:space="0" w:color="auto"/>
            <w:bottom w:val="none" w:sz="0" w:space="0" w:color="auto"/>
            <w:right w:val="none" w:sz="0" w:space="0" w:color="auto"/>
          </w:divBdr>
        </w:div>
        <w:div w:id="554004005">
          <w:marLeft w:val="0"/>
          <w:marRight w:val="0"/>
          <w:marTop w:val="0"/>
          <w:marBottom w:val="0"/>
          <w:divBdr>
            <w:top w:val="none" w:sz="0" w:space="0" w:color="auto"/>
            <w:left w:val="none" w:sz="0" w:space="0" w:color="auto"/>
            <w:bottom w:val="none" w:sz="0" w:space="0" w:color="auto"/>
            <w:right w:val="none" w:sz="0" w:space="0" w:color="auto"/>
          </w:divBdr>
        </w:div>
        <w:div w:id="675882839">
          <w:marLeft w:val="0"/>
          <w:marRight w:val="0"/>
          <w:marTop w:val="0"/>
          <w:marBottom w:val="0"/>
          <w:divBdr>
            <w:top w:val="none" w:sz="0" w:space="0" w:color="auto"/>
            <w:left w:val="none" w:sz="0" w:space="0" w:color="auto"/>
            <w:bottom w:val="none" w:sz="0" w:space="0" w:color="auto"/>
            <w:right w:val="none" w:sz="0" w:space="0" w:color="auto"/>
          </w:divBdr>
        </w:div>
        <w:div w:id="690037866">
          <w:marLeft w:val="0"/>
          <w:marRight w:val="0"/>
          <w:marTop w:val="0"/>
          <w:marBottom w:val="0"/>
          <w:divBdr>
            <w:top w:val="none" w:sz="0" w:space="0" w:color="auto"/>
            <w:left w:val="none" w:sz="0" w:space="0" w:color="auto"/>
            <w:bottom w:val="none" w:sz="0" w:space="0" w:color="auto"/>
            <w:right w:val="none" w:sz="0" w:space="0" w:color="auto"/>
          </w:divBdr>
        </w:div>
        <w:div w:id="714698344">
          <w:marLeft w:val="0"/>
          <w:marRight w:val="0"/>
          <w:marTop w:val="0"/>
          <w:marBottom w:val="0"/>
          <w:divBdr>
            <w:top w:val="none" w:sz="0" w:space="0" w:color="auto"/>
            <w:left w:val="none" w:sz="0" w:space="0" w:color="auto"/>
            <w:bottom w:val="none" w:sz="0" w:space="0" w:color="auto"/>
            <w:right w:val="none" w:sz="0" w:space="0" w:color="auto"/>
          </w:divBdr>
        </w:div>
        <w:div w:id="721293388">
          <w:marLeft w:val="0"/>
          <w:marRight w:val="0"/>
          <w:marTop w:val="0"/>
          <w:marBottom w:val="0"/>
          <w:divBdr>
            <w:top w:val="none" w:sz="0" w:space="0" w:color="auto"/>
            <w:left w:val="none" w:sz="0" w:space="0" w:color="auto"/>
            <w:bottom w:val="none" w:sz="0" w:space="0" w:color="auto"/>
            <w:right w:val="none" w:sz="0" w:space="0" w:color="auto"/>
          </w:divBdr>
        </w:div>
        <w:div w:id="732847424">
          <w:marLeft w:val="0"/>
          <w:marRight w:val="0"/>
          <w:marTop w:val="0"/>
          <w:marBottom w:val="0"/>
          <w:divBdr>
            <w:top w:val="none" w:sz="0" w:space="0" w:color="auto"/>
            <w:left w:val="none" w:sz="0" w:space="0" w:color="auto"/>
            <w:bottom w:val="none" w:sz="0" w:space="0" w:color="auto"/>
            <w:right w:val="none" w:sz="0" w:space="0" w:color="auto"/>
          </w:divBdr>
        </w:div>
        <w:div w:id="791090775">
          <w:marLeft w:val="0"/>
          <w:marRight w:val="0"/>
          <w:marTop w:val="0"/>
          <w:marBottom w:val="0"/>
          <w:divBdr>
            <w:top w:val="none" w:sz="0" w:space="0" w:color="auto"/>
            <w:left w:val="none" w:sz="0" w:space="0" w:color="auto"/>
            <w:bottom w:val="none" w:sz="0" w:space="0" w:color="auto"/>
            <w:right w:val="none" w:sz="0" w:space="0" w:color="auto"/>
          </w:divBdr>
          <w:divsChild>
            <w:div w:id="1239946621">
              <w:marLeft w:val="0"/>
              <w:marRight w:val="0"/>
              <w:marTop w:val="0"/>
              <w:marBottom w:val="0"/>
              <w:divBdr>
                <w:top w:val="none" w:sz="0" w:space="0" w:color="auto"/>
                <w:left w:val="none" w:sz="0" w:space="0" w:color="auto"/>
                <w:bottom w:val="none" w:sz="0" w:space="0" w:color="auto"/>
                <w:right w:val="none" w:sz="0" w:space="0" w:color="auto"/>
              </w:divBdr>
            </w:div>
            <w:div w:id="1632902499">
              <w:marLeft w:val="0"/>
              <w:marRight w:val="0"/>
              <w:marTop w:val="0"/>
              <w:marBottom w:val="0"/>
              <w:divBdr>
                <w:top w:val="none" w:sz="0" w:space="0" w:color="auto"/>
                <w:left w:val="none" w:sz="0" w:space="0" w:color="auto"/>
                <w:bottom w:val="none" w:sz="0" w:space="0" w:color="auto"/>
                <w:right w:val="none" w:sz="0" w:space="0" w:color="auto"/>
              </w:divBdr>
            </w:div>
            <w:div w:id="1839688402">
              <w:marLeft w:val="0"/>
              <w:marRight w:val="0"/>
              <w:marTop w:val="0"/>
              <w:marBottom w:val="0"/>
              <w:divBdr>
                <w:top w:val="none" w:sz="0" w:space="0" w:color="auto"/>
                <w:left w:val="none" w:sz="0" w:space="0" w:color="auto"/>
                <w:bottom w:val="none" w:sz="0" w:space="0" w:color="auto"/>
                <w:right w:val="none" w:sz="0" w:space="0" w:color="auto"/>
              </w:divBdr>
            </w:div>
          </w:divsChild>
        </w:div>
        <w:div w:id="803084705">
          <w:marLeft w:val="0"/>
          <w:marRight w:val="0"/>
          <w:marTop w:val="0"/>
          <w:marBottom w:val="0"/>
          <w:divBdr>
            <w:top w:val="none" w:sz="0" w:space="0" w:color="auto"/>
            <w:left w:val="none" w:sz="0" w:space="0" w:color="auto"/>
            <w:bottom w:val="none" w:sz="0" w:space="0" w:color="auto"/>
            <w:right w:val="none" w:sz="0" w:space="0" w:color="auto"/>
          </w:divBdr>
        </w:div>
        <w:div w:id="803157417">
          <w:marLeft w:val="0"/>
          <w:marRight w:val="0"/>
          <w:marTop w:val="0"/>
          <w:marBottom w:val="0"/>
          <w:divBdr>
            <w:top w:val="none" w:sz="0" w:space="0" w:color="auto"/>
            <w:left w:val="none" w:sz="0" w:space="0" w:color="auto"/>
            <w:bottom w:val="none" w:sz="0" w:space="0" w:color="auto"/>
            <w:right w:val="none" w:sz="0" w:space="0" w:color="auto"/>
          </w:divBdr>
        </w:div>
        <w:div w:id="854461792">
          <w:marLeft w:val="0"/>
          <w:marRight w:val="0"/>
          <w:marTop w:val="0"/>
          <w:marBottom w:val="0"/>
          <w:divBdr>
            <w:top w:val="none" w:sz="0" w:space="0" w:color="auto"/>
            <w:left w:val="none" w:sz="0" w:space="0" w:color="auto"/>
            <w:bottom w:val="none" w:sz="0" w:space="0" w:color="auto"/>
            <w:right w:val="none" w:sz="0" w:space="0" w:color="auto"/>
          </w:divBdr>
        </w:div>
        <w:div w:id="858203958">
          <w:marLeft w:val="0"/>
          <w:marRight w:val="0"/>
          <w:marTop w:val="0"/>
          <w:marBottom w:val="0"/>
          <w:divBdr>
            <w:top w:val="none" w:sz="0" w:space="0" w:color="auto"/>
            <w:left w:val="none" w:sz="0" w:space="0" w:color="auto"/>
            <w:bottom w:val="none" w:sz="0" w:space="0" w:color="auto"/>
            <w:right w:val="none" w:sz="0" w:space="0" w:color="auto"/>
          </w:divBdr>
        </w:div>
        <w:div w:id="887490693">
          <w:marLeft w:val="0"/>
          <w:marRight w:val="0"/>
          <w:marTop w:val="0"/>
          <w:marBottom w:val="0"/>
          <w:divBdr>
            <w:top w:val="none" w:sz="0" w:space="0" w:color="auto"/>
            <w:left w:val="none" w:sz="0" w:space="0" w:color="auto"/>
            <w:bottom w:val="none" w:sz="0" w:space="0" w:color="auto"/>
            <w:right w:val="none" w:sz="0" w:space="0" w:color="auto"/>
          </w:divBdr>
        </w:div>
        <w:div w:id="985431633">
          <w:marLeft w:val="0"/>
          <w:marRight w:val="0"/>
          <w:marTop w:val="0"/>
          <w:marBottom w:val="0"/>
          <w:divBdr>
            <w:top w:val="none" w:sz="0" w:space="0" w:color="auto"/>
            <w:left w:val="none" w:sz="0" w:space="0" w:color="auto"/>
            <w:bottom w:val="none" w:sz="0" w:space="0" w:color="auto"/>
            <w:right w:val="none" w:sz="0" w:space="0" w:color="auto"/>
          </w:divBdr>
        </w:div>
        <w:div w:id="1006905654">
          <w:marLeft w:val="0"/>
          <w:marRight w:val="0"/>
          <w:marTop w:val="0"/>
          <w:marBottom w:val="0"/>
          <w:divBdr>
            <w:top w:val="none" w:sz="0" w:space="0" w:color="auto"/>
            <w:left w:val="none" w:sz="0" w:space="0" w:color="auto"/>
            <w:bottom w:val="none" w:sz="0" w:space="0" w:color="auto"/>
            <w:right w:val="none" w:sz="0" w:space="0" w:color="auto"/>
          </w:divBdr>
        </w:div>
        <w:div w:id="1081751510">
          <w:marLeft w:val="0"/>
          <w:marRight w:val="0"/>
          <w:marTop w:val="0"/>
          <w:marBottom w:val="0"/>
          <w:divBdr>
            <w:top w:val="none" w:sz="0" w:space="0" w:color="auto"/>
            <w:left w:val="none" w:sz="0" w:space="0" w:color="auto"/>
            <w:bottom w:val="none" w:sz="0" w:space="0" w:color="auto"/>
            <w:right w:val="none" w:sz="0" w:space="0" w:color="auto"/>
          </w:divBdr>
        </w:div>
        <w:div w:id="1097752636">
          <w:marLeft w:val="0"/>
          <w:marRight w:val="0"/>
          <w:marTop w:val="0"/>
          <w:marBottom w:val="0"/>
          <w:divBdr>
            <w:top w:val="none" w:sz="0" w:space="0" w:color="auto"/>
            <w:left w:val="none" w:sz="0" w:space="0" w:color="auto"/>
            <w:bottom w:val="none" w:sz="0" w:space="0" w:color="auto"/>
            <w:right w:val="none" w:sz="0" w:space="0" w:color="auto"/>
          </w:divBdr>
        </w:div>
        <w:div w:id="1101803279">
          <w:marLeft w:val="0"/>
          <w:marRight w:val="0"/>
          <w:marTop w:val="0"/>
          <w:marBottom w:val="0"/>
          <w:divBdr>
            <w:top w:val="none" w:sz="0" w:space="0" w:color="auto"/>
            <w:left w:val="none" w:sz="0" w:space="0" w:color="auto"/>
            <w:bottom w:val="none" w:sz="0" w:space="0" w:color="auto"/>
            <w:right w:val="none" w:sz="0" w:space="0" w:color="auto"/>
          </w:divBdr>
          <w:divsChild>
            <w:div w:id="52706875">
              <w:marLeft w:val="0"/>
              <w:marRight w:val="0"/>
              <w:marTop w:val="0"/>
              <w:marBottom w:val="0"/>
              <w:divBdr>
                <w:top w:val="none" w:sz="0" w:space="0" w:color="auto"/>
                <w:left w:val="none" w:sz="0" w:space="0" w:color="auto"/>
                <w:bottom w:val="none" w:sz="0" w:space="0" w:color="auto"/>
                <w:right w:val="none" w:sz="0" w:space="0" w:color="auto"/>
              </w:divBdr>
            </w:div>
            <w:div w:id="121655276">
              <w:marLeft w:val="0"/>
              <w:marRight w:val="0"/>
              <w:marTop w:val="0"/>
              <w:marBottom w:val="0"/>
              <w:divBdr>
                <w:top w:val="none" w:sz="0" w:space="0" w:color="auto"/>
                <w:left w:val="none" w:sz="0" w:space="0" w:color="auto"/>
                <w:bottom w:val="none" w:sz="0" w:space="0" w:color="auto"/>
                <w:right w:val="none" w:sz="0" w:space="0" w:color="auto"/>
              </w:divBdr>
            </w:div>
            <w:div w:id="148180920">
              <w:marLeft w:val="0"/>
              <w:marRight w:val="0"/>
              <w:marTop w:val="0"/>
              <w:marBottom w:val="0"/>
              <w:divBdr>
                <w:top w:val="none" w:sz="0" w:space="0" w:color="auto"/>
                <w:left w:val="none" w:sz="0" w:space="0" w:color="auto"/>
                <w:bottom w:val="none" w:sz="0" w:space="0" w:color="auto"/>
                <w:right w:val="none" w:sz="0" w:space="0" w:color="auto"/>
              </w:divBdr>
            </w:div>
            <w:div w:id="972491463">
              <w:marLeft w:val="0"/>
              <w:marRight w:val="0"/>
              <w:marTop w:val="0"/>
              <w:marBottom w:val="0"/>
              <w:divBdr>
                <w:top w:val="none" w:sz="0" w:space="0" w:color="auto"/>
                <w:left w:val="none" w:sz="0" w:space="0" w:color="auto"/>
                <w:bottom w:val="none" w:sz="0" w:space="0" w:color="auto"/>
                <w:right w:val="none" w:sz="0" w:space="0" w:color="auto"/>
              </w:divBdr>
            </w:div>
            <w:div w:id="979043547">
              <w:marLeft w:val="0"/>
              <w:marRight w:val="0"/>
              <w:marTop w:val="0"/>
              <w:marBottom w:val="0"/>
              <w:divBdr>
                <w:top w:val="none" w:sz="0" w:space="0" w:color="auto"/>
                <w:left w:val="none" w:sz="0" w:space="0" w:color="auto"/>
                <w:bottom w:val="none" w:sz="0" w:space="0" w:color="auto"/>
                <w:right w:val="none" w:sz="0" w:space="0" w:color="auto"/>
              </w:divBdr>
            </w:div>
          </w:divsChild>
        </w:div>
        <w:div w:id="1159922941">
          <w:marLeft w:val="0"/>
          <w:marRight w:val="0"/>
          <w:marTop w:val="0"/>
          <w:marBottom w:val="0"/>
          <w:divBdr>
            <w:top w:val="none" w:sz="0" w:space="0" w:color="auto"/>
            <w:left w:val="none" w:sz="0" w:space="0" w:color="auto"/>
            <w:bottom w:val="none" w:sz="0" w:space="0" w:color="auto"/>
            <w:right w:val="none" w:sz="0" w:space="0" w:color="auto"/>
          </w:divBdr>
        </w:div>
        <w:div w:id="1207987132">
          <w:marLeft w:val="0"/>
          <w:marRight w:val="0"/>
          <w:marTop w:val="0"/>
          <w:marBottom w:val="0"/>
          <w:divBdr>
            <w:top w:val="none" w:sz="0" w:space="0" w:color="auto"/>
            <w:left w:val="none" w:sz="0" w:space="0" w:color="auto"/>
            <w:bottom w:val="none" w:sz="0" w:space="0" w:color="auto"/>
            <w:right w:val="none" w:sz="0" w:space="0" w:color="auto"/>
          </w:divBdr>
        </w:div>
        <w:div w:id="1229026920">
          <w:marLeft w:val="0"/>
          <w:marRight w:val="0"/>
          <w:marTop w:val="0"/>
          <w:marBottom w:val="0"/>
          <w:divBdr>
            <w:top w:val="none" w:sz="0" w:space="0" w:color="auto"/>
            <w:left w:val="none" w:sz="0" w:space="0" w:color="auto"/>
            <w:bottom w:val="none" w:sz="0" w:space="0" w:color="auto"/>
            <w:right w:val="none" w:sz="0" w:space="0" w:color="auto"/>
          </w:divBdr>
        </w:div>
        <w:div w:id="1258710066">
          <w:marLeft w:val="0"/>
          <w:marRight w:val="0"/>
          <w:marTop w:val="0"/>
          <w:marBottom w:val="0"/>
          <w:divBdr>
            <w:top w:val="none" w:sz="0" w:space="0" w:color="auto"/>
            <w:left w:val="none" w:sz="0" w:space="0" w:color="auto"/>
            <w:bottom w:val="none" w:sz="0" w:space="0" w:color="auto"/>
            <w:right w:val="none" w:sz="0" w:space="0" w:color="auto"/>
          </w:divBdr>
        </w:div>
        <w:div w:id="1320575699">
          <w:marLeft w:val="0"/>
          <w:marRight w:val="0"/>
          <w:marTop w:val="0"/>
          <w:marBottom w:val="0"/>
          <w:divBdr>
            <w:top w:val="none" w:sz="0" w:space="0" w:color="auto"/>
            <w:left w:val="none" w:sz="0" w:space="0" w:color="auto"/>
            <w:bottom w:val="none" w:sz="0" w:space="0" w:color="auto"/>
            <w:right w:val="none" w:sz="0" w:space="0" w:color="auto"/>
          </w:divBdr>
        </w:div>
        <w:div w:id="1337462354">
          <w:marLeft w:val="0"/>
          <w:marRight w:val="0"/>
          <w:marTop w:val="0"/>
          <w:marBottom w:val="0"/>
          <w:divBdr>
            <w:top w:val="none" w:sz="0" w:space="0" w:color="auto"/>
            <w:left w:val="none" w:sz="0" w:space="0" w:color="auto"/>
            <w:bottom w:val="none" w:sz="0" w:space="0" w:color="auto"/>
            <w:right w:val="none" w:sz="0" w:space="0" w:color="auto"/>
          </w:divBdr>
        </w:div>
        <w:div w:id="1389063894">
          <w:marLeft w:val="0"/>
          <w:marRight w:val="0"/>
          <w:marTop w:val="0"/>
          <w:marBottom w:val="0"/>
          <w:divBdr>
            <w:top w:val="none" w:sz="0" w:space="0" w:color="auto"/>
            <w:left w:val="none" w:sz="0" w:space="0" w:color="auto"/>
            <w:bottom w:val="none" w:sz="0" w:space="0" w:color="auto"/>
            <w:right w:val="none" w:sz="0" w:space="0" w:color="auto"/>
          </w:divBdr>
          <w:divsChild>
            <w:div w:id="81604615">
              <w:marLeft w:val="0"/>
              <w:marRight w:val="0"/>
              <w:marTop w:val="0"/>
              <w:marBottom w:val="0"/>
              <w:divBdr>
                <w:top w:val="none" w:sz="0" w:space="0" w:color="auto"/>
                <w:left w:val="none" w:sz="0" w:space="0" w:color="auto"/>
                <w:bottom w:val="none" w:sz="0" w:space="0" w:color="auto"/>
                <w:right w:val="none" w:sz="0" w:space="0" w:color="auto"/>
              </w:divBdr>
            </w:div>
            <w:div w:id="482309775">
              <w:marLeft w:val="0"/>
              <w:marRight w:val="0"/>
              <w:marTop w:val="0"/>
              <w:marBottom w:val="0"/>
              <w:divBdr>
                <w:top w:val="none" w:sz="0" w:space="0" w:color="auto"/>
                <w:left w:val="none" w:sz="0" w:space="0" w:color="auto"/>
                <w:bottom w:val="none" w:sz="0" w:space="0" w:color="auto"/>
                <w:right w:val="none" w:sz="0" w:space="0" w:color="auto"/>
              </w:divBdr>
            </w:div>
            <w:div w:id="804006730">
              <w:marLeft w:val="0"/>
              <w:marRight w:val="0"/>
              <w:marTop w:val="0"/>
              <w:marBottom w:val="0"/>
              <w:divBdr>
                <w:top w:val="none" w:sz="0" w:space="0" w:color="auto"/>
                <w:left w:val="none" w:sz="0" w:space="0" w:color="auto"/>
                <w:bottom w:val="none" w:sz="0" w:space="0" w:color="auto"/>
                <w:right w:val="none" w:sz="0" w:space="0" w:color="auto"/>
              </w:divBdr>
            </w:div>
            <w:div w:id="1840460384">
              <w:marLeft w:val="0"/>
              <w:marRight w:val="0"/>
              <w:marTop w:val="0"/>
              <w:marBottom w:val="0"/>
              <w:divBdr>
                <w:top w:val="none" w:sz="0" w:space="0" w:color="auto"/>
                <w:left w:val="none" w:sz="0" w:space="0" w:color="auto"/>
                <w:bottom w:val="none" w:sz="0" w:space="0" w:color="auto"/>
                <w:right w:val="none" w:sz="0" w:space="0" w:color="auto"/>
              </w:divBdr>
            </w:div>
            <w:div w:id="2005936820">
              <w:marLeft w:val="0"/>
              <w:marRight w:val="0"/>
              <w:marTop w:val="0"/>
              <w:marBottom w:val="0"/>
              <w:divBdr>
                <w:top w:val="none" w:sz="0" w:space="0" w:color="auto"/>
                <w:left w:val="none" w:sz="0" w:space="0" w:color="auto"/>
                <w:bottom w:val="none" w:sz="0" w:space="0" w:color="auto"/>
                <w:right w:val="none" w:sz="0" w:space="0" w:color="auto"/>
              </w:divBdr>
            </w:div>
          </w:divsChild>
        </w:div>
        <w:div w:id="1406338074">
          <w:marLeft w:val="0"/>
          <w:marRight w:val="0"/>
          <w:marTop w:val="0"/>
          <w:marBottom w:val="0"/>
          <w:divBdr>
            <w:top w:val="none" w:sz="0" w:space="0" w:color="auto"/>
            <w:left w:val="none" w:sz="0" w:space="0" w:color="auto"/>
            <w:bottom w:val="none" w:sz="0" w:space="0" w:color="auto"/>
            <w:right w:val="none" w:sz="0" w:space="0" w:color="auto"/>
          </w:divBdr>
          <w:divsChild>
            <w:div w:id="160705231">
              <w:marLeft w:val="0"/>
              <w:marRight w:val="0"/>
              <w:marTop w:val="0"/>
              <w:marBottom w:val="0"/>
              <w:divBdr>
                <w:top w:val="none" w:sz="0" w:space="0" w:color="auto"/>
                <w:left w:val="none" w:sz="0" w:space="0" w:color="auto"/>
                <w:bottom w:val="none" w:sz="0" w:space="0" w:color="auto"/>
                <w:right w:val="none" w:sz="0" w:space="0" w:color="auto"/>
              </w:divBdr>
            </w:div>
            <w:div w:id="250236268">
              <w:marLeft w:val="0"/>
              <w:marRight w:val="0"/>
              <w:marTop w:val="0"/>
              <w:marBottom w:val="0"/>
              <w:divBdr>
                <w:top w:val="none" w:sz="0" w:space="0" w:color="auto"/>
                <w:left w:val="none" w:sz="0" w:space="0" w:color="auto"/>
                <w:bottom w:val="none" w:sz="0" w:space="0" w:color="auto"/>
                <w:right w:val="none" w:sz="0" w:space="0" w:color="auto"/>
              </w:divBdr>
            </w:div>
            <w:div w:id="592708253">
              <w:marLeft w:val="0"/>
              <w:marRight w:val="0"/>
              <w:marTop w:val="0"/>
              <w:marBottom w:val="0"/>
              <w:divBdr>
                <w:top w:val="none" w:sz="0" w:space="0" w:color="auto"/>
                <w:left w:val="none" w:sz="0" w:space="0" w:color="auto"/>
                <w:bottom w:val="none" w:sz="0" w:space="0" w:color="auto"/>
                <w:right w:val="none" w:sz="0" w:space="0" w:color="auto"/>
              </w:divBdr>
            </w:div>
            <w:div w:id="1273900269">
              <w:marLeft w:val="0"/>
              <w:marRight w:val="0"/>
              <w:marTop w:val="0"/>
              <w:marBottom w:val="0"/>
              <w:divBdr>
                <w:top w:val="none" w:sz="0" w:space="0" w:color="auto"/>
                <w:left w:val="none" w:sz="0" w:space="0" w:color="auto"/>
                <w:bottom w:val="none" w:sz="0" w:space="0" w:color="auto"/>
                <w:right w:val="none" w:sz="0" w:space="0" w:color="auto"/>
              </w:divBdr>
            </w:div>
            <w:div w:id="1909261420">
              <w:marLeft w:val="0"/>
              <w:marRight w:val="0"/>
              <w:marTop w:val="0"/>
              <w:marBottom w:val="0"/>
              <w:divBdr>
                <w:top w:val="none" w:sz="0" w:space="0" w:color="auto"/>
                <w:left w:val="none" w:sz="0" w:space="0" w:color="auto"/>
                <w:bottom w:val="none" w:sz="0" w:space="0" w:color="auto"/>
                <w:right w:val="none" w:sz="0" w:space="0" w:color="auto"/>
              </w:divBdr>
            </w:div>
          </w:divsChild>
        </w:div>
        <w:div w:id="1408726417">
          <w:marLeft w:val="0"/>
          <w:marRight w:val="0"/>
          <w:marTop w:val="0"/>
          <w:marBottom w:val="0"/>
          <w:divBdr>
            <w:top w:val="none" w:sz="0" w:space="0" w:color="auto"/>
            <w:left w:val="none" w:sz="0" w:space="0" w:color="auto"/>
            <w:bottom w:val="none" w:sz="0" w:space="0" w:color="auto"/>
            <w:right w:val="none" w:sz="0" w:space="0" w:color="auto"/>
          </w:divBdr>
        </w:div>
        <w:div w:id="1434977792">
          <w:marLeft w:val="0"/>
          <w:marRight w:val="0"/>
          <w:marTop w:val="0"/>
          <w:marBottom w:val="0"/>
          <w:divBdr>
            <w:top w:val="none" w:sz="0" w:space="0" w:color="auto"/>
            <w:left w:val="none" w:sz="0" w:space="0" w:color="auto"/>
            <w:bottom w:val="none" w:sz="0" w:space="0" w:color="auto"/>
            <w:right w:val="none" w:sz="0" w:space="0" w:color="auto"/>
          </w:divBdr>
        </w:div>
        <w:div w:id="1443652037">
          <w:marLeft w:val="0"/>
          <w:marRight w:val="0"/>
          <w:marTop w:val="0"/>
          <w:marBottom w:val="0"/>
          <w:divBdr>
            <w:top w:val="none" w:sz="0" w:space="0" w:color="auto"/>
            <w:left w:val="none" w:sz="0" w:space="0" w:color="auto"/>
            <w:bottom w:val="none" w:sz="0" w:space="0" w:color="auto"/>
            <w:right w:val="none" w:sz="0" w:space="0" w:color="auto"/>
          </w:divBdr>
        </w:div>
        <w:div w:id="1454833679">
          <w:marLeft w:val="0"/>
          <w:marRight w:val="0"/>
          <w:marTop w:val="0"/>
          <w:marBottom w:val="0"/>
          <w:divBdr>
            <w:top w:val="none" w:sz="0" w:space="0" w:color="auto"/>
            <w:left w:val="none" w:sz="0" w:space="0" w:color="auto"/>
            <w:bottom w:val="none" w:sz="0" w:space="0" w:color="auto"/>
            <w:right w:val="none" w:sz="0" w:space="0" w:color="auto"/>
          </w:divBdr>
        </w:div>
        <w:div w:id="1463962786">
          <w:marLeft w:val="0"/>
          <w:marRight w:val="0"/>
          <w:marTop w:val="0"/>
          <w:marBottom w:val="0"/>
          <w:divBdr>
            <w:top w:val="none" w:sz="0" w:space="0" w:color="auto"/>
            <w:left w:val="none" w:sz="0" w:space="0" w:color="auto"/>
            <w:bottom w:val="none" w:sz="0" w:space="0" w:color="auto"/>
            <w:right w:val="none" w:sz="0" w:space="0" w:color="auto"/>
          </w:divBdr>
        </w:div>
        <w:div w:id="1520043511">
          <w:marLeft w:val="0"/>
          <w:marRight w:val="0"/>
          <w:marTop w:val="0"/>
          <w:marBottom w:val="0"/>
          <w:divBdr>
            <w:top w:val="none" w:sz="0" w:space="0" w:color="auto"/>
            <w:left w:val="none" w:sz="0" w:space="0" w:color="auto"/>
            <w:bottom w:val="none" w:sz="0" w:space="0" w:color="auto"/>
            <w:right w:val="none" w:sz="0" w:space="0" w:color="auto"/>
          </w:divBdr>
        </w:div>
        <w:div w:id="1560244787">
          <w:marLeft w:val="0"/>
          <w:marRight w:val="0"/>
          <w:marTop w:val="0"/>
          <w:marBottom w:val="0"/>
          <w:divBdr>
            <w:top w:val="none" w:sz="0" w:space="0" w:color="auto"/>
            <w:left w:val="none" w:sz="0" w:space="0" w:color="auto"/>
            <w:bottom w:val="none" w:sz="0" w:space="0" w:color="auto"/>
            <w:right w:val="none" w:sz="0" w:space="0" w:color="auto"/>
          </w:divBdr>
        </w:div>
        <w:div w:id="1577320490">
          <w:marLeft w:val="0"/>
          <w:marRight w:val="0"/>
          <w:marTop w:val="0"/>
          <w:marBottom w:val="0"/>
          <w:divBdr>
            <w:top w:val="none" w:sz="0" w:space="0" w:color="auto"/>
            <w:left w:val="none" w:sz="0" w:space="0" w:color="auto"/>
            <w:bottom w:val="none" w:sz="0" w:space="0" w:color="auto"/>
            <w:right w:val="none" w:sz="0" w:space="0" w:color="auto"/>
          </w:divBdr>
        </w:div>
        <w:div w:id="1638880449">
          <w:marLeft w:val="0"/>
          <w:marRight w:val="0"/>
          <w:marTop w:val="0"/>
          <w:marBottom w:val="0"/>
          <w:divBdr>
            <w:top w:val="none" w:sz="0" w:space="0" w:color="auto"/>
            <w:left w:val="none" w:sz="0" w:space="0" w:color="auto"/>
            <w:bottom w:val="none" w:sz="0" w:space="0" w:color="auto"/>
            <w:right w:val="none" w:sz="0" w:space="0" w:color="auto"/>
          </w:divBdr>
        </w:div>
        <w:div w:id="1640766795">
          <w:marLeft w:val="0"/>
          <w:marRight w:val="0"/>
          <w:marTop w:val="0"/>
          <w:marBottom w:val="0"/>
          <w:divBdr>
            <w:top w:val="none" w:sz="0" w:space="0" w:color="auto"/>
            <w:left w:val="none" w:sz="0" w:space="0" w:color="auto"/>
            <w:bottom w:val="none" w:sz="0" w:space="0" w:color="auto"/>
            <w:right w:val="none" w:sz="0" w:space="0" w:color="auto"/>
          </w:divBdr>
        </w:div>
        <w:div w:id="1657149738">
          <w:marLeft w:val="0"/>
          <w:marRight w:val="0"/>
          <w:marTop w:val="0"/>
          <w:marBottom w:val="0"/>
          <w:divBdr>
            <w:top w:val="none" w:sz="0" w:space="0" w:color="auto"/>
            <w:left w:val="none" w:sz="0" w:space="0" w:color="auto"/>
            <w:bottom w:val="none" w:sz="0" w:space="0" w:color="auto"/>
            <w:right w:val="none" w:sz="0" w:space="0" w:color="auto"/>
          </w:divBdr>
        </w:div>
        <w:div w:id="1661612511">
          <w:marLeft w:val="0"/>
          <w:marRight w:val="0"/>
          <w:marTop w:val="0"/>
          <w:marBottom w:val="0"/>
          <w:divBdr>
            <w:top w:val="none" w:sz="0" w:space="0" w:color="auto"/>
            <w:left w:val="none" w:sz="0" w:space="0" w:color="auto"/>
            <w:bottom w:val="none" w:sz="0" w:space="0" w:color="auto"/>
            <w:right w:val="none" w:sz="0" w:space="0" w:color="auto"/>
          </w:divBdr>
        </w:div>
        <w:div w:id="1691224280">
          <w:marLeft w:val="0"/>
          <w:marRight w:val="0"/>
          <w:marTop w:val="0"/>
          <w:marBottom w:val="0"/>
          <w:divBdr>
            <w:top w:val="none" w:sz="0" w:space="0" w:color="auto"/>
            <w:left w:val="none" w:sz="0" w:space="0" w:color="auto"/>
            <w:bottom w:val="none" w:sz="0" w:space="0" w:color="auto"/>
            <w:right w:val="none" w:sz="0" w:space="0" w:color="auto"/>
          </w:divBdr>
        </w:div>
        <w:div w:id="1711033691">
          <w:marLeft w:val="0"/>
          <w:marRight w:val="0"/>
          <w:marTop w:val="0"/>
          <w:marBottom w:val="0"/>
          <w:divBdr>
            <w:top w:val="none" w:sz="0" w:space="0" w:color="auto"/>
            <w:left w:val="none" w:sz="0" w:space="0" w:color="auto"/>
            <w:bottom w:val="none" w:sz="0" w:space="0" w:color="auto"/>
            <w:right w:val="none" w:sz="0" w:space="0" w:color="auto"/>
          </w:divBdr>
        </w:div>
        <w:div w:id="1716470472">
          <w:marLeft w:val="0"/>
          <w:marRight w:val="0"/>
          <w:marTop w:val="0"/>
          <w:marBottom w:val="0"/>
          <w:divBdr>
            <w:top w:val="none" w:sz="0" w:space="0" w:color="auto"/>
            <w:left w:val="none" w:sz="0" w:space="0" w:color="auto"/>
            <w:bottom w:val="none" w:sz="0" w:space="0" w:color="auto"/>
            <w:right w:val="none" w:sz="0" w:space="0" w:color="auto"/>
          </w:divBdr>
        </w:div>
        <w:div w:id="1804998991">
          <w:marLeft w:val="0"/>
          <w:marRight w:val="0"/>
          <w:marTop w:val="0"/>
          <w:marBottom w:val="0"/>
          <w:divBdr>
            <w:top w:val="none" w:sz="0" w:space="0" w:color="auto"/>
            <w:left w:val="none" w:sz="0" w:space="0" w:color="auto"/>
            <w:bottom w:val="none" w:sz="0" w:space="0" w:color="auto"/>
            <w:right w:val="none" w:sz="0" w:space="0" w:color="auto"/>
          </w:divBdr>
        </w:div>
        <w:div w:id="1942764115">
          <w:marLeft w:val="0"/>
          <w:marRight w:val="0"/>
          <w:marTop w:val="0"/>
          <w:marBottom w:val="0"/>
          <w:divBdr>
            <w:top w:val="none" w:sz="0" w:space="0" w:color="auto"/>
            <w:left w:val="none" w:sz="0" w:space="0" w:color="auto"/>
            <w:bottom w:val="none" w:sz="0" w:space="0" w:color="auto"/>
            <w:right w:val="none" w:sz="0" w:space="0" w:color="auto"/>
          </w:divBdr>
        </w:div>
        <w:div w:id="1975482184">
          <w:marLeft w:val="0"/>
          <w:marRight w:val="0"/>
          <w:marTop w:val="0"/>
          <w:marBottom w:val="0"/>
          <w:divBdr>
            <w:top w:val="none" w:sz="0" w:space="0" w:color="auto"/>
            <w:left w:val="none" w:sz="0" w:space="0" w:color="auto"/>
            <w:bottom w:val="none" w:sz="0" w:space="0" w:color="auto"/>
            <w:right w:val="none" w:sz="0" w:space="0" w:color="auto"/>
          </w:divBdr>
        </w:div>
        <w:div w:id="2000769560">
          <w:marLeft w:val="0"/>
          <w:marRight w:val="0"/>
          <w:marTop w:val="0"/>
          <w:marBottom w:val="0"/>
          <w:divBdr>
            <w:top w:val="none" w:sz="0" w:space="0" w:color="auto"/>
            <w:left w:val="none" w:sz="0" w:space="0" w:color="auto"/>
            <w:bottom w:val="none" w:sz="0" w:space="0" w:color="auto"/>
            <w:right w:val="none" w:sz="0" w:space="0" w:color="auto"/>
          </w:divBdr>
        </w:div>
        <w:div w:id="2022004172">
          <w:marLeft w:val="0"/>
          <w:marRight w:val="0"/>
          <w:marTop w:val="0"/>
          <w:marBottom w:val="0"/>
          <w:divBdr>
            <w:top w:val="none" w:sz="0" w:space="0" w:color="auto"/>
            <w:left w:val="none" w:sz="0" w:space="0" w:color="auto"/>
            <w:bottom w:val="none" w:sz="0" w:space="0" w:color="auto"/>
            <w:right w:val="none" w:sz="0" w:space="0" w:color="auto"/>
          </w:divBdr>
        </w:div>
        <w:div w:id="2022388298">
          <w:marLeft w:val="0"/>
          <w:marRight w:val="0"/>
          <w:marTop w:val="0"/>
          <w:marBottom w:val="0"/>
          <w:divBdr>
            <w:top w:val="none" w:sz="0" w:space="0" w:color="auto"/>
            <w:left w:val="none" w:sz="0" w:space="0" w:color="auto"/>
            <w:bottom w:val="none" w:sz="0" w:space="0" w:color="auto"/>
            <w:right w:val="none" w:sz="0" w:space="0" w:color="auto"/>
          </w:divBdr>
        </w:div>
        <w:div w:id="2040231553">
          <w:marLeft w:val="0"/>
          <w:marRight w:val="0"/>
          <w:marTop w:val="0"/>
          <w:marBottom w:val="0"/>
          <w:divBdr>
            <w:top w:val="none" w:sz="0" w:space="0" w:color="auto"/>
            <w:left w:val="none" w:sz="0" w:space="0" w:color="auto"/>
            <w:bottom w:val="none" w:sz="0" w:space="0" w:color="auto"/>
            <w:right w:val="none" w:sz="0" w:space="0" w:color="auto"/>
          </w:divBdr>
        </w:div>
        <w:div w:id="2051949175">
          <w:marLeft w:val="0"/>
          <w:marRight w:val="0"/>
          <w:marTop w:val="0"/>
          <w:marBottom w:val="0"/>
          <w:divBdr>
            <w:top w:val="none" w:sz="0" w:space="0" w:color="auto"/>
            <w:left w:val="none" w:sz="0" w:space="0" w:color="auto"/>
            <w:bottom w:val="none" w:sz="0" w:space="0" w:color="auto"/>
            <w:right w:val="none" w:sz="0" w:space="0" w:color="auto"/>
          </w:divBdr>
          <w:divsChild>
            <w:div w:id="991716574">
              <w:marLeft w:val="0"/>
              <w:marRight w:val="0"/>
              <w:marTop w:val="0"/>
              <w:marBottom w:val="0"/>
              <w:divBdr>
                <w:top w:val="none" w:sz="0" w:space="0" w:color="auto"/>
                <w:left w:val="none" w:sz="0" w:space="0" w:color="auto"/>
                <w:bottom w:val="none" w:sz="0" w:space="0" w:color="auto"/>
                <w:right w:val="none" w:sz="0" w:space="0" w:color="auto"/>
              </w:divBdr>
            </w:div>
            <w:div w:id="1149134675">
              <w:marLeft w:val="0"/>
              <w:marRight w:val="0"/>
              <w:marTop w:val="0"/>
              <w:marBottom w:val="0"/>
              <w:divBdr>
                <w:top w:val="none" w:sz="0" w:space="0" w:color="auto"/>
                <w:left w:val="none" w:sz="0" w:space="0" w:color="auto"/>
                <w:bottom w:val="none" w:sz="0" w:space="0" w:color="auto"/>
                <w:right w:val="none" w:sz="0" w:space="0" w:color="auto"/>
              </w:divBdr>
            </w:div>
          </w:divsChild>
        </w:div>
        <w:div w:id="2121609657">
          <w:marLeft w:val="0"/>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76079704">
      <w:bodyDiv w:val="1"/>
      <w:marLeft w:val="0"/>
      <w:marRight w:val="0"/>
      <w:marTop w:val="0"/>
      <w:marBottom w:val="0"/>
      <w:divBdr>
        <w:top w:val="none" w:sz="0" w:space="0" w:color="auto"/>
        <w:left w:val="none" w:sz="0" w:space="0" w:color="auto"/>
        <w:bottom w:val="none" w:sz="0" w:space="0" w:color="auto"/>
        <w:right w:val="none" w:sz="0" w:space="0" w:color="auto"/>
      </w:divBdr>
    </w:div>
    <w:div w:id="1432697503">
      <w:bodyDiv w:val="1"/>
      <w:marLeft w:val="0"/>
      <w:marRight w:val="0"/>
      <w:marTop w:val="0"/>
      <w:marBottom w:val="0"/>
      <w:divBdr>
        <w:top w:val="none" w:sz="0" w:space="0" w:color="auto"/>
        <w:left w:val="none" w:sz="0" w:space="0" w:color="auto"/>
        <w:bottom w:val="none" w:sz="0" w:space="0" w:color="auto"/>
        <w:right w:val="none" w:sz="0" w:space="0" w:color="auto"/>
      </w:divBdr>
      <w:divsChild>
        <w:div w:id="390466515">
          <w:marLeft w:val="0"/>
          <w:marRight w:val="0"/>
          <w:marTop w:val="0"/>
          <w:marBottom w:val="0"/>
          <w:divBdr>
            <w:top w:val="none" w:sz="0" w:space="0" w:color="auto"/>
            <w:left w:val="none" w:sz="0" w:space="0" w:color="auto"/>
            <w:bottom w:val="none" w:sz="0" w:space="0" w:color="auto"/>
            <w:right w:val="none" w:sz="0" w:space="0" w:color="auto"/>
          </w:divBdr>
        </w:div>
        <w:div w:id="495458701">
          <w:marLeft w:val="0"/>
          <w:marRight w:val="0"/>
          <w:marTop w:val="0"/>
          <w:marBottom w:val="0"/>
          <w:divBdr>
            <w:top w:val="none" w:sz="0" w:space="0" w:color="auto"/>
            <w:left w:val="none" w:sz="0" w:space="0" w:color="auto"/>
            <w:bottom w:val="none" w:sz="0" w:space="0" w:color="auto"/>
            <w:right w:val="none" w:sz="0" w:space="0" w:color="auto"/>
          </w:divBdr>
        </w:div>
        <w:div w:id="771627539">
          <w:marLeft w:val="0"/>
          <w:marRight w:val="0"/>
          <w:marTop w:val="0"/>
          <w:marBottom w:val="0"/>
          <w:divBdr>
            <w:top w:val="none" w:sz="0" w:space="0" w:color="auto"/>
            <w:left w:val="none" w:sz="0" w:space="0" w:color="auto"/>
            <w:bottom w:val="none" w:sz="0" w:space="0" w:color="auto"/>
            <w:right w:val="none" w:sz="0" w:space="0" w:color="auto"/>
          </w:divBdr>
        </w:div>
        <w:div w:id="934363578">
          <w:marLeft w:val="0"/>
          <w:marRight w:val="0"/>
          <w:marTop w:val="0"/>
          <w:marBottom w:val="0"/>
          <w:divBdr>
            <w:top w:val="none" w:sz="0" w:space="0" w:color="auto"/>
            <w:left w:val="none" w:sz="0" w:space="0" w:color="auto"/>
            <w:bottom w:val="none" w:sz="0" w:space="0" w:color="auto"/>
            <w:right w:val="none" w:sz="0" w:space="0" w:color="auto"/>
          </w:divBdr>
        </w:div>
        <w:div w:id="979269602">
          <w:marLeft w:val="0"/>
          <w:marRight w:val="0"/>
          <w:marTop w:val="0"/>
          <w:marBottom w:val="0"/>
          <w:divBdr>
            <w:top w:val="none" w:sz="0" w:space="0" w:color="auto"/>
            <w:left w:val="none" w:sz="0" w:space="0" w:color="auto"/>
            <w:bottom w:val="none" w:sz="0" w:space="0" w:color="auto"/>
            <w:right w:val="none" w:sz="0" w:space="0" w:color="auto"/>
          </w:divBdr>
        </w:div>
        <w:div w:id="1102804900">
          <w:marLeft w:val="0"/>
          <w:marRight w:val="0"/>
          <w:marTop w:val="0"/>
          <w:marBottom w:val="0"/>
          <w:divBdr>
            <w:top w:val="none" w:sz="0" w:space="0" w:color="auto"/>
            <w:left w:val="none" w:sz="0" w:space="0" w:color="auto"/>
            <w:bottom w:val="none" w:sz="0" w:space="0" w:color="auto"/>
            <w:right w:val="none" w:sz="0" w:space="0" w:color="auto"/>
          </w:divBdr>
        </w:div>
        <w:div w:id="1268658408">
          <w:marLeft w:val="0"/>
          <w:marRight w:val="0"/>
          <w:marTop w:val="0"/>
          <w:marBottom w:val="0"/>
          <w:divBdr>
            <w:top w:val="none" w:sz="0" w:space="0" w:color="auto"/>
            <w:left w:val="none" w:sz="0" w:space="0" w:color="auto"/>
            <w:bottom w:val="none" w:sz="0" w:space="0" w:color="auto"/>
            <w:right w:val="none" w:sz="0" w:space="0" w:color="auto"/>
          </w:divBdr>
        </w:div>
        <w:div w:id="1328557577">
          <w:marLeft w:val="0"/>
          <w:marRight w:val="0"/>
          <w:marTop w:val="0"/>
          <w:marBottom w:val="0"/>
          <w:divBdr>
            <w:top w:val="none" w:sz="0" w:space="0" w:color="auto"/>
            <w:left w:val="none" w:sz="0" w:space="0" w:color="auto"/>
            <w:bottom w:val="none" w:sz="0" w:space="0" w:color="auto"/>
            <w:right w:val="none" w:sz="0" w:space="0" w:color="auto"/>
          </w:divBdr>
        </w:div>
        <w:div w:id="1826625887">
          <w:marLeft w:val="0"/>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18506409">
      <w:bodyDiv w:val="1"/>
      <w:marLeft w:val="0"/>
      <w:marRight w:val="0"/>
      <w:marTop w:val="0"/>
      <w:marBottom w:val="0"/>
      <w:divBdr>
        <w:top w:val="none" w:sz="0" w:space="0" w:color="auto"/>
        <w:left w:val="none" w:sz="0" w:space="0" w:color="auto"/>
        <w:bottom w:val="none" w:sz="0" w:space="0" w:color="auto"/>
        <w:right w:val="none" w:sz="0" w:space="0" w:color="auto"/>
      </w:divBdr>
      <w:divsChild>
        <w:div w:id="347214403">
          <w:marLeft w:val="0"/>
          <w:marRight w:val="0"/>
          <w:marTop w:val="0"/>
          <w:marBottom w:val="0"/>
          <w:divBdr>
            <w:top w:val="none" w:sz="0" w:space="0" w:color="auto"/>
            <w:left w:val="none" w:sz="0" w:space="0" w:color="auto"/>
            <w:bottom w:val="none" w:sz="0" w:space="0" w:color="auto"/>
            <w:right w:val="none" w:sz="0" w:space="0" w:color="auto"/>
          </w:divBdr>
        </w:div>
        <w:div w:id="453600585">
          <w:marLeft w:val="0"/>
          <w:marRight w:val="0"/>
          <w:marTop w:val="0"/>
          <w:marBottom w:val="0"/>
          <w:divBdr>
            <w:top w:val="none" w:sz="0" w:space="0" w:color="auto"/>
            <w:left w:val="none" w:sz="0" w:space="0" w:color="auto"/>
            <w:bottom w:val="none" w:sz="0" w:space="0" w:color="auto"/>
            <w:right w:val="none" w:sz="0" w:space="0" w:color="auto"/>
          </w:divBdr>
        </w:div>
        <w:div w:id="821656801">
          <w:marLeft w:val="0"/>
          <w:marRight w:val="0"/>
          <w:marTop w:val="0"/>
          <w:marBottom w:val="0"/>
          <w:divBdr>
            <w:top w:val="none" w:sz="0" w:space="0" w:color="auto"/>
            <w:left w:val="none" w:sz="0" w:space="0" w:color="auto"/>
            <w:bottom w:val="none" w:sz="0" w:space="0" w:color="auto"/>
            <w:right w:val="none" w:sz="0" w:space="0" w:color="auto"/>
          </w:divBdr>
          <w:divsChild>
            <w:div w:id="1951812254">
              <w:marLeft w:val="0"/>
              <w:marRight w:val="0"/>
              <w:marTop w:val="30"/>
              <w:marBottom w:val="30"/>
              <w:divBdr>
                <w:top w:val="none" w:sz="0" w:space="0" w:color="auto"/>
                <w:left w:val="none" w:sz="0" w:space="0" w:color="auto"/>
                <w:bottom w:val="none" w:sz="0" w:space="0" w:color="auto"/>
                <w:right w:val="none" w:sz="0" w:space="0" w:color="auto"/>
              </w:divBdr>
              <w:divsChild>
                <w:div w:id="39404492">
                  <w:marLeft w:val="0"/>
                  <w:marRight w:val="0"/>
                  <w:marTop w:val="0"/>
                  <w:marBottom w:val="0"/>
                  <w:divBdr>
                    <w:top w:val="none" w:sz="0" w:space="0" w:color="auto"/>
                    <w:left w:val="none" w:sz="0" w:space="0" w:color="auto"/>
                    <w:bottom w:val="none" w:sz="0" w:space="0" w:color="auto"/>
                    <w:right w:val="none" w:sz="0" w:space="0" w:color="auto"/>
                  </w:divBdr>
                  <w:divsChild>
                    <w:div w:id="1374621577">
                      <w:marLeft w:val="0"/>
                      <w:marRight w:val="0"/>
                      <w:marTop w:val="0"/>
                      <w:marBottom w:val="0"/>
                      <w:divBdr>
                        <w:top w:val="none" w:sz="0" w:space="0" w:color="auto"/>
                        <w:left w:val="none" w:sz="0" w:space="0" w:color="auto"/>
                        <w:bottom w:val="none" w:sz="0" w:space="0" w:color="auto"/>
                        <w:right w:val="none" w:sz="0" w:space="0" w:color="auto"/>
                      </w:divBdr>
                    </w:div>
                  </w:divsChild>
                </w:div>
                <w:div w:id="77797775">
                  <w:marLeft w:val="0"/>
                  <w:marRight w:val="0"/>
                  <w:marTop w:val="0"/>
                  <w:marBottom w:val="0"/>
                  <w:divBdr>
                    <w:top w:val="none" w:sz="0" w:space="0" w:color="auto"/>
                    <w:left w:val="none" w:sz="0" w:space="0" w:color="auto"/>
                    <w:bottom w:val="none" w:sz="0" w:space="0" w:color="auto"/>
                    <w:right w:val="none" w:sz="0" w:space="0" w:color="auto"/>
                  </w:divBdr>
                  <w:divsChild>
                    <w:div w:id="646474820">
                      <w:marLeft w:val="0"/>
                      <w:marRight w:val="0"/>
                      <w:marTop w:val="0"/>
                      <w:marBottom w:val="0"/>
                      <w:divBdr>
                        <w:top w:val="none" w:sz="0" w:space="0" w:color="auto"/>
                        <w:left w:val="none" w:sz="0" w:space="0" w:color="auto"/>
                        <w:bottom w:val="none" w:sz="0" w:space="0" w:color="auto"/>
                        <w:right w:val="none" w:sz="0" w:space="0" w:color="auto"/>
                      </w:divBdr>
                    </w:div>
                  </w:divsChild>
                </w:div>
                <w:div w:id="371879734">
                  <w:marLeft w:val="0"/>
                  <w:marRight w:val="0"/>
                  <w:marTop w:val="0"/>
                  <w:marBottom w:val="0"/>
                  <w:divBdr>
                    <w:top w:val="none" w:sz="0" w:space="0" w:color="auto"/>
                    <w:left w:val="none" w:sz="0" w:space="0" w:color="auto"/>
                    <w:bottom w:val="none" w:sz="0" w:space="0" w:color="auto"/>
                    <w:right w:val="none" w:sz="0" w:space="0" w:color="auto"/>
                  </w:divBdr>
                  <w:divsChild>
                    <w:div w:id="1359507234">
                      <w:marLeft w:val="0"/>
                      <w:marRight w:val="0"/>
                      <w:marTop w:val="0"/>
                      <w:marBottom w:val="0"/>
                      <w:divBdr>
                        <w:top w:val="none" w:sz="0" w:space="0" w:color="auto"/>
                        <w:left w:val="none" w:sz="0" w:space="0" w:color="auto"/>
                        <w:bottom w:val="none" w:sz="0" w:space="0" w:color="auto"/>
                        <w:right w:val="none" w:sz="0" w:space="0" w:color="auto"/>
                      </w:divBdr>
                    </w:div>
                  </w:divsChild>
                </w:div>
                <w:div w:id="465665713">
                  <w:marLeft w:val="0"/>
                  <w:marRight w:val="0"/>
                  <w:marTop w:val="0"/>
                  <w:marBottom w:val="0"/>
                  <w:divBdr>
                    <w:top w:val="none" w:sz="0" w:space="0" w:color="auto"/>
                    <w:left w:val="none" w:sz="0" w:space="0" w:color="auto"/>
                    <w:bottom w:val="none" w:sz="0" w:space="0" w:color="auto"/>
                    <w:right w:val="none" w:sz="0" w:space="0" w:color="auto"/>
                  </w:divBdr>
                  <w:divsChild>
                    <w:div w:id="795562637">
                      <w:marLeft w:val="0"/>
                      <w:marRight w:val="0"/>
                      <w:marTop w:val="0"/>
                      <w:marBottom w:val="0"/>
                      <w:divBdr>
                        <w:top w:val="none" w:sz="0" w:space="0" w:color="auto"/>
                        <w:left w:val="none" w:sz="0" w:space="0" w:color="auto"/>
                        <w:bottom w:val="none" w:sz="0" w:space="0" w:color="auto"/>
                        <w:right w:val="none" w:sz="0" w:space="0" w:color="auto"/>
                      </w:divBdr>
                    </w:div>
                  </w:divsChild>
                </w:div>
                <w:div w:id="1256397675">
                  <w:marLeft w:val="0"/>
                  <w:marRight w:val="0"/>
                  <w:marTop w:val="0"/>
                  <w:marBottom w:val="0"/>
                  <w:divBdr>
                    <w:top w:val="none" w:sz="0" w:space="0" w:color="auto"/>
                    <w:left w:val="none" w:sz="0" w:space="0" w:color="auto"/>
                    <w:bottom w:val="none" w:sz="0" w:space="0" w:color="auto"/>
                    <w:right w:val="none" w:sz="0" w:space="0" w:color="auto"/>
                  </w:divBdr>
                  <w:divsChild>
                    <w:div w:id="801848419">
                      <w:marLeft w:val="0"/>
                      <w:marRight w:val="0"/>
                      <w:marTop w:val="0"/>
                      <w:marBottom w:val="0"/>
                      <w:divBdr>
                        <w:top w:val="none" w:sz="0" w:space="0" w:color="auto"/>
                        <w:left w:val="none" w:sz="0" w:space="0" w:color="auto"/>
                        <w:bottom w:val="none" w:sz="0" w:space="0" w:color="auto"/>
                        <w:right w:val="none" w:sz="0" w:space="0" w:color="auto"/>
                      </w:divBdr>
                    </w:div>
                  </w:divsChild>
                </w:div>
                <w:div w:id="1283030287">
                  <w:marLeft w:val="0"/>
                  <w:marRight w:val="0"/>
                  <w:marTop w:val="0"/>
                  <w:marBottom w:val="0"/>
                  <w:divBdr>
                    <w:top w:val="none" w:sz="0" w:space="0" w:color="auto"/>
                    <w:left w:val="none" w:sz="0" w:space="0" w:color="auto"/>
                    <w:bottom w:val="none" w:sz="0" w:space="0" w:color="auto"/>
                    <w:right w:val="none" w:sz="0" w:space="0" w:color="auto"/>
                  </w:divBdr>
                  <w:divsChild>
                    <w:div w:id="1586063659">
                      <w:marLeft w:val="0"/>
                      <w:marRight w:val="0"/>
                      <w:marTop w:val="0"/>
                      <w:marBottom w:val="0"/>
                      <w:divBdr>
                        <w:top w:val="none" w:sz="0" w:space="0" w:color="auto"/>
                        <w:left w:val="none" w:sz="0" w:space="0" w:color="auto"/>
                        <w:bottom w:val="none" w:sz="0" w:space="0" w:color="auto"/>
                        <w:right w:val="none" w:sz="0" w:space="0" w:color="auto"/>
                      </w:divBdr>
                    </w:div>
                  </w:divsChild>
                </w:div>
                <w:div w:id="1402368547">
                  <w:marLeft w:val="0"/>
                  <w:marRight w:val="0"/>
                  <w:marTop w:val="0"/>
                  <w:marBottom w:val="0"/>
                  <w:divBdr>
                    <w:top w:val="none" w:sz="0" w:space="0" w:color="auto"/>
                    <w:left w:val="none" w:sz="0" w:space="0" w:color="auto"/>
                    <w:bottom w:val="none" w:sz="0" w:space="0" w:color="auto"/>
                    <w:right w:val="none" w:sz="0" w:space="0" w:color="auto"/>
                  </w:divBdr>
                  <w:divsChild>
                    <w:div w:id="175929928">
                      <w:marLeft w:val="0"/>
                      <w:marRight w:val="0"/>
                      <w:marTop w:val="0"/>
                      <w:marBottom w:val="0"/>
                      <w:divBdr>
                        <w:top w:val="none" w:sz="0" w:space="0" w:color="auto"/>
                        <w:left w:val="none" w:sz="0" w:space="0" w:color="auto"/>
                        <w:bottom w:val="none" w:sz="0" w:space="0" w:color="auto"/>
                        <w:right w:val="none" w:sz="0" w:space="0" w:color="auto"/>
                      </w:divBdr>
                    </w:div>
                  </w:divsChild>
                </w:div>
                <w:div w:id="1483422302">
                  <w:marLeft w:val="0"/>
                  <w:marRight w:val="0"/>
                  <w:marTop w:val="0"/>
                  <w:marBottom w:val="0"/>
                  <w:divBdr>
                    <w:top w:val="none" w:sz="0" w:space="0" w:color="auto"/>
                    <w:left w:val="none" w:sz="0" w:space="0" w:color="auto"/>
                    <w:bottom w:val="none" w:sz="0" w:space="0" w:color="auto"/>
                    <w:right w:val="none" w:sz="0" w:space="0" w:color="auto"/>
                  </w:divBdr>
                  <w:divsChild>
                    <w:div w:id="1888183152">
                      <w:marLeft w:val="0"/>
                      <w:marRight w:val="0"/>
                      <w:marTop w:val="0"/>
                      <w:marBottom w:val="0"/>
                      <w:divBdr>
                        <w:top w:val="none" w:sz="0" w:space="0" w:color="auto"/>
                        <w:left w:val="none" w:sz="0" w:space="0" w:color="auto"/>
                        <w:bottom w:val="none" w:sz="0" w:space="0" w:color="auto"/>
                        <w:right w:val="none" w:sz="0" w:space="0" w:color="auto"/>
                      </w:divBdr>
                    </w:div>
                  </w:divsChild>
                </w:div>
                <w:div w:id="1719430521">
                  <w:marLeft w:val="0"/>
                  <w:marRight w:val="0"/>
                  <w:marTop w:val="0"/>
                  <w:marBottom w:val="0"/>
                  <w:divBdr>
                    <w:top w:val="none" w:sz="0" w:space="0" w:color="auto"/>
                    <w:left w:val="none" w:sz="0" w:space="0" w:color="auto"/>
                    <w:bottom w:val="none" w:sz="0" w:space="0" w:color="auto"/>
                    <w:right w:val="none" w:sz="0" w:space="0" w:color="auto"/>
                  </w:divBdr>
                  <w:divsChild>
                    <w:div w:id="1760445881">
                      <w:marLeft w:val="0"/>
                      <w:marRight w:val="0"/>
                      <w:marTop w:val="0"/>
                      <w:marBottom w:val="0"/>
                      <w:divBdr>
                        <w:top w:val="none" w:sz="0" w:space="0" w:color="auto"/>
                        <w:left w:val="none" w:sz="0" w:space="0" w:color="auto"/>
                        <w:bottom w:val="none" w:sz="0" w:space="0" w:color="auto"/>
                        <w:right w:val="none" w:sz="0" w:space="0" w:color="auto"/>
                      </w:divBdr>
                    </w:div>
                  </w:divsChild>
                </w:div>
                <w:div w:id="1759446359">
                  <w:marLeft w:val="0"/>
                  <w:marRight w:val="0"/>
                  <w:marTop w:val="0"/>
                  <w:marBottom w:val="0"/>
                  <w:divBdr>
                    <w:top w:val="none" w:sz="0" w:space="0" w:color="auto"/>
                    <w:left w:val="none" w:sz="0" w:space="0" w:color="auto"/>
                    <w:bottom w:val="none" w:sz="0" w:space="0" w:color="auto"/>
                    <w:right w:val="none" w:sz="0" w:space="0" w:color="auto"/>
                  </w:divBdr>
                  <w:divsChild>
                    <w:div w:id="215315887">
                      <w:marLeft w:val="0"/>
                      <w:marRight w:val="0"/>
                      <w:marTop w:val="0"/>
                      <w:marBottom w:val="0"/>
                      <w:divBdr>
                        <w:top w:val="none" w:sz="0" w:space="0" w:color="auto"/>
                        <w:left w:val="none" w:sz="0" w:space="0" w:color="auto"/>
                        <w:bottom w:val="none" w:sz="0" w:space="0" w:color="auto"/>
                        <w:right w:val="none" w:sz="0" w:space="0" w:color="auto"/>
                      </w:divBdr>
                    </w:div>
                  </w:divsChild>
                </w:div>
                <w:div w:id="1873570050">
                  <w:marLeft w:val="0"/>
                  <w:marRight w:val="0"/>
                  <w:marTop w:val="0"/>
                  <w:marBottom w:val="0"/>
                  <w:divBdr>
                    <w:top w:val="none" w:sz="0" w:space="0" w:color="auto"/>
                    <w:left w:val="none" w:sz="0" w:space="0" w:color="auto"/>
                    <w:bottom w:val="none" w:sz="0" w:space="0" w:color="auto"/>
                    <w:right w:val="none" w:sz="0" w:space="0" w:color="auto"/>
                  </w:divBdr>
                  <w:divsChild>
                    <w:div w:id="1172338866">
                      <w:marLeft w:val="0"/>
                      <w:marRight w:val="0"/>
                      <w:marTop w:val="0"/>
                      <w:marBottom w:val="0"/>
                      <w:divBdr>
                        <w:top w:val="none" w:sz="0" w:space="0" w:color="auto"/>
                        <w:left w:val="none" w:sz="0" w:space="0" w:color="auto"/>
                        <w:bottom w:val="none" w:sz="0" w:space="0" w:color="auto"/>
                        <w:right w:val="none" w:sz="0" w:space="0" w:color="auto"/>
                      </w:divBdr>
                    </w:div>
                  </w:divsChild>
                </w:div>
                <w:div w:id="2056663427">
                  <w:marLeft w:val="0"/>
                  <w:marRight w:val="0"/>
                  <w:marTop w:val="0"/>
                  <w:marBottom w:val="0"/>
                  <w:divBdr>
                    <w:top w:val="none" w:sz="0" w:space="0" w:color="auto"/>
                    <w:left w:val="none" w:sz="0" w:space="0" w:color="auto"/>
                    <w:bottom w:val="none" w:sz="0" w:space="0" w:color="auto"/>
                    <w:right w:val="none" w:sz="0" w:space="0" w:color="auto"/>
                  </w:divBdr>
                  <w:divsChild>
                    <w:div w:id="1020854515">
                      <w:marLeft w:val="0"/>
                      <w:marRight w:val="0"/>
                      <w:marTop w:val="0"/>
                      <w:marBottom w:val="0"/>
                      <w:divBdr>
                        <w:top w:val="none" w:sz="0" w:space="0" w:color="auto"/>
                        <w:left w:val="none" w:sz="0" w:space="0" w:color="auto"/>
                        <w:bottom w:val="none" w:sz="0" w:space="0" w:color="auto"/>
                        <w:right w:val="none" w:sz="0" w:space="0" w:color="auto"/>
                      </w:divBdr>
                    </w:div>
                  </w:divsChild>
                </w:div>
                <w:div w:id="2101487013">
                  <w:marLeft w:val="0"/>
                  <w:marRight w:val="0"/>
                  <w:marTop w:val="0"/>
                  <w:marBottom w:val="0"/>
                  <w:divBdr>
                    <w:top w:val="none" w:sz="0" w:space="0" w:color="auto"/>
                    <w:left w:val="none" w:sz="0" w:space="0" w:color="auto"/>
                    <w:bottom w:val="none" w:sz="0" w:space="0" w:color="auto"/>
                    <w:right w:val="none" w:sz="0" w:space="0" w:color="auto"/>
                  </w:divBdr>
                  <w:divsChild>
                    <w:div w:id="3345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7894">
          <w:marLeft w:val="0"/>
          <w:marRight w:val="0"/>
          <w:marTop w:val="0"/>
          <w:marBottom w:val="0"/>
          <w:divBdr>
            <w:top w:val="none" w:sz="0" w:space="0" w:color="auto"/>
            <w:left w:val="none" w:sz="0" w:space="0" w:color="auto"/>
            <w:bottom w:val="none" w:sz="0" w:space="0" w:color="auto"/>
            <w:right w:val="none" w:sz="0" w:space="0" w:color="auto"/>
          </w:divBdr>
        </w:div>
        <w:div w:id="1335571107">
          <w:marLeft w:val="0"/>
          <w:marRight w:val="0"/>
          <w:marTop w:val="0"/>
          <w:marBottom w:val="0"/>
          <w:divBdr>
            <w:top w:val="none" w:sz="0" w:space="0" w:color="auto"/>
            <w:left w:val="none" w:sz="0" w:space="0" w:color="auto"/>
            <w:bottom w:val="none" w:sz="0" w:space="0" w:color="auto"/>
            <w:right w:val="none" w:sz="0" w:space="0" w:color="auto"/>
          </w:divBdr>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952085112">
      <w:bodyDiv w:val="1"/>
      <w:marLeft w:val="0"/>
      <w:marRight w:val="0"/>
      <w:marTop w:val="0"/>
      <w:marBottom w:val="0"/>
      <w:divBdr>
        <w:top w:val="none" w:sz="0" w:space="0" w:color="auto"/>
        <w:left w:val="none" w:sz="0" w:space="0" w:color="auto"/>
        <w:bottom w:val="none" w:sz="0" w:space="0" w:color="auto"/>
        <w:right w:val="none" w:sz="0" w:space="0" w:color="auto"/>
      </w:divBdr>
    </w:div>
    <w:div w:id="2036035561">
      <w:bodyDiv w:val="1"/>
      <w:marLeft w:val="0"/>
      <w:marRight w:val="0"/>
      <w:marTop w:val="0"/>
      <w:marBottom w:val="0"/>
      <w:divBdr>
        <w:top w:val="none" w:sz="0" w:space="0" w:color="auto"/>
        <w:left w:val="none" w:sz="0" w:space="0" w:color="auto"/>
        <w:bottom w:val="none" w:sz="0" w:space="0" w:color="auto"/>
        <w:right w:val="none" w:sz="0" w:space="0" w:color="auto"/>
      </w:divBdr>
      <w:divsChild>
        <w:div w:id="450706678">
          <w:marLeft w:val="0"/>
          <w:marRight w:val="0"/>
          <w:marTop w:val="0"/>
          <w:marBottom w:val="0"/>
          <w:divBdr>
            <w:top w:val="none" w:sz="0" w:space="0" w:color="auto"/>
            <w:left w:val="none" w:sz="0" w:space="0" w:color="auto"/>
            <w:bottom w:val="none" w:sz="0" w:space="0" w:color="auto"/>
            <w:right w:val="none" w:sz="0" w:space="0" w:color="auto"/>
          </w:divBdr>
        </w:div>
        <w:div w:id="690763273">
          <w:marLeft w:val="0"/>
          <w:marRight w:val="0"/>
          <w:marTop w:val="0"/>
          <w:marBottom w:val="0"/>
          <w:divBdr>
            <w:top w:val="none" w:sz="0" w:space="0" w:color="auto"/>
            <w:left w:val="none" w:sz="0" w:space="0" w:color="auto"/>
            <w:bottom w:val="none" w:sz="0" w:space="0" w:color="auto"/>
            <w:right w:val="none" w:sz="0" w:space="0" w:color="auto"/>
          </w:divBdr>
        </w:div>
        <w:div w:id="1139610840">
          <w:marLeft w:val="0"/>
          <w:marRight w:val="0"/>
          <w:marTop w:val="0"/>
          <w:marBottom w:val="0"/>
          <w:divBdr>
            <w:top w:val="none" w:sz="0" w:space="0" w:color="auto"/>
            <w:left w:val="none" w:sz="0" w:space="0" w:color="auto"/>
            <w:bottom w:val="none" w:sz="0" w:space="0" w:color="auto"/>
            <w:right w:val="none" w:sz="0" w:space="0" w:color="auto"/>
          </w:divBdr>
        </w:div>
        <w:div w:id="1191651694">
          <w:marLeft w:val="0"/>
          <w:marRight w:val="0"/>
          <w:marTop w:val="0"/>
          <w:marBottom w:val="0"/>
          <w:divBdr>
            <w:top w:val="none" w:sz="0" w:space="0" w:color="auto"/>
            <w:left w:val="none" w:sz="0" w:space="0" w:color="auto"/>
            <w:bottom w:val="none" w:sz="0" w:space="0" w:color="auto"/>
            <w:right w:val="none" w:sz="0" w:space="0" w:color="auto"/>
          </w:divBdr>
        </w:div>
        <w:div w:id="1796293792">
          <w:marLeft w:val="0"/>
          <w:marRight w:val="0"/>
          <w:marTop w:val="0"/>
          <w:marBottom w:val="0"/>
          <w:divBdr>
            <w:top w:val="none" w:sz="0" w:space="0" w:color="auto"/>
            <w:left w:val="none" w:sz="0" w:space="0" w:color="auto"/>
            <w:bottom w:val="none" w:sz="0" w:space="0" w:color="auto"/>
            <w:right w:val="none" w:sz="0" w:space="0" w:color="auto"/>
          </w:divBdr>
        </w:div>
      </w:divsChild>
    </w:div>
    <w:div w:id="2074154636">
      <w:bodyDiv w:val="1"/>
      <w:marLeft w:val="0"/>
      <w:marRight w:val="0"/>
      <w:marTop w:val="0"/>
      <w:marBottom w:val="0"/>
      <w:divBdr>
        <w:top w:val="none" w:sz="0" w:space="0" w:color="auto"/>
        <w:left w:val="none" w:sz="0" w:space="0" w:color="auto"/>
        <w:bottom w:val="none" w:sz="0" w:space="0" w:color="auto"/>
        <w:right w:val="none" w:sz="0" w:space="0" w:color="auto"/>
      </w:divBdr>
      <w:divsChild>
        <w:div w:id="1012292954">
          <w:marLeft w:val="0"/>
          <w:marRight w:val="0"/>
          <w:marTop w:val="0"/>
          <w:marBottom w:val="0"/>
          <w:divBdr>
            <w:top w:val="none" w:sz="0" w:space="0" w:color="auto"/>
            <w:left w:val="none" w:sz="0" w:space="0" w:color="auto"/>
            <w:bottom w:val="none" w:sz="0" w:space="0" w:color="auto"/>
            <w:right w:val="none" w:sz="0" w:space="0" w:color="auto"/>
          </w:divBdr>
        </w:div>
        <w:div w:id="1770739726">
          <w:marLeft w:val="0"/>
          <w:marRight w:val="0"/>
          <w:marTop w:val="0"/>
          <w:marBottom w:val="0"/>
          <w:divBdr>
            <w:top w:val="none" w:sz="0" w:space="0" w:color="auto"/>
            <w:left w:val="none" w:sz="0" w:space="0" w:color="auto"/>
            <w:bottom w:val="none" w:sz="0" w:space="0" w:color="auto"/>
            <w:right w:val="none" w:sz="0" w:space="0" w:color="auto"/>
          </w:divBdr>
        </w:div>
        <w:div w:id="210954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gc/modifications/gc0102-eu-connection-codes-gb-implementation-mod-3"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gc/modifications/gc0101-eu-connection-codes-gb-implementation-mod-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00-eu-connection-codes-gb-implementation-mod-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ly.Lewis@nationalgrideso.com" TargetMode="External"/><Relationship Id="rId24" Type="http://schemas.openxmlformats.org/officeDocument/2006/relationships/hyperlink" Target="https://players.brightcove.net/867903724001/default_default/index.html?videoId=6309719674112" TargetMode="Externa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legislation.gov.uk/uksi/2001/327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ationalgrideso.com/industry-information/codes/gc/modifications/gc0102-eu-connection-codes-gb-implementation-mod-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2.png"/><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90DC1055341798060E23A72DCF091"/>
        <w:category>
          <w:name w:val="General"/>
          <w:gallery w:val="placeholder"/>
        </w:category>
        <w:types>
          <w:type w:val="bbPlcHdr"/>
        </w:types>
        <w:behaviors>
          <w:behavior w:val="content"/>
        </w:behaviors>
        <w:guid w:val="{C6115BAD-9A8D-41B4-AA81-54AE89B7AB0C}"/>
      </w:docPartPr>
      <w:docPartBody>
        <w:p w:rsidR="00EC6E3B" w:rsidRDefault="007D47BF">
          <w:pPr>
            <w:pStyle w:val="C0890DC1055341798060E23A72DCF091"/>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BF"/>
    <w:rsid w:val="00027244"/>
    <w:rsid w:val="00141877"/>
    <w:rsid w:val="001F5186"/>
    <w:rsid w:val="00246A8F"/>
    <w:rsid w:val="0028562E"/>
    <w:rsid w:val="002C6D0C"/>
    <w:rsid w:val="002D4398"/>
    <w:rsid w:val="0033430B"/>
    <w:rsid w:val="00380F24"/>
    <w:rsid w:val="003B5621"/>
    <w:rsid w:val="003C3D68"/>
    <w:rsid w:val="003E2125"/>
    <w:rsid w:val="004603C8"/>
    <w:rsid w:val="00471179"/>
    <w:rsid w:val="004B16C9"/>
    <w:rsid w:val="00552C89"/>
    <w:rsid w:val="00562159"/>
    <w:rsid w:val="00573F59"/>
    <w:rsid w:val="00582760"/>
    <w:rsid w:val="005C7224"/>
    <w:rsid w:val="00604705"/>
    <w:rsid w:val="006B4160"/>
    <w:rsid w:val="006C24A6"/>
    <w:rsid w:val="007901BE"/>
    <w:rsid w:val="007B4B37"/>
    <w:rsid w:val="007D47BF"/>
    <w:rsid w:val="00817B6D"/>
    <w:rsid w:val="008212A7"/>
    <w:rsid w:val="00833937"/>
    <w:rsid w:val="00851412"/>
    <w:rsid w:val="008532E4"/>
    <w:rsid w:val="00981522"/>
    <w:rsid w:val="009865D8"/>
    <w:rsid w:val="0099144D"/>
    <w:rsid w:val="009B3DE5"/>
    <w:rsid w:val="009C47C6"/>
    <w:rsid w:val="00A37F54"/>
    <w:rsid w:val="00A67367"/>
    <w:rsid w:val="00A96012"/>
    <w:rsid w:val="00AE205C"/>
    <w:rsid w:val="00B5596A"/>
    <w:rsid w:val="00BB2E82"/>
    <w:rsid w:val="00C13E28"/>
    <w:rsid w:val="00CB5A36"/>
    <w:rsid w:val="00DB787F"/>
    <w:rsid w:val="00E46E8C"/>
    <w:rsid w:val="00EC2C74"/>
    <w:rsid w:val="00EC6E3B"/>
    <w:rsid w:val="00F012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0890DC1055341798060E23A72DCF091">
    <w:name w:val="C0890DC1055341798060E23A72DCF0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David Halford (ESO)</DisplayName>
        <AccountId>413</AccountId>
        <AccountType/>
      </UserInfo>
      <UserInfo>
        <DisplayName>SharingLinks.d855d5cb-81e8-4398-a010-aa15b0a7e9a9.OrganizationEdit.f5799ca3-c575-4ed4-a9f5-850b308ee444</DisplayName>
        <AccountId>111</AccountId>
        <AccountType/>
      </UserInfo>
      <UserInfo>
        <DisplayName>SharingLinks.9858036c-bb5b-49ef-ae79-980ff1fa2ba9.Flexible.e71b0ba5-cff6-479e-adac-3d7223bb21e7</DisplayName>
        <AccountId>28</AccountId>
        <AccountType/>
      </UserInfo>
      <UserInfo>
        <DisplayName>Antony Johnson (ESO)</DisplayName>
        <AccountId>35</AccountId>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97b6fe81-1556-4112-94ca-31043ca39b71"/>
    <ds:schemaRef ds:uri="dec74c4c-1639-4502-8f90-b4ce03410dfb"/>
    <ds:schemaRef ds:uri="cadce026-d35b-4a62-a2ee-1436bb44fb55"/>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6B0DCE5-02AA-402B-A985-CC6EAA17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30</Pages>
  <Words>11496</Words>
  <Characters>65530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ESO Code Admin</cp:lastModifiedBy>
  <cp:revision>479</cp:revision>
  <dcterms:created xsi:type="dcterms:W3CDTF">2023-12-07T08:04:00Z</dcterms:created>
  <dcterms:modified xsi:type="dcterms:W3CDTF">2023-12-22T08:27:00Z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0x010100D6D827E7FA3BF940826F8BFC00472608</vt:lpwstr>
  </property>
  <property fmtid="{D5CDD505-2E9C-101B-9397-08002B2CF9AE}" pid="4" name="MSIP_Label_019c027e-33b7-45fc-a572-8ffa5d09ec36_Enabled">
    <vt:lpwstr>true</vt:lpwstr>
  </property>
  <property fmtid="{D5CDD505-2E9C-101B-9397-08002B2CF9AE}" pid="5" name="MSIP_Label_019c027e-33b7-45fc-a572-8ffa5d09ec36_SetDate">
    <vt:lpwstr>2023-11-22T16:57:01Z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c9e136a6-3b2b-4a37-8c71-f4be8ad336f4</vt:lpwstr>
  </property>
  <property fmtid="{D5CDD505-2E9C-101B-9397-08002B2CF9AE}" pid="10" name="MSIP_Label_019c027e-33b7-45fc-a572-8ffa5d09ec36_ContentBits">
    <vt:lpwstr>2</vt:lpwstr>
  </property>
</Properties>
</file>